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B217D" w14:paraId="56D4CAF1" w14:textId="77777777">
        <w:tc>
          <w:tcPr>
            <w:tcW w:w="6408" w:type="dxa"/>
          </w:tcPr>
          <w:p w14:paraId="1B7904CE" w14:textId="77777777" w:rsidR="006C5D39" w:rsidRPr="005B217D" w:rsidRDefault="005675A2" w:rsidP="00C97D78">
            <w:pPr>
              <w:tabs>
                <w:tab w:val="left" w:pos="7200"/>
              </w:tabs>
              <w:spacing w:before="0"/>
              <w:rPr>
                <w:b/>
                <w:szCs w:val="22"/>
                <w:lang w:val="en-CA"/>
              </w:rPr>
            </w:pPr>
            <w:r>
              <w:rPr>
                <w:b/>
                <w:szCs w:val="22"/>
                <w:lang w:val="en-CA"/>
              </w:rPr>
              <w:pict w14:anchorId="08CB6443">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szCs w:val="22"/>
                <w:lang w:val="en-CA"/>
              </w:rPr>
              <w:pict w14:anchorId="7DD208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251658752">
                  <v:imagedata r:id="rId8" o:title=""/>
                </v:shape>
              </w:pict>
            </w:r>
            <w:r>
              <w:rPr>
                <w:b/>
                <w:szCs w:val="22"/>
                <w:lang w:val="en-CA"/>
              </w:rPr>
              <w:pict w14:anchorId="094C6050">
                <v:shape id="_x0000_s1050" type="#_x0000_t75" style="position:absolute;margin-left:21.15pt;margin-top:-25.1pt;width:23.2pt;height:21.05pt;z-index:251657728">
                  <v:imagedata r:id="rId9" o:title=""/>
                </v:shape>
              </w:pict>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0CBA0052"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6AB0714" w14:textId="77777777" w:rsidR="00E61DAC" w:rsidRPr="005B217D" w:rsidRDefault="00B600CD" w:rsidP="00975472">
            <w:pPr>
              <w:tabs>
                <w:tab w:val="left" w:pos="7200"/>
              </w:tabs>
              <w:spacing w:before="0"/>
              <w:rPr>
                <w:b/>
                <w:szCs w:val="22"/>
                <w:lang w:val="en-CA"/>
              </w:rPr>
            </w:pPr>
            <w:r>
              <w:t>2</w:t>
            </w:r>
            <w:r w:rsidR="00975472">
              <w:t>7</w:t>
            </w:r>
            <w:r w:rsidR="00BD5566">
              <w:t>th</w:t>
            </w:r>
            <w:r w:rsidR="00A767DC" w:rsidRPr="00B648F1">
              <w:t xml:space="preserve"> Meeting: </w:t>
            </w:r>
            <w:r w:rsidR="00975472">
              <w:rPr>
                <w:lang w:val="en-CA"/>
              </w:rPr>
              <w:t>Hobart,</w:t>
            </w:r>
            <w:r w:rsidR="00975472" w:rsidRPr="00B648F1">
              <w:rPr>
                <w:lang w:val="en-CA"/>
              </w:rPr>
              <w:t xml:space="preserve"> </w:t>
            </w:r>
            <w:r w:rsidR="00975472">
              <w:rPr>
                <w:lang w:val="en-CA"/>
              </w:rPr>
              <w:t>AU, 31 March – 7</w:t>
            </w:r>
            <w:r w:rsidR="00975472" w:rsidRPr="00B648F1">
              <w:rPr>
                <w:lang w:val="en-CA"/>
              </w:rPr>
              <w:t xml:space="preserve"> </w:t>
            </w:r>
            <w:r w:rsidR="00975472">
              <w:rPr>
                <w:lang w:val="en-CA"/>
              </w:rPr>
              <w:t>April</w:t>
            </w:r>
            <w:r w:rsidR="00975472" w:rsidRPr="00B648F1">
              <w:rPr>
                <w:lang w:val="en-CA"/>
              </w:rPr>
              <w:t xml:space="preserve"> 201</w:t>
            </w:r>
            <w:r w:rsidR="00975472">
              <w:rPr>
                <w:lang w:val="en-CA"/>
              </w:rPr>
              <w:t>7</w:t>
            </w:r>
          </w:p>
        </w:tc>
        <w:tc>
          <w:tcPr>
            <w:tcW w:w="3168" w:type="dxa"/>
          </w:tcPr>
          <w:p w14:paraId="7A3B7A6E" w14:textId="77777777" w:rsidR="008A4B4C" w:rsidRPr="005B217D" w:rsidRDefault="00E61DAC" w:rsidP="00796194">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AA</w:t>
            </w:r>
            <w:r w:rsidR="00796194">
              <w:rPr>
                <w:lang w:val="en-CA"/>
              </w:rPr>
              <w:t>0028</w:t>
            </w:r>
          </w:p>
        </w:tc>
      </w:tr>
    </w:tbl>
    <w:p w14:paraId="3C7A587E"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7F65B6" w14:paraId="503F581F" w14:textId="77777777">
        <w:tc>
          <w:tcPr>
            <w:tcW w:w="1458" w:type="dxa"/>
          </w:tcPr>
          <w:p w14:paraId="3CA1A48D" w14:textId="77777777" w:rsidR="00E61DAC" w:rsidRPr="00203570" w:rsidRDefault="00E61DAC">
            <w:pPr>
              <w:spacing w:before="60" w:after="60"/>
              <w:rPr>
                <w:i/>
                <w:szCs w:val="22"/>
                <w:highlight w:val="yellow"/>
                <w:lang w:val="en-CA"/>
              </w:rPr>
            </w:pPr>
            <w:r w:rsidRPr="001D2CCD">
              <w:rPr>
                <w:i/>
                <w:szCs w:val="22"/>
                <w:lang w:val="en-CA"/>
              </w:rPr>
              <w:t>Title:</w:t>
            </w:r>
          </w:p>
        </w:tc>
        <w:tc>
          <w:tcPr>
            <w:tcW w:w="8118" w:type="dxa"/>
            <w:gridSpan w:val="3"/>
          </w:tcPr>
          <w:p w14:paraId="203299B4" w14:textId="245013A9" w:rsidR="00E61DAC" w:rsidRPr="007F65B6" w:rsidRDefault="006C30A9" w:rsidP="009A5DC4">
            <w:pPr>
              <w:spacing w:before="60" w:after="60"/>
              <w:rPr>
                <w:b/>
                <w:szCs w:val="22"/>
              </w:rPr>
            </w:pPr>
            <w:del w:id="0" w:author="MAZE Frederic" w:date="2017-03-31T08:39:00Z">
              <w:r w:rsidRPr="007F65B6" w:rsidDel="009A5DC4">
                <w:rPr>
                  <w:b/>
                  <w:szCs w:val="22"/>
                </w:rPr>
                <w:delText>AHG12</w:delText>
              </w:r>
            </w:del>
            <w:ins w:id="1" w:author="MAZE Frederic" w:date="2017-03-31T08:39:00Z">
              <w:r w:rsidR="009A5DC4" w:rsidRPr="007F65B6">
                <w:rPr>
                  <w:b/>
                  <w:szCs w:val="22"/>
                </w:rPr>
                <w:t>AHG</w:t>
              </w:r>
              <w:r w:rsidR="009A5DC4">
                <w:rPr>
                  <w:b/>
                  <w:szCs w:val="22"/>
                </w:rPr>
                <w:t>7</w:t>
              </w:r>
            </w:ins>
            <w:bookmarkStart w:id="2" w:name="_GoBack"/>
            <w:bookmarkEnd w:id="2"/>
            <w:r w:rsidRPr="007F65B6">
              <w:rPr>
                <w:b/>
                <w:szCs w:val="22"/>
              </w:rPr>
              <w:t xml:space="preserve">: </w:t>
            </w:r>
            <w:r w:rsidR="007F65B6">
              <w:rPr>
                <w:b/>
              </w:rPr>
              <w:t>Signaling of decoded motion constrained tile set hash</w:t>
            </w:r>
          </w:p>
        </w:tc>
      </w:tr>
      <w:tr w:rsidR="00E61DAC" w:rsidRPr="001D2CCD" w14:paraId="58620128" w14:textId="77777777">
        <w:tc>
          <w:tcPr>
            <w:tcW w:w="1458" w:type="dxa"/>
          </w:tcPr>
          <w:p w14:paraId="29246CEA" w14:textId="77777777" w:rsidR="00E61DAC" w:rsidRPr="001D2CCD" w:rsidRDefault="00E61DAC">
            <w:pPr>
              <w:spacing w:before="60" w:after="60"/>
              <w:rPr>
                <w:i/>
                <w:szCs w:val="22"/>
                <w:lang w:val="en-CA"/>
              </w:rPr>
            </w:pPr>
            <w:r w:rsidRPr="001D2CCD">
              <w:rPr>
                <w:i/>
                <w:szCs w:val="22"/>
                <w:lang w:val="en-CA"/>
              </w:rPr>
              <w:t>Status:</w:t>
            </w:r>
          </w:p>
        </w:tc>
        <w:tc>
          <w:tcPr>
            <w:tcW w:w="8118" w:type="dxa"/>
            <w:gridSpan w:val="3"/>
          </w:tcPr>
          <w:p w14:paraId="757303B4" w14:textId="77777777" w:rsidR="00E61DAC" w:rsidRPr="001D2CCD" w:rsidRDefault="00E61DAC" w:rsidP="001D2CCD">
            <w:pPr>
              <w:spacing w:before="60" w:after="60"/>
              <w:rPr>
                <w:szCs w:val="22"/>
                <w:lang w:val="en-CA"/>
              </w:rPr>
            </w:pPr>
            <w:r w:rsidRPr="001D2CCD">
              <w:rPr>
                <w:szCs w:val="22"/>
                <w:lang w:val="en-CA"/>
              </w:rPr>
              <w:t xml:space="preserve">Input Document to </w:t>
            </w:r>
            <w:r w:rsidR="00AE341B" w:rsidRPr="001D2CCD">
              <w:rPr>
                <w:szCs w:val="22"/>
                <w:lang w:val="en-CA"/>
              </w:rPr>
              <w:t>JCT-VC</w:t>
            </w:r>
          </w:p>
        </w:tc>
      </w:tr>
      <w:tr w:rsidR="00E61DAC" w:rsidRPr="005B217D" w14:paraId="41342EB1" w14:textId="77777777">
        <w:tc>
          <w:tcPr>
            <w:tcW w:w="1458" w:type="dxa"/>
          </w:tcPr>
          <w:p w14:paraId="42D3439B" w14:textId="77777777" w:rsidR="00E61DAC" w:rsidRPr="001D2CCD" w:rsidRDefault="00E61DAC">
            <w:pPr>
              <w:spacing w:before="60" w:after="60"/>
              <w:rPr>
                <w:i/>
                <w:szCs w:val="22"/>
                <w:lang w:val="en-CA"/>
              </w:rPr>
            </w:pPr>
            <w:r w:rsidRPr="001D2CCD">
              <w:rPr>
                <w:i/>
                <w:szCs w:val="22"/>
                <w:lang w:val="en-CA"/>
              </w:rPr>
              <w:t>Purpose:</w:t>
            </w:r>
          </w:p>
        </w:tc>
        <w:tc>
          <w:tcPr>
            <w:tcW w:w="8118" w:type="dxa"/>
            <w:gridSpan w:val="3"/>
          </w:tcPr>
          <w:p w14:paraId="3DD5769D" w14:textId="77777777" w:rsidR="00E61DAC" w:rsidRPr="001D2CCD" w:rsidRDefault="00E61DAC" w:rsidP="001D2CCD">
            <w:pPr>
              <w:spacing w:before="60" w:after="60"/>
              <w:rPr>
                <w:szCs w:val="22"/>
                <w:lang w:val="en-CA"/>
              </w:rPr>
            </w:pPr>
            <w:r w:rsidRPr="001D2CCD">
              <w:rPr>
                <w:szCs w:val="22"/>
                <w:lang w:val="en-CA"/>
              </w:rPr>
              <w:t>Proposal</w:t>
            </w:r>
          </w:p>
        </w:tc>
      </w:tr>
      <w:tr w:rsidR="00E61DAC" w:rsidRPr="005B217D" w14:paraId="20A98D39" w14:textId="77777777">
        <w:tc>
          <w:tcPr>
            <w:tcW w:w="1458" w:type="dxa"/>
          </w:tcPr>
          <w:p w14:paraId="09F004FC" w14:textId="77777777" w:rsidR="00E61DAC" w:rsidRPr="001D2CCD" w:rsidRDefault="00E61DAC">
            <w:pPr>
              <w:spacing w:before="60" w:after="60"/>
              <w:rPr>
                <w:i/>
                <w:szCs w:val="22"/>
                <w:lang w:val="en-CA"/>
              </w:rPr>
            </w:pPr>
            <w:r w:rsidRPr="001D2CCD">
              <w:rPr>
                <w:i/>
                <w:szCs w:val="22"/>
                <w:lang w:val="en-CA"/>
              </w:rPr>
              <w:t>Author(s) or</w:t>
            </w:r>
            <w:r w:rsidRPr="001D2CCD">
              <w:rPr>
                <w:i/>
                <w:szCs w:val="22"/>
                <w:lang w:val="en-CA"/>
              </w:rPr>
              <w:br/>
              <w:t>Contact(s):</w:t>
            </w:r>
          </w:p>
        </w:tc>
        <w:tc>
          <w:tcPr>
            <w:tcW w:w="4050" w:type="dxa"/>
          </w:tcPr>
          <w:p w14:paraId="57FBF25D" w14:textId="77777777" w:rsidR="001D2CCD" w:rsidRPr="001D2CCD" w:rsidRDefault="007F65B6" w:rsidP="001D2CCD">
            <w:pPr>
              <w:spacing w:before="60" w:after="60"/>
              <w:rPr>
                <w:szCs w:val="22"/>
                <w:lang w:val="en-CA"/>
              </w:rPr>
            </w:pPr>
            <w:r w:rsidRPr="001D2CCD">
              <w:rPr>
                <w:szCs w:val="22"/>
                <w:lang w:val="en-CA"/>
              </w:rPr>
              <w:t xml:space="preserve">Jonathan Taquet </w:t>
            </w:r>
          </w:p>
          <w:p w14:paraId="778DCA2D" w14:textId="77777777" w:rsidR="001D2CCD" w:rsidRPr="001D2CCD" w:rsidRDefault="007F65B6" w:rsidP="001D2CCD">
            <w:pPr>
              <w:spacing w:before="60" w:after="60"/>
              <w:rPr>
                <w:szCs w:val="22"/>
                <w:lang w:val="en-CA"/>
              </w:rPr>
            </w:pPr>
            <w:r w:rsidRPr="001D2CCD">
              <w:rPr>
                <w:szCs w:val="22"/>
                <w:lang w:val="en-CA"/>
              </w:rPr>
              <w:t>Nael Ouedraogo</w:t>
            </w:r>
          </w:p>
          <w:p w14:paraId="15920BDF" w14:textId="77777777" w:rsidR="001D2CCD" w:rsidRPr="001D2CCD" w:rsidRDefault="00203570" w:rsidP="001D2CCD">
            <w:pPr>
              <w:spacing w:before="60" w:after="60"/>
              <w:rPr>
                <w:szCs w:val="22"/>
                <w:lang w:val="en-CA"/>
              </w:rPr>
            </w:pPr>
            <w:r w:rsidRPr="001D2CCD">
              <w:rPr>
                <w:szCs w:val="22"/>
                <w:lang w:val="en-CA"/>
              </w:rPr>
              <w:t>F</w:t>
            </w:r>
            <w:r w:rsidR="001D2CCD" w:rsidRPr="001D2CCD">
              <w:rPr>
                <w:szCs w:val="22"/>
                <w:lang w:val="en-CA"/>
              </w:rPr>
              <w:t>ranck</w:t>
            </w:r>
            <w:r w:rsidRPr="001D2CCD">
              <w:rPr>
                <w:szCs w:val="22"/>
                <w:lang w:val="en-CA"/>
              </w:rPr>
              <w:t xml:space="preserve"> Denoual</w:t>
            </w:r>
          </w:p>
          <w:p w14:paraId="1EDE36AA" w14:textId="77777777" w:rsidR="00E61DAC" w:rsidRPr="001D2CCD" w:rsidRDefault="001D2CCD" w:rsidP="001D2CCD">
            <w:pPr>
              <w:spacing w:before="60" w:after="60"/>
              <w:rPr>
                <w:szCs w:val="22"/>
                <w:lang w:val="en-CA"/>
              </w:rPr>
            </w:pPr>
            <w:r w:rsidRPr="001D2CCD">
              <w:rPr>
                <w:szCs w:val="22"/>
                <w:lang w:val="en-CA"/>
              </w:rPr>
              <w:t xml:space="preserve">Frederic </w:t>
            </w:r>
            <w:r w:rsidR="00203570" w:rsidRPr="001D2CCD">
              <w:rPr>
                <w:szCs w:val="22"/>
                <w:lang w:val="en-CA"/>
              </w:rPr>
              <w:t xml:space="preserve">Maze </w:t>
            </w:r>
          </w:p>
        </w:tc>
        <w:tc>
          <w:tcPr>
            <w:tcW w:w="900" w:type="dxa"/>
          </w:tcPr>
          <w:p w14:paraId="4DE3EAA1" w14:textId="77777777" w:rsidR="00E61DAC" w:rsidRPr="001D2CCD" w:rsidRDefault="00E61DAC" w:rsidP="001D2CCD">
            <w:pPr>
              <w:spacing w:before="60" w:after="60"/>
              <w:rPr>
                <w:szCs w:val="22"/>
                <w:lang w:val="en-CA"/>
              </w:rPr>
            </w:pPr>
            <w:r w:rsidRPr="001D2CCD">
              <w:rPr>
                <w:szCs w:val="22"/>
                <w:lang w:val="en-CA"/>
              </w:rPr>
              <w:t>Email:</w:t>
            </w:r>
          </w:p>
        </w:tc>
        <w:tc>
          <w:tcPr>
            <w:tcW w:w="3168" w:type="dxa"/>
          </w:tcPr>
          <w:p w14:paraId="3BACF848" w14:textId="77777777" w:rsidR="007F65B6" w:rsidRDefault="005675A2" w:rsidP="007F65B6">
            <w:pPr>
              <w:spacing w:before="60" w:after="60"/>
              <w:rPr>
                <w:szCs w:val="22"/>
                <w:lang w:val="en-CA"/>
              </w:rPr>
            </w:pPr>
            <w:hyperlink r:id="rId10" w:history="1">
              <w:r w:rsidR="007F65B6" w:rsidRPr="002A453E">
                <w:rPr>
                  <w:rStyle w:val="Hyperlink"/>
                  <w:szCs w:val="22"/>
                  <w:lang w:val="en-CA"/>
                </w:rPr>
                <w:t>jonathan.taquet@crf.canon.fr</w:t>
              </w:r>
            </w:hyperlink>
          </w:p>
          <w:p w14:paraId="75BDBB2B" w14:textId="77777777" w:rsidR="001D2CCD" w:rsidRDefault="005675A2" w:rsidP="001D2CCD">
            <w:pPr>
              <w:spacing w:before="60" w:after="60"/>
              <w:rPr>
                <w:szCs w:val="22"/>
                <w:lang w:val="en-CA"/>
              </w:rPr>
            </w:pPr>
            <w:hyperlink r:id="rId11" w:history="1">
              <w:r w:rsidR="001D2CCD" w:rsidRPr="002A453E">
                <w:rPr>
                  <w:rStyle w:val="Hyperlink"/>
                  <w:szCs w:val="22"/>
                  <w:lang w:val="en-CA"/>
                </w:rPr>
                <w:t>nael.ouedraogo@crf.canon.fr</w:t>
              </w:r>
            </w:hyperlink>
          </w:p>
          <w:p w14:paraId="0AC258BC" w14:textId="77777777" w:rsidR="001D2CCD" w:rsidRDefault="005675A2" w:rsidP="001D2CCD">
            <w:pPr>
              <w:spacing w:before="60" w:after="60"/>
              <w:rPr>
                <w:szCs w:val="22"/>
                <w:lang w:val="en-CA"/>
              </w:rPr>
            </w:pPr>
            <w:hyperlink r:id="rId12" w:history="1">
              <w:r w:rsidR="001D2CCD" w:rsidRPr="002A453E">
                <w:rPr>
                  <w:rStyle w:val="Hyperlink"/>
                  <w:szCs w:val="22"/>
                  <w:lang w:val="en-CA"/>
                </w:rPr>
                <w:t>franck.denoual@crf.canon.fr</w:t>
              </w:r>
            </w:hyperlink>
            <w:r w:rsidR="001D2CCD">
              <w:rPr>
                <w:szCs w:val="22"/>
                <w:lang w:val="en-CA"/>
              </w:rPr>
              <w:t xml:space="preserve"> </w:t>
            </w:r>
          </w:p>
          <w:p w14:paraId="5CD2DE5D" w14:textId="77777777" w:rsidR="00E61DAC" w:rsidRPr="001D2CCD" w:rsidRDefault="005675A2" w:rsidP="001D2CCD">
            <w:pPr>
              <w:spacing w:before="60" w:after="60"/>
              <w:rPr>
                <w:szCs w:val="22"/>
                <w:lang w:val="en-CA"/>
              </w:rPr>
            </w:pPr>
            <w:hyperlink r:id="rId13" w:history="1">
              <w:r w:rsidR="001D2CCD" w:rsidRPr="002A453E">
                <w:rPr>
                  <w:rStyle w:val="Hyperlink"/>
                  <w:szCs w:val="22"/>
                  <w:lang w:val="en-CA"/>
                </w:rPr>
                <w:t>frederic.maze@crf.canon.fr</w:t>
              </w:r>
            </w:hyperlink>
            <w:r w:rsidR="001D2CCD">
              <w:rPr>
                <w:szCs w:val="22"/>
                <w:lang w:val="en-CA"/>
              </w:rPr>
              <w:t xml:space="preserve"> </w:t>
            </w:r>
          </w:p>
        </w:tc>
      </w:tr>
      <w:tr w:rsidR="00E61DAC" w:rsidRPr="005B217D" w14:paraId="705129D1" w14:textId="77777777">
        <w:tc>
          <w:tcPr>
            <w:tcW w:w="1458" w:type="dxa"/>
          </w:tcPr>
          <w:p w14:paraId="239B8BB7" w14:textId="77777777" w:rsidR="00E61DAC" w:rsidRPr="001D2CCD" w:rsidRDefault="00E61DAC">
            <w:pPr>
              <w:spacing w:before="60" w:after="60"/>
              <w:rPr>
                <w:i/>
                <w:szCs w:val="22"/>
                <w:lang w:val="en-CA"/>
              </w:rPr>
            </w:pPr>
            <w:r w:rsidRPr="001D2CCD">
              <w:rPr>
                <w:i/>
                <w:szCs w:val="22"/>
                <w:lang w:val="en-CA"/>
              </w:rPr>
              <w:t>Source:</w:t>
            </w:r>
          </w:p>
        </w:tc>
        <w:tc>
          <w:tcPr>
            <w:tcW w:w="8118" w:type="dxa"/>
            <w:gridSpan w:val="3"/>
          </w:tcPr>
          <w:p w14:paraId="214BB450" w14:textId="77777777" w:rsidR="00E61DAC" w:rsidRPr="001D2CCD" w:rsidRDefault="001D2CCD" w:rsidP="001D2CCD">
            <w:pPr>
              <w:spacing w:before="60" w:after="60"/>
              <w:rPr>
                <w:szCs w:val="22"/>
                <w:lang w:val="en-CA"/>
              </w:rPr>
            </w:pPr>
            <w:r w:rsidRPr="001D2CCD">
              <w:rPr>
                <w:szCs w:val="22"/>
                <w:lang w:val="en-CA"/>
              </w:rPr>
              <w:t xml:space="preserve">Canon Research Centre France </w:t>
            </w:r>
          </w:p>
        </w:tc>
      </w:tr>
    </w:tbl>
    <w:p w14:paraId="74BE1F13"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3CBB0853"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6E3B2BB2" w14:textId="77777777" w:rsidR="00203570" w:rsidRPr="007F65B6" w:rsidRDefault="007F65B6" w:rsidP="007F65B6">
      <w:pPr>
        <w:jc w:val="both"/>
        <w:rPr>
          <w:lang w:val="en-CA"/>
        </w:rPr>
      </w:pPr>
      <w:r w:rsidRPr="007F65B6">
        <w:rPr>
          <w:lang w:val="en-CA"/>
        </w:rPr>
        <w:t xml:space="preserve">This draft document proposes modifications to the on-going Amd3 on HEVC specification. It describes </w:t>
      </w:r>
      <w:r>
        <w:rPr>
          <w:lang w:val="en-CA"/>
        </w:rPr>
        <w:t xml:space="preserve">a SEI message for </w:t>
      </w:r>
      <w:r w:rsidRPr="007F65B6">
        <w:rPr>
          <w:lang w:val="en-CA"/>
        </w:rPr>
        <w:t>decoded motion-constrained tiles sets (MCTS) hashes. This SEI message provides syntax for signaling the hash of decoded picture data at a motion-constrained tile set’s rectangular region of tiles granularity. The purpose of th</w:t>
      </w:r>
      <w:r>
        <w:rPr>
          <w:lang w:val="en-CA"/>
        </w:rPr>
        <w:t xml:space="preserve">is proposed </w:t>
      </w:r>
      <w:r w:rsidRPr="007F65B6">
        <w:rPr>
          <w:lang w:val="en-CA"/>
        </w:rPr>
        <w:t xml:space="preserve">SEI </w:t>
      </w:r>
      <w:r>
        <w:rPr>
          <w:lang w:val="en-CA"/>
        </w:rPr>
        <w:t xml:space="preserve">message </w:t>
      </w:r>
      <w:r w:rsidRPr="007F65B6">
        <w:rPr>
          <w:lang w:val="en-CA"/>
        </w:rPr>
        <w:t xml:space="preserve">is to facilitate the verification of the correctness of the decoding of motion constrained tile sets. A motion-constrained tile set hash </w:t>
      </w:r>
      <w:r>
        <w:rPr>
          <w:lang w:val="en-CA"/>
        </w:rPr>
        <w:t xml:space="preserve">can be used </w:t>
      </w:r>
      <w:r w:rsidRPr="007F65B6">
        <w:rPr>
          <w:lang w:val="en-CA"/>
        </w:rPr>
        <w:t>to verify that the motion-constrained tile set is still correctly decoded in any decoding context</w:t>
      </w:r>
      <w:r>
        <w:rPr>
          <w:lang w:val="en-CA"/>
        </w:rPr>
        <w:t xml:space="preserve">, potentially </w:t>
      </w:r>
      <w:r w:rsidRPr="007F65B6">
        <w:rPr>
          <w:lang w:val="en-CA"/>
        </w:rPr>
        <w:t xml:space="preserve">different </w:t>
      </w:r>
      <w:r>
        <w:rPr>
          <w:lang w:val="en-CA"/>
        </w:rPr>
        <w:t xml:space="preserve">than </w:t>
      </w:r>
      <w:r w:rsidRPr="007F65B6">
        <w:rPr>
          <w:lang w:val="en-CA"/>
        </w:rPr>
        <w:t>the encoding one (</w:t>
      </w:r>
      <w:r>
        <w:rPr>
          <w:lang w:val="en-CA"/>
        </w:rPr>
        <w:t xml:space="preserve">for example </w:t>
      </w:r>
      <w:r w:rsidRPr="007F65B6">
        <w:rPr>
          <w:lang w:val="en-CA"/>
        </w:rPr>
        <w:t xml:space="preserve">in case of </w:t>
      </w:r>
      <w:r>
        <w:rPr>
          <w:lang w:val="en-CA"/>
        </w:rPr>
        <w:t xml:space="preserve">motion-constrained tile sets </w:t>
      </w:r>
      <w:r w:rsidRPr="007F65B6">
        <w:rPr>
          <w:lang w:val="en-CA"/>
        </w:rPr>
        <w:t>composition</w:t>
      </w:r>
      <w:r>
        <w:rPr>
          <w:lang w:val="en-CA"/>
        </w:rPr>
        <w:t xml:space="preserve"> with </w:t>
      </w:r>
      <w:r w:rsidRPr="007F65B6">
        <w:rPr>
          <w:lang w:val="en-CA"/>
        </w:rPr>
        <w:t>motion constrained tile sets coming from different bit-streams).</w:t>
      </w:r>
    </w:p>
    <w:p w14:paraId="6F0839CE" w14:textId="77777777" w:rsidR="00745F6B" w:rsidRPr="005B217D" w:rsidRDefault="00745F6B" w:rsidP="00E11923">
      <w:pPr>
        <w:pStyle w:val="Heading1"/>
        <w:rPr>
          <w:lang w:val="en-CA"/>
        </w:rPr>
      </w:pPr>
      <w:r w:rsidRPr="005B217D">
        <w:rPr>
          <w:lang w:val="en-CA"/>
        </w:rPr>
        <w:t xml:space="preserve">Problem Statement </w:t>
      </w:r>
    </w:p>
    <w:p w14:paraId="299E94A4" w14:textId="77777777" w:rsidR="00E61DAC" w:rsidRPr="000A4524" w:rsidRDefault="007F65B6" w:rsidP="000A4524">
      <w:pPr>
        <w:jc w:val="both"/>
        <w:rPr>
          <w:sz w:val="20"/>
          <w:lang w:val="en-CA"/>
        </w:rPr>
      </w:pPr>
      <w:r w:rsidRPr="000A4524">
        <w:rPr>
          <w:sz w:val="20"/>
        </w:rPr>
        <w:t>The temporal motion constrained tile sets SEI message allows to signal independently decodable tile sets. A decoder may select and decode one or several motion constrained tile sets. In such a case, Decoded Picture Hash SEI message is meaningless since the decoder has not decoded the entire picture</w:t>
      </w:r>
      <w:r w:rsidR="00F36DA2" w:rsidRPr="000A4524">
        <w:rPr>
          <w:sz w:val="20"/>
          <w:lang w:val="en-CA"/>
        </w:rPr>
        <w:t xml:space="preserve">. </w:t>
      </w:r>
    </w:p>
    <w:p w14:paraId="43B91458" w14:textId="77777777" w:rsidR="007F65B6" w:rsidRPr="000A4524" w:rsidRDefault="007F65B6" w:rsidP="000A4524">
      <w:pPr>
        <w:jc w:val="both"/>
        <w:rPr>
          <w:sz w:val="20"/>
        </w:rPr>
      </w:pPr>
      <w:r w:rsidRPr="000A4524">
        <w:rPr>
          <w:sz w:val="20"/>
        </w:rPr>
        <w:t xml:space="preserve">As per HEVC specification, the inter prediction process is constrained for some motion constrained tile sets such that “no sample value outside each identified tile set, and no sample value at a fractional sample position that is derived using one or more sample values outside the identified tile set, is used for inter prediction of any sample within the identified tile set”. Even if this can be true in the encoding context, there is no guarantee that it will still be true </w:t>
      </w:r>
      <w:r w:rsidR="007D6D08" w:rsidRPr="000A4524">
        <w:rPr>
          <w:sz w:val="20"/>
        </w:rPr>
        <w:t xml:space="preserve">when </w:t>
      </w:r>
      <w:r w:rsidRPr="000A4524">
        <w:rPr>
          <w:sz w:val="20"/>
        </w:rPr>
        <w:t>decoding the motion-constrained tile set in a different context. For instance</w:t>
      </w:r>
      <w:r w:rsidR="007D6D08" w:rsidRPr="000A4524">
        <w:rPr>
          <w:sz w:val="20"/>
        </w:rPr>
        <w:t>,</w:t>
      </w:r>
      <w:r w:rsidRPr="000A4524">
        <w:rPr>
          <w:sz w:val="20"/>
        </w:rPr>
        <w:t xml:space="preserve"> if the motion constrained tile set is extracted and decoded without its original neighborhood or with a different one, the motion vector predictors’ list (and/or the merge motion vectors’ list) can be derived differently for coding tree blocks on the right and on the bottom boundaries of a motion constrained tile set. This different derivation can generate decoding mismatches on the pixel values</w:t>
      </w:r>
      <w:r w:rsidR="007D6D08" w:rsidRPr="000A4524">
        <w:rPr>
          <w:sz w:val="20"/>
        </w:rPr>
        <w:t>.</w:t>
      </w:r>
    </w:p>
    <w:p w14:paraId="2E4E59B9" w14:textId="77777777" w:rsidR="000A4524" w:rsidRPr="000A4524" w:rsidRDefault="000A4524" w:rsidP="000A4524">
      <w:pPr>
        <w:jc w:val="both"/>
        <w:rPr>
          <w:sz w:val="20"/>
        </w:rPr>
      </w:pPr>
      <w:r w:rsidRPr="000A4524">
        <w:rPr>
          <w:sz w:val="20"/>
        </w:rPr>
        <w:t>One example of tile sets combination is a mix of tile sets corresponding to a region of interest from a first bitstream containing an encoded video at a high quality with other tile sets from one or more other bitstreams containing the same encoded video but at a lower quality level.</w:t>
      </w:r>
    </w:p>
    <w:p w14:paraId="0ED4DB50" w14:textId="77777777" w:rsidR="000A4524" w:rsidRPr="000A4524" w:rsidRDefault="000A4524" w:rsidP="000A4524">
      <w:pPr>
        <w:jc w:val="both"/>
        <w:rPr>
          <w:sz w:val="20"/>
        </w:rPr>
      </w:pPr>
      <w:r w:rsidRPr="000A4524">
        <w:rPr>
          <w:sz w:val="20"/>
        </w:rPr>
        <w:t xml:space="preserve">The semantic of the temporal motion constrained tile sets SEI message does not </w:t>
      </w:r>
      <w:r w:rsidR="00F460BC" w:rsidRPr="000A4524">
        <w:rPr>
          <w:sz w:val="20"/>
        </w:rPr>
        <w:t>guarantee a correct decoding in any situations</w:t>
      </w:r>
      <w:r w:rsidRPr="000A4524">
        <w:rPr>
          <w:sz w:val="20"/>
        </w:rPr>
        <w:t>, but with a suited encoder configuration, it is possible to avoid such kind of decoding errors.</w:t>
      </w:r>
      <w:r w:rsidR="00AA5D7F">
        <w:rPr>
          <w:sz w:val="20"/>
        </w:rPr>
        <w:t xml:space="preserve"> </w:t>
      </w:r>
      <w:r w:rsidRPr="000A4524">
        <w:rPr>
          <w:sz w:val="20"/>
        </w:rPr>
        <w:t>To verify that a given context is suited for decoding motion-constrained tile set without error, it is proposed to use hashes of decoded motion-constrained tile set</w:t>
      </w:r>
      <w:r w:rsidR="00F460BC">
        <w:rPr>
          <w:sz w:val="20"/>
        </w:rPr>
        <w:t xml:space="preserve"> at the </w:t>
      </w:r>
      <w:r w:rsidRPr="000A4524">
        <w:rPr>
          <w:sz w:val="20"/>
        </w:rPr>
        <w:t>rectangular region of tiles</w:t>
      </w:r>
      <w:r w:rsidR="00F460BC">
        <w:rPr>
          <w:sz w:val="20"/>
        </w:rPr>
        <w:t xml:space="preserve"> granularity</w:t>
      </w:r>
      <w:r w:rsidRPr="000A4524">
        <w:rPr>
          <w:sz w:val="20"/>
        </w:rPr>
        <w:t>.</w:t>
      </w:r>
    </w:p>
    <w:p w14:paraId="16EE3C05" w14:textId="77777777" w:rsidR="000A4524" w:rsidRPr="000A4524" w:rsidRDefault="00F460BC" w:rsidP="00AA5D7F">
      <w:pPr>
        <w:jc w:val="both"/>
        <w:rPr>
          <w:sz w:val="20"/>
        </w:rPr>
      </w:pPr>
      <w:r>
        <w:rPr>
          <w:sz w:val="20"/>
        </w:rPr>
        <w:t>Moreover</w:t>
      </w:r>
      <w:r w:rsidR="00C125F8">
        <w:rPr>
          <w:sz w:val="20"/>
        </w:rPr>
        <w:t xml:space="preserve">, </w:t>
      </w:r>
      <w:r w:rsidR="00AA5D7F">
        <w:rPr>
          <w:sz w:val="20"/>
        </w:rPr>
        <w:t>the proposed SEI message defines parameters to signal a cropping</w:t>
      </w:r>
      <w:r w:rsidR="00AA5D7F" w:rsidRPr="000A4524">
        <w:rPr>
          <w:sz w:val="20"/>
        </w:rPr>
        <w:t xml:space="preserve"> </w:t>
      </w:r>
      <w:r w:rsidR="00AA5D7F">
        <w:rPr>
          <w:sz w:val="20"/>
        </w:rPr>
        <w:t xml:space="preserve">area onto which the decoded </w:t>
      </w:r>
      <w:r w:rsidR="00AA5D7F" w:rsidRPr="000A4524">
        <w:rPr>
          <w:sz w:val="20"/>
        </w:rPr>
        <w:t>motion-constrained tile set hash</w:t>
      </w:r>
      <w:r w:rsidR="00AA5D7F">
        <w:rPr>
          <w:sz w:val="20"/>
        </w:rPr>
        <w:t xml:space="preserve"> is computed. This allows to check that </w:t>
      </w:r>
      <w:r w:rsidR="000A4524" w:rsidRPr="000A4524">
        <w:rPr>
          <w:sz w:val="20"/>
        </w:rPr>
        <w:t>a motion constrained tile set is properly decoded only within a cropped area of the motion-constrained tile set</w:t>
      </w:r>
      <w:r w:rsidR="00C125F8">
        <w:rPr>
          <w:sz w:val="20"/>
        </w:rPr>
        <w:t xml:space="preserve">, for example to not take into account </w:t>
      </w:r>
      <w:r w:rsidR="00C125F8" w:rsidRPr="000A4524">
        <w:rPr>
          <w:sz w:val="20"/>
        </w:rPr>
        <w:t xml:space="preserve">the pixels on the border of the motion-constrained tile set rectangular region of tiles </w:t>
      </w:r>
      <w:r w:rsidR="00C125F8">
        <w:rPr>
          <w:sz w:val="20"/>
        </w:rPr>
        <w:t xml:space="preserve">when </w:t>
      </w:r>
      <w:r w:rsidR="00C125F8" w:rsidRPr="000A4524">
        <w:rPr>
          <w:sz w:val="20"/>
        </w:rPr>
        <w:t>loop filters</w:t>
      </w:r>
      <w:r w:rsidR="00C125F8">
        <w:rPr>
          <w:sz w:val="20"/>
        </w:rPr>
        <w:t xml:space="preserve"> are activated at tile borders.</w:t>
      </w:r>
    </w:p>
    <w:p w14:paraId="4C8148E2" w14:textId="77777777" w:rsidR="00203570" w:rsidRPr="005B217D" w:rsidRDefault="006079D0" w:rsidP="00203570">
      <w:pPr>
        <w:pStyle w:val="Heading1"/>
        <w:rPr>
          <w:lang w:val="en-CA"/>
        </w:rPr>
      </w:pPr>
      <w:r>
        <w:rPr>
          <w:lang w:val="en-CA"/>
        </w:rPr>
        <w:lastRenderedPageBreak/>
        <w:t>Proposal</w:t>
      </w:r>
    </w:p>
    <w:p w14:paraId="16D5E15E" w14:textId="77777777" w:rsidR="007D6D08" w:rsidRDefault="007D6D08" w:rsidP="007D6D08">
      <w:pPr>
        <w:rPr>
          <w:i/>
          <w:noProof/>
        </w:rPr>
      </w:pPr>
      <w:r w:rsidRPr="006D5544">
        <w:rPr>
          <w:i/>
          <w:noProof/>
        </w:rPr>
        <w:t>In Clause D.2.1 and D.3.1 insert the following syntax modifications given in red font:</w:t>
      </w:r>
    </w:p>
    <w:p w14:paraId="51321E4A" w14:textId="77777777" w:rsidR="007D6D08" w:rsidRPr="00726AB4" w:rsidRDefault="007D6D08" w:rsidP="007D6D08">
      <w:pPr>
        <w:pStyle w:val="ListParagraph"/>
        <w:keepNext/>
        <w:numPr>
          <w:ilvl w:val="0"/>
          <w:numId w:val="13"/>
        </w:numPr>
        <w:tabs>
          <w:tab w:val="left" w:pos="794"/>
          <w:tab w:val="left" w:pos="1191"/>
          <w:tab w:val="left" w:pos="1588"/>
          <w:tab w:val="left" w:pos="1985"/>
        </w:tabs>
        <w:overflowPunct w:val="0"/>
        <w:autoSpaceDE w:val="0"/>
        <w:autoSpaceDN w:val="0"/>
        <w:adjustRightInd w:val="0"/>
        <w:spacing w:before="181"/>
        <w:contextualSpacing w:val="0"/>
        <w:outlineLvl w:val="2"/>
        <w:rPr>
          <w:del w:id="3" w:author="MAZE Frederic" w:date="2017-03-28T17:54:00Z"/>
          <w:rFonts w:eastAsia="Malgun Gothic"/>
          <w:b/>
          <w:bCs/>
          <w:vanish/>
          <w:sz w:val="20"/>
          <w:szCs w:val="20"/>
          <w:lang w:val="en-CA"/>
        </w:rPr>
      </w:pPr>
    </w:p>
    <w:p w14:paraId="0AC0ED94" w14:textId="77777777" w:rsidR="007D6D08" w:rsidRPr="00726AB4" w:rsidRDefault="007D6D08" w:rsidP="007D6D08">
      <w:pPr>
        <w:pStyle w:val="ListParagraph"/>
        <w:keepNext/>
        <w:numPr>
          <w:ilvl w:val="0"/>
          <w:numId w:val="13"/>
        </w:numPr>
        <w:tabs>
          <w:tab w:val="left" w:pos="794"/>
          <w:tab w:val="left" w:pos="1191"/>
          <w:tab w:val="left" w:pos="1588"/>
          <w:tab w:val="left" w:pos="1985"/>
        </w:tabs>
        <w:overflowPunct w:val="0"/>
        <w:autoSpaceDE w:val="0"/>
        <w:autoSpaceDN w:val="0"/>
        <w:adjustRightInd w:val="0"/>
        <w:spacing w:before="181"/>
        <w:contextualSpacing w:val="0"/>
        <w:outlineLvl w:val="2"/>
        <w:rPr>
          <w:del w:id="4" w:author="MAZE Frederic" w:date="2017-03-28T17:54:00Z"/>
          <w:rFonts w:eastAsia="Malgun Gothic"/>
          <w:b/>
          <w:bCs/>
          <w:vanish/>
          <w:sz w:val="20"/>
          <w:szCs w:val="20"/>
          <w:lang w:val="en-CA"/>
        </w:rPr>
      </w:pPr>
    </w:p>
    <w:p w14:paraId="26670170" w14:textId="77777777" w:rsidR="007D6D08" w:rsidRPr="00726AB4" w:rsidRDefault="007D6D08" w:rsidP="007D6D08">
      <w:pPr>
        <w:pStyle w:val="ListParagraph"/>
        <w:keepNext/>
        <w:numPr>
          <w:ilvl w:val="0"/>
          <w:numId w:val="13"/>
        </w:numPr>
        <w:tabs>
          <w:tab w:val="left" w:pos="794"/>
          <w:tab w:val="left" w:pos="1191"/>
          <w:tab w:val="left" w:pos="1588"/>
          <w:tab w:val="left" w:pos="1985"/>
        </w:tabs>
        <w:overflowPunct w:val="0"/>
        <w:autoSpaceDE w:val="0"/>
        <w:autoSpaceDN w:val="0"/>
        <w:adjustRightInd w:val="0"/>
        <w:spacing w:before="181"/>
        <w:contextualSpacing w:val="0"/>
        <w:outlineLvl w:val="2"/>
        <w:rPr>
          <w:del w:id="5" w:author="MAZE Frederic" w:date="2017-03-28T17:54:00Z"/>
          <w:rFonts w:eastAsia="Malgun Gothic"/>
          <w:b/>
          <w:bCs/>
          <w:vanish/>
          <w:sz w:val="20"/>
          <w:szCs w:val="20"/>
          <w:lang w:val="en-CA"/>
        </w:rPr>
      </w:pPr>
    </w:p>
    <w:p w14:paraId="58AEE1C7" w14:textId="77777777" w:rsidR="007D6D08" w:rsidRPr="00726AB4" w:rsidRDefault="007D6D08" w:rsidP="007D6D08">
      <w:pPr>
        <w:pStyle w:val="ListParagraph"/>
        <w:keepNext/>
        <w:numPr>
          <w:ilvl w:val="0"/>
          <w:numId w:val="13"/>
        </w:numPr>
        <w:tabs>
          <w:tab w:val="left" w:pos="794"/>
          <w:tab w:val="left" w:pos="1191"/>
          <w:tab w:val="left" w:pos="1588"/>
          <w:tab w:val="left" w:pos="1985"/>
        </w:tabs>
        <w:overflowPunct w:val="0"/>
        <w:autoSpaceDE w:val="0"/>
        <w:autoSpaceDN w:val="0"/>
        <w:adjustRightInd w:val="0"/>
        <w:spacing w:before="181"/>
        <w:contextualSpacing w:val="0"/>
        <w:outlineLvl w:val="2"/>
        <w:rPr>
          <w:del w:id="6" w:author="MAZE Frederic" w:date="2017-03-28T17:54:00Z"/>
          <w:rFonts w:eastAsia="Malgun Gothic"/>
          <w:b/>
          <w:bCs/>
          <w:vanish/>
          <w:sz w:val="20"/>
          <w:szCs w:val="20"/>
          <w:lang w:val="en-CA"/>
        </w:rPr>
      </w:pPr>
    </w:p>
    <w:p w14:paraId="4818830F" w14:textId="77777777" w:rsidR="007D6D08" w:rsidRPr="00726AB4" w:rsidRDefault="007D6D08" w:rsidP="007D6D08">
      <w:pPr>
        <w:pStyle w:val="ListParagraph"/>
        <w:keepNext/>
        <w:numPr>
          <w:ilvl w:val="1"/>
          <w:numId w:val="13"/>
        </w:numPr>
        <w:tabs>
          <w:tab w:val="left" w:pos="794"/>
          <w:tab w:val="left" w:pos="1191"/>
          <w:tab w:val="left" w:pos="1588"/>
          <w:tab w:val="left" w:pos="1985"/>
        </w:tabs>
        <w:overflowPunct w:val="0"/>
        <w:autoSpaceDE w:val="0"/>
        <w:autoSpaceDN w:val="0"/>
        <w:adjustRightInd w:val="0"/>
        <w:spacing w:before="181"/>
        <w:ind w:left="1224" w:hanging="1224"/>
        <w:contextualSpacing w:val="0"/>
        <w:outlineLvl w:val="2"/>
        <w:rPr>
          <w:del w:id="7" w:author="MAZE Frederic" w:date="2017-03-28T17:54:00Z"/>
          <w:rFonts w:eastAsia="Malgun Gothic"/>
          <w:b/>
          <w:bCs/>
          <w:vanish/>
          <w:sz w:val="20"/>
          <w:szCs w:val="20"/>
          <w:lang w:val="en-CA"/>
        </w:rPr>
      </w:pPr>
    </w:p>
    <w:p w14:paraId="6F68A246" w14:textId="77777777" w:rsidR="007D6D08" w:rsidRPr="00726AB4" w:rsidRDefault="007D6D08" w:rsidP="007D6D08">
      <w:pPr>
        <w:pStyle w:val="ListParagraph"/>
        <w:keepNext/>
        <w:numPr>
          <w:ilvl w:val="1"/>
          <w:numId w:val="13"/>
        </w:numPr>
        <w:tabs>
          <w:tab w:val="left" w:pos="794"/>
          <w:tab w:val="left" w:pos="1191"/>
          <w:tab w:val="left" w:pos="1588"/>
          <w:tab w:val="left" w:pos="1985"/>
        </w:tabs>
        <w:overflowPunct w:val="0"/>
        <w:autoSpaceDE w:val="0"/>
        <w:autoSpaceDN w:val="0"/>
        <w:adjustRightInd w:val="0"/>
        <w:spacing w:before="181"/>
        <w:ind w:left="1224" w:hanging="1224"/>
        <w:contextualSpacing w:val="0"/>
        <w:outlineLvl w:val="2"/>
        <w:rPr>
          <w:del w:id="8" w:author="MAZE Frederic" w:date="2017-03-28T17:54:00Z"/>
          <w:rFonts w:eastAsia="Malgun Gothic"/>
          <w:b/>
          <w:bCs/>
          <w:vanish/>
          <w:sz w:val="20"/>
          <w:szCs w:val="20"/>
          <w:lang w:val="en-CA"/>
        </w:rPr>
      </w:pPr>
    </w:p>
    <w:p w14:paraId="26338FC4" w14:textId="77777777" w:rsidR="007D6D08" w:rsidRPr="00216EB6" w:rsidRDefault="00070F1C">
      <w:pPr>
        <w:pStyle w:val="Annex3"/>
        <w:tabs>
          <w:tab w:val="clear" w:pos="720"/>
          <w:tab w:val="clear" w:pos="1440"/>
          <w:tab w:val="clear" w:pos="2160"/>
        </w:tabs>
        <w:ind w:left="0" w:firstLine="0"/>
        <w:textAlignment w:val="auto"/>
        <w:rPr>
          <w:lang w:val="fr-FR"/>
          <w:rPrChange w:id="9" w:author="MAZE Frederic" w:date="2017-03-28T17:54:00Z">
            <w:rPr/>
          </w:rPrChange>
        </w:rPr>
        <w:pPrChange w:id="10" w:author="MAZE Frederic" w:date="2017-03-28T17:54:00Z">
          <w:pPr>
            <w:pStyle w:val="Annex3"/>
            <w:numPr>
              <w:ilvl w:val="2"/>
              <w:numId w:val="13"/>
            </w:numPr>
            <w:tabs>
              <w:tab w:val="clear" w:pos="720"/>
              <w:tab w:val="clear" w:pos="1440"/>
              <w:tab w:val="clear" w:pos="2160"/>
            </w:tabs>
            <w:textAlignment w:val="auto"/>
          </w:pPr>
        </w:pPrChange>
      </w:pPr>
      <w:ins w:id="11" w:author="MAZE Frederic" w:date="2017-03-28T17:54:00Z">
        <w:r w:rsidRPr="00216EB6">
          <w:rPr>
            <w:lang w:val="fr-FR"/>
          </w:rPr>
          <w:t xml:space="preserve">D.2.1 </w:t>
        </w:r>
      </w:ins>
      <w:r w:rsidR="007D6D08" w:rsidRPr="00216EB6">
        <w:rPr>
          <w:lang w:val="fr-FR"/>
          <w:rPrChange w:id="12" w:author="MAZE Frederic" w:date="2017-03-28T17:54:00Z">
            <w:rPr/>
          </w:rPrChange>
        </w:rPr>
        <w:t>General SEI message syntax</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D6D08" w:rsidRPr="006D5544" w14:paraId="5E9A1576" w14:textId="77777777" w:rsidTr="00A759DF">
        <w:trPr>
          <w:cantSplit/>
          <w:jc w:val="center"/>
        </w:trPr>
        <w:tc>
          <w:tcPr>
            <w:tcW w:w="7920" w:type="dxa"/>
          </w:tcPr>
          <w:p w14:paraId="231F2A05" w14:textId="77777777" w:rsidR="007D6D08" w:rsidRPr="006D5544" w:rsidRDefault="007D6D08" w:rsidP="00A759DF">
            <w:pPr>
              <w:pStyle w:val="tablesyntax"/>
              <w:spacing w:before="20" w:after="40"/>
              <w:rPr>
                <w:rFonts w:ascii="Times New Roman" w:hAnsi="Times New Roman"/>
                <w:lang w:val="en-US"/>
              </w:rPr>
            </w:pPr>
            <w:r w:rsidRPr="006D5544">
              <w:rPr>
                <w:rFonts w:ascii="Times New Roman" w:hAnsi="Times New Roman"/>
                <w:lang w:val="en-US"/>
              </w:rPr>
              <w:t>sei_payload( payloadType, payloadSize ) {</w:t>
            </w:r>
          </w:p>
        </w:tc>
        <w:tc>
          <w:tcPr>
            <w:tcW w:w="1157" w:type="dxa"/>
          </w:tcPr>
          <w:p w14:paraId="7D9BD728" w14:textId="77777777" w:rsidR="007D6D08" w:rsidRPr="006D5544" w:rsidRDefault="007D6D08" w:rsidP="00A759DF">
            <w:pPr>
              <w:pStyle w:val="tableheading"/>
              <w:overflowPunct/>
              <w:autoSpaceDE/>
              <w:autoSpaceDN/>
              <w:adjustRightInd/>
              <w:spacing w:before="20" w:after="40"/>
              <w:jc w:val="center"/>
              <w:textAlignment w:val="auto"/>
              <w:rPr>
                <w:b w:val="0"/>
                <w:lang w:val="en-US"/>
              </w:rPr>
            </w:pPr>
            <w:r w:rsidRPr="006D5544">
              <w:rPr>
                <w:lang w:val="en-US"/>
              </w:rPr>
              <w:t>Descriptor</w:t>
            </w:r>
          </w:p>
        </w:tc>
      </w:tr>
      <w:tr w:rsidR="007D6D08" w:rsidRPr="006D5544" w14:paraId="39CD947F" w14:textId="77777777" w:rsidTr="00A759DF">
        <w:trPr>
          <w:cantSplit/>
          <w:jc w:val="center"/>
        </w:trPr>
        <w:tc>
          <w:tcPr>
            <w:tcW w:w="7920" w:type="dxa"/>
          </w:tcPr>
          <w:p w14:paraId="58363A7D" w14:textId="77777777" w:rsidR="007D6D08" w:rsidRPr="006D5544" w:rsidRDefault="007D6D08" w:rsidP="00A759DF">
            <w:pPr>
              <w:pStyle w:val="tablesyntax"/>
              <w:spacing w:before="20" w:after="40"/>
              <w:rPr>
                <w:rFonts w:ascii="Times New Roman" w:hAnsi="Times New Roman"/>
                <w:lang w:val="en-US"/>
              </w:rPr>
            </w:pPr>
            <w:r w:rsidRPr="006D5544">
              <w:rPr>
                <w:rFonts w:ascii="Times New Roman" w:hAnsi="Times New Roman"/>
                <w:lang w:val="en-US"/>
              </w:rPr>
              <w:tab/>
              <w:t>if( nal_unit_type  = =  PREFIX_SEI_NUT )</w:t>
            </w:r>
          </w:p>
        </w:tc>
        <w:tc>
          <w:tcPr>
            <w:tcW w:w="1157" w:type="dxa"/>
          </w:tcPr>
          <w:p w14:paraId="336EB975" w14:textId="77777777" w:rsidR="007D6D08" w:rsidRPr="006D5544" w:rsidRDefault="007D6D08" w:rsidP="00A759DF">
            <w:pPr>
              <w:pStyle w:val="tableheading"/>
              <w:overflowPunct/>
              <w:autoSpaceDE/>
              <w:autoSpaceDN/>
              <w:adjustRightInd/>
              <w:spacing w:before="20" w:after="40"/>
              <w:jc w:val="center"/>
              <w:textAlignment w:val="auto"/>
              <w:rPr>
                <w:lang w:val="en-US"/>
              </w:rPr>
            </w:pPr>
          </w:p>
        </w:tc>
      </w:tr>
      <w:tr w:rsidR="007D6D08" w:rsidRPr="006D5544" w14:paraId="75A2089C" w14:textId="77777777" w:rsidTr="00A759DF">
        <w:trPr>
          <w:cantSplit/>
          <w:jc w:val="center"/>
        </w:trPr>
        <w:tc>
          <w:tcPr>
            <w:tcW w:w="7920" w:type="dxa"/>
          </w:tcPr>
          <w:p w14:paraId="1EC6A18F" w14:textId="77777777" w:rsidR="007D6D08" w:rsidRPr="006D5544" w:rsidRDefault="007D6D08" w:rsidP="00A759DF">
            <w:pPr>
              <w:pStyle w:val="tablesyntax"/>
              <w:spacing w:before="20" w:after="40"/>
              <w:rPr>
                <w:rFonts w:ascii="Times New Roman" w:hAnsi="Times New Roman"/>
                <w:lang w:val="en-US"/>
              </w:rPr>
            </w:pPr>
            <w:r w:rsidRPr="006D5544">
              <w:rPr>
                <w:rFonts w:ascii="Times New Roman" w:hAnsi="Times New Roman"/>
                <w:lang w:val="en-US"/>
              </w:rPr>
              <w:tab/>
            </w:r>
            <w:r w:rsidRPr="006D5544">
              <w:rPr>
                <w:rFonts w:ascii="Times New Roman" w:hAnsi="Times New Roman"/>
                <w:lang w:val="en-US"/>
              </w:rPr>
              <w:tab/>
              <w:t>if( payloadType  = =  0 )</w:t>
            </w:r>
          </w:p>
        </w:tc>
        <w:tc>
          <w:tcPr>
            <w:tcW w:w="1157" w:type="dxa"/>
          </w:tcPr>
          <w:p w14:paraId="4530A11F" w14:textId="77777777" w:rsidR="007D6D08" w:rsidRPr="006D5544" w:rsidRDefault="007D6D08" w:rsidP="00A759DF">
            <w:pPr>
              <w:pStyle w:val="tableheading"/>
              <w:overflowPunct/>
              <w:autoSpaceDE/>
              <w:autoSpaceDN/>
              <w:adjustRightInd/>
              <w:spacing w:before="20" w:after="40"/>
              <w:jc w:val="center"/>
              <w:textAlignment w:val="auto"/>
              <w:rPr>
                <w:b w:val="0"/>
                <w:lang w:val="en-US"/>
              </w:rPr>
            </w:pPr>
          </w:p>
        </w:tc>
      </w:tr>
      <w:tr w:rsidR="007D6D08" w:rsidRPr="006D5544" w14:paraId="5784A9D7" w14:textId="77777777" w:rsidTr="00A759DF">
        <w:trPr>
          <w:cantSplit/>
          <w:jc w:val="center"/>
        </w:trPr>
        <w:tc>
          <w:tcPr>
            <w:tcW w:w="7920" w:type="dxa"/>
          </w:tcPr>
          <w:p w14:paraId="64314D85" w14:textId="77777777" w:rsidR="007D6D08" w:rsidRPr="006D5544" w:rsidRDefault="007D6D08" w:rsidP="00A759DF">
            <w:pPr>
              <w:pStyle w:val="tablesyntax"/>
              <w:spacing w:before="20" w:after="40"/>
              <w:rPr>
                <w:rFonts w:ascii="Times New Roman" w:hAnsi="Times New Roman"/>
                <w:lang w:val="en-US"/>
              </w:rPr>
            </w:pPr>
            <w:r w:rsidRPr="006D5544">
              <w:rPr>
                <w:rFonts w:ascii="Times New Roman" w:hAnsi="Times New Roman"/>
                <w:lang w:val="en-US"/>
              </w:rPr>
              <w:tab/>
            </w:r>
            <w:r w:rsidRPr="006D5544">
              <w:rPr>
                <w:rFonts w:ascii="Times New Roman" w:hAnsi="Times New Roman"/>
                <w:lang w:val="en-US"/>
              </w:rPr>
              <w:tab/>
            </w:r>
            <w:r w:rsidRPr="006D5544">
              <w:rPr>
                <w:rFonts w:ascii="Times New Roman" w:hAnsi="Times New Roman"/>
                <w:lang w:val="en-US"/>
              </w:rPr>
              <w:tab/>
              <w:t>buffering_period( payloadSize )</w:t>
            </w:r>
          </w:p>
        </w:tc>
        <w:tc>
          <w:tcPr>
            <w:tcW w:w="1157" w:type="dxa"/>
          </w:tcPr>
          <w:p w14:paraId="5277C31A" w14:textId="77777777" w:rsidR="007D6D08" w:rsidRPr="006D5544" w:rsidRDefault="007D6D08" w:rsidP="00A759DF">
            <w:pPr>
              <w:pStyle w:val="tableheading"/>
              <w:overflowPunct/>
              <w:autoSpaceDE/>
              <w:autoSpaceDN/>
              <w:adjustRightInd/>
              <w:spacing w:before="20" w:after="40"/>
              <w:jc w:val="center"/>
              <w:textAlignment w:val="auto"/>
              <w:rPr>
                <w:b w:val="0"/>
                <w:lang w:val="en-US"/>
              </w:rPr>
            </w:pPr>
          </w:p>
        </w:tc>
      </w:tr>
      <w:tr w:rsidR="007D6D08" w:rsidRPr="006D5544" w14:paraId="4825F7F3" w14:textId="77777777" w:rsidTr="00A759DF">
        <w:trPr>
          <w:cantSplit/>
          <w:jc w:val="center"/>
        </w:trPr>
        <w:tc>
          <w:tcPr>
            <w:tcW w:w="7920" w:type="dxa"/>
          </w:tcPr>
          <w:p w14:paraId="17747E71" w14:textId="77777777" w:rsidR="007D6D08" w:rsidRPr="006D5544" w:rsidRDefault="007D6D08" w:rsidP="00A759DF">
            <w:pPr>
              <w:pStyle w:val="tablesyntax"/>
              <w:spacing w:before="20" w:after="40"/>
              <w:rPr>
                <w:rFonts w:ascii="Times New Roman" w:hAnsi="Times New Roman"/>
                <w:lang w:val="en-US"/>
              </w:rPr>
            </w:pPr>
            <w:r w:rsidRPr="006D5544">
              <w:rPr>
                <w:rFonts w:ascii="Times New Roman" w:hAnsi="Times New Roman"/>
                <w:lang w:val="en-US"/>
              </w:rPr>
              <w:tab/>
              <w:t>…</w:t>
            </w:r>
          </w:p>
        </w:tc>
        <w:tc>
          <w:tcPr>
            <w:tcW w:w="1157" w:type="dxa"/>
          </w:tcPr>
          <w:p w14:paraId="6B2366A7" w14:textId="77777777" w:rsidR="007D6D08" w:rsidRPr="006D5544" w:rsidRDefault="007D6D08" w:rsidP="00A759DF">
            <w:pPr>
              <w:pStyle w:val="tableheading"/>
              <w:overflowPunct/>
              <w:autoSpaceDE/>
              <w:autoSpaceDN/>
              <w:adjustRightInd/>
              <w:spacing w:before="20" w:after="40"/>
              <w:jc w:val="center"/>
              <w:textAlignment w:val="auto"/>
              <w:rPr>
                <w:b w:val="0"/>
                <w:lang w:val="en-US"/>
              </w:rPr>
            </w:pPr>
          </w:p>
        </w:tc>
      </w:tr>
      <w:tr w:rsidR="007D6D08" w:rsidRPr="006D5544" w14:paraId="1C3C5795" w14:textId="77777777" w:rsidTr="00A759DF">
        <w:trPr>
          <w:cantSplit/>
          <w:jc w:val="center"/>
        </w:trPr>
        <w:tc>
          <w:tcPr>
            <w:tcW w:w="7920" w:type="dxa"/>
          </w:tcPr>
          <w:p w14:paraId="73A5F2AD" w14:textId="77777777" w:rsidR="007D6D08" w:rsidRPr="007D6D08" w:rsidRDefault="007D6D08" w:rsidP="00A759DF">
            <w:pPr>
              <w:keepLines/>
              <w:tabs>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000000"/>
                <w:sz w:val="20"/>
              </w:rPr>
            </w:pPr>
            <w:r w:rsidRPr="007D6D08">
              <w:rPr>
                <w:rFonts w:ascii="Times" w:eastAsia="Malgun Gothic" w:hAnsi="Times"/>
                <w:color w:val="000000"/>
                <w:sz w:val="20"/>
              </w:rPr>
              <w:tab/>
            </w:r>
            <w:r w:rsidRPr="007D6D08">
              <w:rPr>
                <w:rFonts w:ascii="Times" w:eastAsia="Malgun Gothic" w:hAnsi="Times"/>
                <w:color w:val="000000"/>
                <w:sz w:val="20"/>
              </w:rPr>
              <w:tab/>
              <w:t>else if( payloadType  = =  153 )</w:t>
            </w:r>
          </w:p>
        </w:tc>
        <w:tc>
          <w:tcPr>
            <w:tcW w:w="1157" w:type="dxa"/>
          </w:tcPr>
          <w:p w14:paraId="405BC90A" w14:textId="77777777" w:rsidR="007D6D08" w:rsidRPr="006D5544" w:rsidRDefault="007D6D08" w:rsidP="00A759DF">
            <w:pPr>
              <w:pStyle w:val="tableheading"/>
              <w:overflowPunct/>
              <w:autoSpaceDE/>
              <w:autoSpaceDN/>
              <w:adjustRightInd/>
              <w:spacing w:before="20" w:after="40"/>
              <w:jc w:val="center"/>
              <w:textAlignment w:val="auto"/>
              <w:rPr>
                <w:b w:val="0"/>
                <w:color w:val="FF0000"/>
                <w:highlight w:val="yellow"/>
                <w:lang w:val="en-US"/>
              </w:rPr>
            </w:pPr>
          </w:p>
        </w:tc>
      </w:tr>
      <w:tr w:rsidR="007D6D08" w:rsidRPr="006D5544" w14:paraId="6777C94F" w14:textId="77777777" w:rsidTr="00A759DF">
        <w:trPr>
          <w:cantSplit/>
          <w:jc w:val="center"/>
        </w:trPr>
        <w:tc>
          <w:tcPr>
            <w:tcW w:w="7920" w:type="dxa"/>
          </w:tcPr>
          <w:p w14:paraId="51F8A587" w14:textId="77777777" w:rsidR="007D6D08" w:rsidRPr="007D6D08" w:rsidRDefault="007D6D08" w:rsidP="00A759DF">
            <w:pPr>
              <w:keepLines/>
              <w:tabs>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000000"/>
                <w:sz w:val="20"/>
              </w:rPr>
            </w:pPr>
            <w:r w:rsidRPr="007D6D08">
              <w:rPr>
                <w:rFonts w:eastAsia="Malgun Gothic"/>
                <w:color w:val="000000"/>
                <w:sz w:val="20"/>
              </w:rPr>
              <w:tab/>
            </w:r>
            <w:r w:rsidRPr="007D6D08">
              <w:rPr>
                <w:rFonts w:eastAsia="Malgun Gothic"/>
                <w:color w:val="000000"/>
                <w:sz w:val="20"/>
              </w:rPr>
              <w:tab/>
            </w:r>
            <w:r w:rsidRPr="007D6D08">
              <w:rPr>
                <w:rFonts w:eastAsia="Malgun Gothic"/>
                <w:color w:val="000000"/>
                <w:sz w:val="20"/>
              </w:rPr>
              <w:tab/>
              <w:t>mcts_extraction_info_nesting( payloadSize )</w:t>
            </w:r>
          </w:p>
        </w:tc>
        <w:tc>
          <w:tcPr>
            <w:tcW w:w="1157" w:type="dxa"/>
          </w:tcPr>
          <w:p w14:paraId="4AF300F0" w14:textId="77777777" w:rsidR="007D6D08" w:rsidRPr="006D5544" w:rsidRDefault="007D6D08" w:rsidP="00A759DF">
            <w:pPr>
              <w:pStyle w:val="tableheading"/>
              <w:overflowPunct/>
              <w:autoSpaceDE/>
              <w:autoSpaceDN/>
              <w:adjustRightInd/>
              <w:spacing w:before="20" w:after="40"/>
              <w:jc w:val="center"/>
              <w:textAlignment w:val="auto"/>
              <w:rPr>
                <w:b w:val="0"/>
                <w:color w:val="FF0000"/>
                <w:highlight w:val="yellow"/>
                <w:lang w:val="en-US"/>
              </w:rPr>
            </w:pPr>
          </w:p>
        </w:tc>
      </w:tr>
      <w:tr w:rsidR="007D6D08" w:rsidRPr="006D5544" w14:paraId="3FE28401" w14:textId="77777777" w:rsidTr="00A759DF">
        <w:trPr>
          <w:cantSplit/>
          <w:jc w:val="center"/>
        </w:trPr>
        <w:tc>
          <w:tcPr>
            <w:tcW w:w="7920" w:type="dxa"/>
          </w:tcPr>
          <w:p w14:paraId="7972B888" w14:textId="77777777" w:rsidR="007D6D08" w:rsidRPr="006D5544" w:rsidRDefault="007D6D08" w:rsidP="00A759DF">
            <w:pPr>
              <w:keepLines/>
              <w:tabs>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6D5544">
              <w:rPr>
                <w:rFonts w:ascii="Times" w:eastAsia="Malgun Gothic" w:hAnsi="Times"/>
                <w:color w:val="FF0000"/>
                <w:sz w:val="20"/>
              </w:rPr>
              <w:tab/>
            </w:r>
            <w:r w:rsidRPr="006D5544">
              <w:rPr>
                <w:rFonts w:ascii="Times" w:eastAsia="Malgun Gothic" w:hAnsi="Times"/>
                <w:color w:val="FF0000"/>
                <w:sz w:val="20"/>
              </w:rPr>
              <w:tab/>
              <w:t>else if( payloadType  = =  154 )</w:t>
            </w:r>
          </w:p>
        </w:tc>
        <w:tc>
          <w:tcPr>
            <w:tcW w:w="1157" w:type="dxa"/>
          </w:tcPr>
          <w:p w14:paraId="411E3BA2" w14:textId="77777777" w:rsidR="007D6D08" w:rsidRPr="006D5544" w:rsidRDefault="007D6D08" w:rsidP="00A759DF">
            <w:pPr>
              <w:pStyle w:val="tableheading"/>
              <w:overflowPunct/>
              <w:autoSpaceDE/>
              <w:autoSpaceDN/>
              <w:adjustRightInd/>
              <w:spacing w:before="20" w:after="40"/>
              <w:jc w:val="center"/>
              <w:textAlignment w:val="auto"/>
              <w:rPr>
                <w:b w:val="0"/>
                <w:color w:val="FF0000"/>
                <w:highlight w:val="yellow"/>
                <w:lang w:val="en-US"/>
              </w:rPr>
            </w:pPr>
          </w:p>
        </w:tc>
      </w:tr>
      <w:tr w:rsidR="007D6D08" w:rsidRPr="006D5544" w14:paraId="4E3E7280" w14:textId="77777777" w:rsidTr="00A759DF">
        <w:trPr>
          <w:cantSplit/>
          <w:jc w:val="center"/>
        </w:trPr>
        <w:tc>
          <w:tcPr>
            <w:tcW w:w="7920" w:type="dxa"/>
          </w:tcPr>
          <w:p w14:paraId="6FEEDF25" w14:textId="77777777" w:rsidR="007D6D08" w:rsidRPr="006D5544" w:rsidRDefault="007D6D08" w:rsidP="00A759DF">
            <w:pPr>
              <w:keepLines/>
              <w:tabs>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Pr>
                <w:rFonts w:eastAsia="Malgun Gothic"/>
                <w:color w:val="FF0000"/>
                <w:sz w:val="20"/>
              </w:rPr>
              <w:tab/>
            </w:r>
            <w:r>
              <w:rPr>
                <w:rFonts w:eastAsia="Malgun Gothic"/>
                <w:color w:val="FF0000"/>
                <w:sz w:val="20"/>
              </w:rPr>
              <w:tab/>
            </w:r>
            <w:r>
              <w:rPr>
                <w:rFonts w:eastAsia="Malgun Gothic"/>
                <w:color w:val="FF0000"/>
                <w:sz w:val="20"/>
              </w:rPr>
              <w:tab/>
              <w:t>decoded_mcts</w:t>
            </w:r>
            <w:r w:rsidRPr="006D5544">
              <w:rPr>
                <w:rFonts w:eastAsia="Malgun Gothic"/>
                <w:color w:val="FF0000"/>
                <w:sz w:val="20"/>
              </w:rPr>
              <w:t>_</w:t>
            </w:r>
            <w:r>
              <w:rPr>
                <w:rFonts w:eastAsia="Malgun Gothic"/>
                <w:color w:val="FF0000"/>
                <w:sz w:val="20"/>
              </w:rPr>
              <w:t>hash</w:t>
            </w:r>
            <w:r w:rsidRPr="006D5544">
              <w:rPr>
                <w:rFonts w:eastAsia="Malgun Gothic"/>
                <w:color w:val="FF0000"/>
                <w:sz w:val="20"/>
              </w:rPr>
              <w:t xml:space="preserve"> ( payloadSize )</w:t>
            </w:r>
          </w:p>
        </w:tc>
        <w:tc>
          <w:tcPr>
            <w:tcW w:w="1157" w:type="dxa"/>
          </w:tcPr>
          <w:p w14:paraId="39F384E7" w14:textId="77777777" w:rsidR="007D6D08" w:rsidRPr="006D5544" w:rsidRDefault="007D6D08" w:rsidP="00A759DF">
            <w:pPr>
              <w:pStyle w:val="tableheading"/>
              <w:overflowPunct/>
              <w:autoSpaceDE/>
              <w:autoSpaceDN/>
              <w:adjustRightInd/>
              <w:spacing w:before="20" w:after="40"/>
              <w:jc w:val="center"/>
              <w:textAlignment w:val="auto"/>
              <w:rPr>
                <w:b w:val="0"/>
                <w:color w:val="FF0000"/>
                <w:highlight w:val="yellow"/>
                <w:lang w:val="en-US"/>
              </w:rPr>
            </w:pPr>
          </w:p>
        </w:tc>
      </w:tr>
      <w:tr w:rsidR="007D6D08" w:rsidRPr="006D5544" w14:paraId="334F18A4" w14:textId="77777777" w:rsidTr="00A759DF">
        <w:trPr>
          <w:cantSplit/>
          <w:jc w:val="center"/>
        </w:trPr>
        <w:tc>
          <w:tcPr>
            <w:tcW w:w="7920" w:type="dxa"/>
          </w:tcPr>
          <w:p w14:paraId="4CBB7782" w14:textId="77777777" w:rsidR="007D6D08" w:rsidRPr="006D5544" w:rsidRDefault="007D6D08" w:rsidP="00A759DF">
            <w:pPr>
              <w:pStyle w:val="tablesyntax"/>
              <w:spacing w:before="20" w:after="40"/>
              <w:rPr>
                <w:rFonts w:ascii="Times New Roman" w:hAnsi="Times New Roman"/>
                <w:lang w:val="en-US"/>
              </w:rPr>
            </w:pPr>
            <w:r w:rsidRPr="006D5544">
              <w:rPr>
                <w:rFonts w:ascii="Times New Roman" w:hAnsi="Times New Roman"/>
                <w:lang w:val="en-US"/>
              </w:rPr>
              <w:tab/>
              <w:t>…</w:t>
            </w:r>
          </w:p>
        </w:tc>
        <w:tc>
          <w:tcPr>
            <w:tcW w:w="1157" w:type="dxa"/>
          </w:tcPr>
          <w:p w14:paraId="4EE49C5A" w14:textId="77777777" w:rsidR="007D6D08" w:rsidRPr="006D5544" w:rsidRDefault="007D6D08" w:rsidP="00A759DF">
            <w:pPr>
              <w:pStyle w:val="tableheading"/>
              <w:overflowPunct/>
              <w:autoSpaceDE/>
              <w:autoSpaceDN/>
              <w:adjustRightInd/>
              <w:spacing w:before="20" w:after="40"/>
              <w:jc w:val="center"/>
              <w:textAlignment w:val="auto"/>
              <w:rPr>
                <w:b w:val="0"/>
                <w:lang w:val="en-US"/>
              </w:rPr>
            </w:pPr>
          </w:p>
        </w:tc>
      </w:tr>
      <w:tr w:rsidR="007D6D08" w:rsidRPr="006D5544" w14:paraId="608EBC17" w14:textId="77777777" w:rsidTr="00A759DF">
        <w:trPr>
          <w:cantSplit/>
          <w:jc w:val="center"/>
        </w:trPr>
        <w:tc>
          <w:tcPr>
            <w:tcW w:w="7920" w:type="dxa"/>
          </w:tcPr>
          <w:p w14:paraId="7C710D49" w14:textId="77777777" w:rsidR="007D6D08" w:rsidRPr="006D5544" w:rsidRDefault="007D6D08" w:rsidP="00A759DF">
            <w:pPr>
              <w:pStyle w:val="tablesyntax"/>
              <w:spacing w:before="20" w:after="40"/>
              <w:rPr>
                <w:rFonts w:ascii="Times New Roman" w:hAnsi="Times New Roman"/>
                <w:lang w:val="en-US"/>
              </w:rPr>
            </w:pPr>
            <w:r w:rsidRPr="006D5544">
              <w:rPr>
                <w:rFonts w:ascii="Times New Roman" w:hAnsi="Times New Roman"/>
                <w:lang w:val="en-US"/>
              </w:rPr>
              <w:tab/>
            </w:r>
            <w:r w:rsidRPr="006D5544">
              <w:rPr>
                <w:rFonts w:ascii="Times New Roman" w:hAnsi="Times New Roman"/>
                <w:lang w:val="en-US"/>
              </w:rPr>
              <w:tab/>
              <w:t>else if( payloadType  = =  160 )</w:t>
            </w:r>
          </w:p>
        </w:tc>
        <w:tc>
          <w:tcPr>
            <w:tcW w:w="1157" w:type="dxa"/>
          </w:tcPr>
          <w:p w14:paraId="1817B530" w14:textId="77777777" w:rsidR="007D6D08" w:rsidRPr="006D5544" w:rsidRDefault="007D6D08" w:rsidP="00A759DF">
            <w:pPr>
              <w:pStyle w:val="tableheading"/>
              <w:overflowPunct/>
              <w:autoSpaceDE/>
              <w:autoSpaceDN/>
              <w:adjustRightInd/>
              <w:spacing w:before="20" w:after="40"/>
              <w:jc w:val="center"/>
              <w:textAlignment w:val="auto"/>
              <w:rPr>
                <w:b w:val="0"/>
                <w:lang w:val="en-US"/>
              </w:rPr>
            </w:pPr>
          </w:p>
        </w:tc>
      </w:tr>
      <w:tr w:rsidR="007D6D08" w:rsidRPr="006D5544" w14:paraId="32B00531" w14:textId="77777777" w:rsidTr="00A759DF">
        <w:trPr>
          <w:cantSplit/>
          <w:jc w:val="center"/>
        </w:trPr>
        <w:tc>
          <w:tcPr>
            <w:tcW w:w="7920" w:type="dxa"/>
          </w:tcPr>
          <w:p w14:paraId="5ED2AD66" w14:textId="77777777" w:rsidR="007D6D08" w:rsidRPr="006D5544" w:rsidRDefault="007D6D08" w:rsidP="00A759DF">
            <w:pPr>
              <w:pStyle w:val="tablesyntax"/>
              <w:spacing w:before="20" w:after="40"/>
              <w:rPr>
                <w:rFonts w:ascii="Times New Roman" w:hAnsi="Times New Roman"/>
                <w:lang w:val="en-US"/>
              </w:rPr>
            </w:pPr>
            <w:r w:rsidRPr="006D5544">
              <w:rPr>
                <w:rFonts w:ascii="Times New Roman" w:hAnsi="Times New Roman"/>
                <w:lang w:val="en-US"/>
              </w:rPr>
              <w:tab/>
            </w:r>
            <w:r w:rsidRPr="006D5544">
              <w:rPr>
                <w:rFonts w:ascii="Times New Roman" w:hAnsi="Times New Roman"/>
                <w:lang w:val="en-US"/>
              </w:rPr>
              <w:tab/>
            </w:r>
            <w:r w:rsidRPr="006D5544">
              <w:rPr>
                <w:rFonts w:ascii="Times New Roman" w:hAnsi="Times New Roman"/>
                <w:lang w:val="en-US"/>
              </w:rPr>
              <w:tab/>
              <w:t xml:space="preserve">layers_not_present( payloadSize )  </w:t>
            </w:r>
            <w:r w:rsidRPr="006D5544">
              <w:rPr>
                <w:lang w:val="en-US"/>
              </w:rPr>
              <w:t>/* specified in Annex F */</w:t>
            </w:r>
          </w:p>
        </w:tc>
        <w:tc>
          <w:tcPr>
            <w:tcW w:w="1157" w:type="dxa"/>
          </w:tcPr>
          <w:p w14:paraId="5353033C" w14:textId="77777777" w:rsidR="007D6D08" w:rsidRPr="006D5544" w:rsidRDefault="007D6D08" w:rsidP="00A759DF">
            <w:pPr>
              <w:pStyle w:val="tableheading"/>
              <w:overflowPunct/>
              <w:autoSpaceDE/>
              <w:autoSpaceDN/>
              <w:adjustRightInd/>
              <w:spacing w:before="20" w:after="40"/>
              <w:jc w:val="center"/>
              <w:textAlignment w:val="auto"/>
              <w:rPr>
                <w:b w:val="0"/>
                <w:lang w:val="en-US"/>
              </w:rPr>
            </w:pPr>
          </w:p>
        </w:tc>
      </w:tr>
      <w:tr w:rsidR="007D6D08" w:rsidRPr="006D5544" w14:paraId="7B1F89D0" w14:textId="77777777" w:rsidTr="00A759DF">
        <w:trPr>
          <w:cantSplit/>
          <w:jc w:val="center"/>
        </w:trPr>
        <w:tc>
          <w:tcPr>
            <w:tcW w:w="7920" w:type="dxa"/>
          </w:tcPr>
          <w:p w14:paraId="25C3EDF6" w14:textId="77777777" w:rsidR="007D6D08" w:rsidRPr="006D5544" w:rsidRDefault="007D6D08" w:rsidP="00A759DF">
            <w:pPr>
              <w:pStyle w:val="tablesyntax"/>
              <w:spacing w:before="20" w:after="40"/>
              <w:rPr>
                <w:rFonts w:ascii="Times New Roman" w:hAnsi="Times New Roman"/>
                <w:lang w:val="en-US"/>
              </w:rPr>
            </w:pPr>
            <w:r w:rsidRPr="006D5544">
              <w:rPr>
                <w:rFonts w:ascii="Times New Roman" w:hAnsi="Times New Roman"/>
                <w:lang w:val="en-US"/>
              </w:rPr>
              <w:tab/>
              <w:t>}</w:t>
            </w:r>
          </w:p>
        </w:tc>
        <w:tc>
          <w:tcPr>
            <w:tcW w:w="1157" w:type="dxa"/>
          </w:tcPr>
          <w:p w14:paraId="688CC2F1" w14:textId="77777777" w:rsidR="007D6D08" w:rsidRPr="006D5544" w:rsidRDefault="007D6D08" w:rsidP="00A759DF">
            <w:pPr>
              <w:pStyle w:val="tableheading"/>
              <w:overflowPunct/>
              <w:autoSpaceDE/>
              <w:autoSpaceDN/>
              <w:adjustRightInd/>
              <w:spacing w:before="20" w:after="40"/>
              <w:jc w:val="center"/>
              <w:textAlignment w:val="auto"/>
              <w:rPr>
                <w:b w:val="0"/>
                <w:lang w:val="en-US"/>
              </w:rPr>
            </w:pPr>
          </w:p>
        </w:tc>
      </w:tr>
      <w:tr w:rsidR="007D6D08" w:rsidRPr="006D5544" w14:paraId="26FAB4A8" w14:textId="77777777" w:rsidTr="00A759DF">
        <w:trPr>
          <w:cantSplit/>
          <w:jc w:val="center"/>
        </w:trPr>
        <w:tc>
          <w:tcPr>
            <w:tcW w:w="7920" w:type="dxa"/>
          </w:tcPr>
          <w:p w14:paraId="03F6F0D8" w14:textId="77777777" w:rsidR="007D6D08" w:rsidRPr="006D5544" w:rsidRDefault="007D6D08" w:rsidP="00A759DF">
            <w:pPr>
              <w:pStyle w:val="tablesyntax"/>
              <w:spacing w:before="20" w:after="40"/>
              <w:rPr>
                <w:rFonts w:ascii="Times New Roman" w:hAnsi="Times New Roman"/>
                <w:lang w:val="en-US"/>
              </w:rPr>
            </w:pPr>
            <w:r w:rsidRPr="006D5544">
              <w:rPr>
                <w:rFonts w:ascii="Times New Roman" w:hAnsi="Times New Roman"/>
                <w:lang w:val="en-US"/>
              </w:rPr>
              <w:t>}</w:t>
            </w:r>
          </w:p>
        </w:tc>
        <w:tc>
          <w:tcPr>
            <w:tcW w:w="1157" w:type="dxa"/>
          </w:tcPr>
          <w:p w14:paraId="338240BF" w14:textId="77777777" w:rsidR="007D6D08" w:rsidRPr="006D5544" w:rsidRDefault="007D6D08" w:rsidP="00A759DF">
            <w:pPr>
              <w:pStyle w:val="tableheading"/>
              <w:overflowPunct/>
              <w:autoSpaceDE/>
              <w:autoSpaceDN/>
              <w:adjustRightInd/>
              <w:spacing w:before="20" w:after="40"/>
              <w:jc w:val="center"/>
              <w:textAlignment w:val="auto"/>
              <w:rPr>
                <w:b w:val="0"/>
                <w:lang w:val="en-US"/>
              </w:rPr>
            </w:pPr>
          </w:p>
        </w:tc>
      </w:tr>
    </w:tbl>
    <w:p w14:paraId="7AF15FA1" w14:textId="77777777" w:rsidR="007D6D08" w:rsidRPr="006D5544" w:rsidRDefault="007D6D08" w:rsidP="007D6D08">
      <w:pPr>
        <w:rPr>
          <w:b/>
          <w:szCs w:val="22"/>
          <w:highlight w:val="green"/>
        </w:rPr>
      </w:pPr>
    </w:p>
    <w:p w14:paraId="1C2650BE" w14:textId="77777777" w:rsidR="007D6D08" w:rsidRPr="00726AB4" w:rsidRDefault="007D6D08" w:rsidP="007D6D08">
      <w:pPr>
        <w:pStyle w:val="ListParagraph"/>
        <w:keepNext/>
        <w:numPr>
          <w:ilvl w:val="1"/>
          <w:numId w:val="13"/>
        </w:numPr>
        <w:tabs>
          <w:tab w:val="left" w:pos="794"/>
          <w:tab w:val="left" w:pos="1191"/>
          <w:tab w:val="left" w:pos="1588"/>
          <w:tab w:val="left" w:pos="1985"/>
        </w:tabs>
        <w:overflowPunct w:val="0"/>
        <w:autoSpaceDE w:val="0"/>
        <w:autoSpaceDN w:val="0"/>
        <w:adjustRightInd w:val="0"/>
        <w:spacing w:before="181"/>
        <w:ind w:left="1224" w:hanging="1224"/>
        <w:contextualSpacing w:val="0"/>
        <w:outlineLvl w:val="2"/>
        <w:rPr>
          <w:del w:id="13" w:author="MAZE Frederic" w:date="2017-03-28T17:54:00Z"/>
          <w:rFonts w:eastAsia="Malgun Gothic"/>
          <w:b/>
          <w:bCs/>
          <w:vanish/>
          <w:sz w:val="20"/>
          <w:szCs w:val="20"/>
          <w:lang w:val="en-CA"/>
        </w:rPr>
      </w:pPr>
    </w:p>
    <w:p w14:paraId="18EE9216" w14:textId="77777777" w:rsidR="007D6D08" w:rsidRPr="00726AB4" w:rsidRDefault="00070F1C">
      <w:pPr>
        <w:pStyle w:val="Annex3"/>
        <w:tabs>
          <w:tab w:val="clear" w:pos="720"/>
          <w:tab w:val="clear" w:pos="1440"/>
          <w:tab w:val="clear" w:pos="2160"/>
        </w:tabs>
        <w:ind w:left="0" w:firstLine="0"/>
        <w:textAlignment w:val="auto"/>
        <w:pPrChange w:id="14" w:author="MAZE Frederic" w:date="2017-03-28T17:54:00Z">
          <w:pPr>
            <w:pStyle w:val="Annex3"/>
            <w:numPr>
              <w:ilvl w:val="2"/>
              <w:numId w:val="13"/>
            </w:numPr>
            <w:tabs>
              <w:tab w:val="clear" w:pos="720"/>
              <w:tab w:val="clear" w:pos="1440"/>
              <w:tab w:val="clear" w:pos="2160"/>
            </w:tabs>
            <w:textAlignment w:val="auto"/>
          </w:pPr>
        </w:pPrChange>
      </w:pPr>
      <w:ins w:id="15" w:author="MAZE Frederic" w:date="2017-03-28T17:54:00Z">
        <w:r>
          <w:rPr>
            <w:szCs w:val="22"/>
          </w:rPr>
          <w:t xml:space="preserve">D.3.1 </w:t>
        </w:r>
      </w:ins>
      <w:r w:rsidR="007D6D08" w:rsidRPr="00726AB4">
        <w:rPr>
          <w:szCs w:val="22"/>
        </w:rPr>
        <w:t>General SEI message semantics</w:t>
      </w:r>
    </w:p>
    <w:p w14:paraId="13670D5E" w14:textId="77777777" w:rsidR="007D6D08" w:rsidRPr="006D5544" w:rsidRDefault="007D6D08" w:rsidP="007D6D08">
      <w:pPr>
        <w:rPr>
          <w:sz w:val="20"/>
        </w:rPr>
      </w:pPr>
      <w:r w:rsidRPr="006D5544">
        <w:rPr>
          <w:sz w:val="20"/>
        </w:rPr>
        <w:t xml:space="preserve">The list SingleLayerSeiList is set to consist of the payloadType values 3, 6, 9, 15, 16, 17, 19, 22, 23, 45, 47, 56, 128, 129, 131, 132, and 134 to </w:t>
      </w:r>
      <w:r w:rsidRPr="006D5544">
        <w:rPr>
          <w:color w:val="FF0000"/>
          <w:sz w:val="20"/>
        </w:rPr>
        <w:t>154</w:t>
      </w:r>
      <w:r w:rsidRPr="006D5544">
        <w:rPr>
          <w:sz w:val="20"/>
        </w:rPr>
        <w:t>, inclusive.</w:t>
      </w:r>
    </w:p>
    <w:p w14:paraId="73788B8A" w14:textId="77777777" w:rsidR="007D6D08" w:rsidRDefault="007D6D08" w:rsidP="007D6D08">
      <w:pPr>
        <w:rPr>
          <w:sz w:val="20"/>
        </w:rPr>
      </w:pPr>
      <w:r w:rsidRPr="006D5544">
        <w:rPr>
          <w:sz w:val="20"/>
        </w:rPr>
        <w:t xml:space="preserve">The list VclAssociatedSeiList is set to consist of the payloadType values 2, 3, 6, 9, 15, 16, 17, 19, 22, 23, 45, 47, 56, 128, 131, 132, and 134 to </w:t>
      </w:r>
      <w:r w:rsidRPr="006D5544">
        <w:rPr>
          <w:color w:val="FF0000"/>
          <w:sz w:val="20"/>
        </w:rPr>
        <w:t>154</w:t>
      </w:r>
      <w:r w:rsidRPr="006D5544">
        <w:rPr>
          <w:sz w:val="20"/>
        </w:rPr>
        <w:t>, inclusive.</w:t>
      </w:r>
    </w:p>
    <w:p w14:paraId="728E1668" w14:textId="77777777" w:rsidR="007D6D08" w:rsidRPr="00726AB4" w:rsidRDefault="007D6D08" w:rsidP="007D6D08">
      <w:pPr>
        <w:rPr>
          <w:sz w:val="20"/>
        </w:rPr>
      </w:pPr>
    </w:p>
    <w:p w14:paraId="4FFE7590" w14:textId="77777777" w:rsidR="007D6D08" w:rsidRPr="006D5544" w:rsidRDefault="007D6D08" w:rsidP="007D6D08">
      <w:pPr>
        <w:rPr>
          <w:sz w:val="20"/>
        </w:rPr>
      </w:pPr>
      <w:r w:rsidRPr="006D5544">
        <w:rPr>
          <w:sz w:val="20"/>
        </w:rPr>
        <w:t xml:space="preserve">The list PicUnitRepConSeiList is set to consist of the payloadType values 0, 1, 2, 6, 9, 15, 16, 17, 19, 22, 23, 45, 47, 56, 128, 129, 131, 132, 133, and 135 to </w:t>
      </w:r>
      <w:r w:rsidRPr="006D5544">
        <w:rPr>
          <w:color w:val="FF0000"/>
          <w:sz w:val="20"/>
        </w:rPr>
        <w:t>154</w:t>
      </w:r>
      <w:r w:rsidRPr="006D5544">
        <w:rPr>
          <w:sz w:val="20"/>
        </w:rPr>
        <w:t>, inclusive.</w:t>
      </w:r>
    </w:p>
    <w:p w14:paraId="6FF0F0CC" w14:textId="77777777" w:rsidR="007D6D08" w:rsidRPr="006D5544" w:rsidRDefault="007D6D08" w:rsidP="007D6D08">
      <w:pPr>
        <w:rPr>
          <w:szCs w:val="22"/>
        </w:rPr>
      </w:pPr>
      <w:r w:rsidRPr="00141E80">
        <w:rPr>
          <w:i/>
          <w:noProof/>
        </w:rPr>
        <w:t>In Table D.1, append the following rows to the end of the table</w:t>
      </w:r>
      <w:r w:rsidRPr="006D5544">
        <w:rPr>
          <w:i/>
          <w:noProof/>
        </w:rPr>
        <w:t>:</w:t>
      </w:r>
    </w:p>
    <w:tbl>
      <w:tblPr>
        <w:tblW w:w="9240" w:type="dxa"/>
        <w:jc w:val="center"/>
        <w:tblLayout w:type="fixed"/>
        <w:tblCellMar>
          <w:left w:w="80" w:type="dxa"/>
          <w:right w:w="80" w:type="dxa"/>
        </w:tblCellMar>
        <w:tblLook w:val="0000" w:firstRow="0" w:lastRow="0" w:firstColumn="0" w:lastColumn="0" w:noHBand="0" w:noVBand="0"/>
      </w:tblPr>
      <w:tblGrid>
        <w:gridCol w:w="3862"/>
        <w:gridCol w:w="5378"/>
      </w:tblGrid>
      <w:tr w:rsidR="007D6D08" w:rsidRPr="006D5544" w14:paraId="7A6C43D2" w14:textId="77777777" w:rsidTr="00A759DF">
        <w:trPr>
          <w:cantSplit/>
          <w:trHeight w:val="144"/>
          <w:jc w:val="center"/>
        </w:trPr>
        <w:tc>
          <w:tcPr>
            <w:tcW w:w="3862" w:type="dxa"/>
            <w:tcBorders>
              <w:top w:val="single" w:sz="4" w:space="0" w:color="auto"/>
              <w:left w:val="single" w:sz="6" w:space="0" w:color="auto"/>
              <w:bottom w:val="single" w:sz="4" w:space="0" w:color="auto"/>
              <w:right w:val="single" w:sz="6" w:space="0" w:color="auto"/>
            </w:tcBorders>
            <w:vAlign w:val="center"/>
          </w:tcPr>
          <w:p w14:paraId="0952BA00" w14:textId="77777777" w:rsidR="007D6D08" w:rsidRPr="006D5544" w:rsidRDefault="007D6D08" w:rsidP="00A759DF">
            <w:pPr>
              <w:keepNext/>
              <w:spacing w:before="40" w:after="40"/>
              <w:jc w:val="center"/>
              <w:rPr>
                <w:color w:val="FF0000"/>
                <w:sz w:val="20"/>
              </w:rPr>
            </w:pPr>
            <w:r>
              <w:rPr>
                <w:color w:val="FF0000"/>
                <w:sz w:val="20"/>
              </w:rPr>
              <w:t>decoded_mcts_hash</w:t>
            </w:r>
          </w:p>
        </w:tc>
        <w:tc>
          <w:tcPr>
            <w:tcW w:w="5378" w:type="dxa"/>
            <w:tcBorders>
              <w:top w:val="single" w:sz="4" w:space="0" w:color="auto"/>
              <w:left w:val="single" w:sz="6" w:space="0" w:color="auto"/>
              <w:bottom w:val="single" w:sz="4" w:space="0" w:color="auto"/>
              <w:right w:val="single" w:sz="6" w:space="0" w:color="auto"/>
            </w:tcBorders>
            <w:vAlign w:val="center"/>
          </w:tcPr>
          <w:p w14:paraId="45B63717" w14:textId="77777777" w:rsidR="007D6D08" w:rsidRPr="006D5544" w:rsidRDefault="007D6D08" w:rsidP="00A759DF">
            <w:pPr>
              <w:pStyle w:val="tablecell"/>
              <w:numPr>
                <w:ilvl w:val="12"/>
                <w:numId w:val="0"/>
              </w:numPr>
              <w:spacing w:before="40" w:after="40"/>
              <w:jc w:val="center"/>
              <w:rPr>
                <w:color w:val="FF0000"/>
                <w:lang w:val="en-US"/>
              </w:rPr>
            </w:pPr>
            <w:r w:rsidRPr="006D5544">
              <w:rPr>
                <w:color w:val="FF0000"/>
                <w:lang w:val="en-US"/>
              </w:rPr>
              <w:t xml:space="preserve">The </w:t>
            </w:r>
            <w:r>
              <w:rPr>
                <w:color w:val="FF0000"/>
                <w:lang w:val="en-US"/>
              </w:rPr>
              <w:t>access unit</w:t>
            </w:r>
            <w:r w:rsidRPr="006D5544">
              <w:rPr>
                <w:color w:val="FF0000"/>
                <w:lang w:val="en-US"/>
              </w:rPr>
              <w:t xml:space="preserve"> containing the SEI message</w:t>
            </w:r>
          </w:p>
        </w:tc>
      </w:tr>
    </w:tbl>
    <w:p w14:paraId="2672C0A8" w14:textId="77777777" w:rsidR="007D6D08" w:rsidRPr="006D5544" w:rsidRDefault="007D6D08" w:rsidP="007D6D08">
      <w:pPr>
        <w:rPr>
          <w:i/>
          <w:noProof/>
        </w:rPr>
      </w:pPr>
    </w:p>
    <w:p w14:paraId="1B55C021" w14:textId="77777777" w:rsidR="007D6D08" w:rsidRPr="006D5544" w:rsidRDefault="007D6D08" w:rsidP="007D6D08">
      <w:pPr>
        <w:rPr>
          <w:szCs w:val="22"/>
        </w:rPr>
      </w:pPr>
      <w:r w:rsidRPr="006D5544">
        <w:rPr>
          <w:i/>
          <w:noProof/>
        </w:rPr>
        <w:t>Furthermore, in Clause D.2 and D.3 insert the following additional syntax and semantics:</w:t>
      </w:r>
    </w:p>
    <w:p w14:paraId="43B87653" w14:textId="77777777" w:rsidR="007D6D08" w:rsidRPr="00726AB4" w:rsidRDefault="007D6D08" w:rsidP="007D6D08">
      <w:pPr>
        <w:pStyle w:val="ListParagraph"/>
        <w:keepNext/>
        <w:numPr>
          <w:ilvl w:val="0"/>
          <w:numId w:val="14"/>
        </w:numPr>
        <w:tabs>
          <w:tab w:val="left" w:pos="794"/>
          <w:tab w:val="left" w:pos="1191"/>
          <w:tab w:val="left" w:pos="1588"/>
          <w:tab w:val="left" w:pos="1985"/>
        </w:tabs>
        <w:overflowPunct w:val="0"/>
        <w:autoSpaceDE w:val="0"/>
        <w:autoSpaceDN w:val="0"/>
        <w:adjustRightInd w:val="0"/>
        <w:spacing w:before="181"/>
        <w:contextualSpacing w:val="0"/>
        <w:outlineLvl w:val="2"/>
        <w:rPr>
          <w:rFonts w:eastAsia="Malgun Gothic"/>
          <w:b/>
          <w:vanish/>
          <w:sz w:val="20"/>
          <w:szCs w:val="20"/>
          <w:lang w:val="en-CA"/>
        </w:rPr>
      </w:pPr>
    </w:p>
    <w:p w14:paraId="16A01ACF" w14:textId="77777777" w:rsidR="007D6D08" w:rsidRPr="00726AB4" w:rsidRDefault="007D6D08">
      <w:pPr>
        <w:pStyle w:val="ListParagraph"/>
        <w:keepNext/>
        <w:tabs>
          <w:tab w:val="left" w:pos="794"/>
          <w:tab w:val="left" w:pos="1191"/>
          <w:tab w:val="left" w:pos="1588"/>
          <w:tab w:val="left" w:pos="1985"/>
        </w:tabs>
        <w:overflowPunct w:val="0"/>
        <w:autoSpaceDE w:val="0"/>
        <w:autoSpaceDN w:val="0"/>
        <w:adjustRightInd w:val="0"/>
        <w:spacing w:before="181"/>
        <w:ind w:left="0"/>
        <w:contextualSpacing w:val="0"/>
        <w:outlineLvl w:val="2"/>
        <w:rPr>
          <w:rFonts w:eastAsia="Malgun Gothic"/>
          <w:b/>
          <w:vanish/>
          <w:sz w:val="20"/>
          <w:szCs w:val="20"/>
          <w:lang w:val="en-CA"/>
        </w:rPr>
        <w:pPrChange w:id="16" w:author="MAZE Frederic" w:date="2017-03-28T17:54:00Z">
          <w:pPr>
            <w:pStyle w:val="ListParagraph"/>
            <w:keepNext/>
            <w:numPr>
              <w:numId w:val="14"/>
            </w:numPr>
            <w:tabs>
              <w:tab w:val="left" w:pos="794"/>
              <w:tab w:val="left" w:pos="1191"/>
              <w:tab w:val="left" w:pos="1588"/>
              <w:tab w:val="left" w:pos="1985"/>
            </w:tabs>
            <w:overflowPunct w:val="0"/>
            <w:autoSpaceDE w:val="0"/>
            <w:autoSpaceDN w:val="0"/>
            <w:adjustRightInd w:val="0"/>
            <w:spacing w:before="181"/>
            <w:ind w:left="360" w:hanging="360"/>
            <w:contextualSpacing w:val="0"/>
            <w:outlineLvl w:val="2"/>
          </w:pPr>
        </w:pPrChange>
      </w:pPr>
    </w:p>
    <w:p w14:paraId="04F43F80" w14:textId="77777777" w:rsidR="007D6D08" w:rsidRPr="00726AB4" w:rsidRDefault="007D6D08" w:rsidP="007D6D08">
      <w:pPr>
        <w:pStyle w:val="ListParagraph"/>
        <w:keepNext/>
        <w:numPr>
          <w:ilvl w:val="0"/>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7" w:author="MAZE Frederic" w:date="2017-03-28T17:54:00Z"/>
          <w:rFonts w:eastAsia="Malgun Gothic"/>
          <w:b/>
          <w:vanish/>
          <w:sz w:val="20"/>
          <w:szCs w:val="20"/>
          <w:lang w:val="en-CA"/>
        </w:rPr>
      </w:pPr>
    </w:p>
    <w:p w14:paraId="2934C700" w14:textId="77777777" w:rsidR="007D6D08" w:rsidRPr="00726AB4" w:rsidRDefault="007D6D08" w:rsidP="007D6D08">
      <w:pPr>
        <w:pStyle w:val="ListParagraph"/>
        <w:keepNext/>
        <w:numPr>
          <w:ilvl w:val="0"/>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8" w:author="MAZE Frederic" w:date="2017-03-28T17:54:00Z"/>
          <w:rFonts w:eastAsia="Malgun Gothic"/>
          <w:b/>
          <w:vanish/>
          <w:sz w:val="20"/>
          <w:szCs w:val="20"/>
          <w:lang w:val="en-CA"/>
        </w:rPr>
      </w:pPr>
    </w:p>
    <w:p w14:paraId="68C31900" w14:textId="77777777" w:rsidR="007D6D08" w:rsidRPr="00726AB4" w:rsidRDefault="007D6D08" w:rsidP="007D6D08">
      <w:pPr>
        <w:pStyle w:val="ListParagraph"/>
        <w:keepNext/>
        <w:numPr>
          <w:ilvl w:val="1"/>
          <w:numId w:val="14"/>
        </w:numPr>
        <w:tabs>
          <w:tab w:val="left" w:pos="794"/>
          <w:tab w:val="left" w:pos="1191"/>
          <w:tab w:val="left" w:pos="1588"/>
          <w:tab w:val="left" w:pos="1985"/>
        </w:tabs>
        <w:overflowPunct w:val="0"/>
        <w:autoSpaceDE w:val="0"/>
        <w:autoSpaceDN w:val="0"/>
        <w:adjustRightInd w:val="0"/>
        <w:spacing w:before="181"/>
        <w:ind w:left="1224" w:hanging="1224"/>
        <w:contextualSpacing w:val="0"/>
        <w:outlineLvl w:val="2"/>
        <w:rPr>
          <w:del w:id="19" w:author="MAZE Frederic" w:date="2017-03-28T17:54:00Z"/>
          <w:rFonts w:eastAsia="Malgun Gothic"/>
          <w:b/>
          <w:vanish/>
          <w:sz w:val="20"/>
          <w:szCs w:val="20"/>
          <w:lang w:val="en-CA"/>
        </w:rPr>
      </w:pPr>
    </w:p>
    <w:p w14:paraId="1FA2F237" w14:textId="77777777" w:rsidR="007D6D08" w:rsidRPr="00726AB4" w:rsidRDefault="007D6D08" w:rsidP="007D6D08">
      <w:pPr>
        <w:pStyle w:val="ListParagraph"/>
        <w:keepNext/>
        <w:numPr>
          <w:ilvl w:val="1"/>
          <w:numId w:val="14"/>
        </w:numPr>
        <w:tabs>
          <w:tab w:val="left" w:pos="794"/>
          <w:tab w:val="left" w:pos="1191"/>
          <w:tab w:val="left" w:pos="1588"/>
          <w:tab w:val="left" w:pos="1985"/>
        </w:tabs>
        <w:overflowPunct w:val="0"/>
        <w:autoSpaceDE w:val="0"/>
        <w:autoSpaceDN w:val="0"/>
        <w:adjustRightInd w:val="0"/>
        <w:spacing w:before="181"/>
        <w:ind w:left="1224" w:hanging="1224"/>
        <w:contextualSpacing w:val="0"/>
        <w:outlineLvl w:val="2"/>
        <w:rPr>
          <w:del w:id="20" w:author="MAZE Frederic" w:date="2017-03-28T17:54:00Z"/>
          <w:rFonts w:eastAsia="Malgun Gothic"/>
          <w:b/>
          <w:vanish/>
          <w:sz w:val="20"/>
          <w:szCs w:val="20"/>
          <w:lang w:val="en-CA"/>
        </w:rPr>
      </w:pPr>
    </w:p>
    <w:p w14:paraId="4932D9F5"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21" w:author="MAZE Frederic" w:date="2017-03-28T17:54:00Z"/>
          <w:rFonts w:eastAsia="Malgun Gothic"/>
          <w:b/>
          <w:vanish/>
          <w:sz w:val="20"/>
          <w:szCs w:val="20"/>
          <w:lang w:val="en-CA"/>
        </w:rPr>
      </w:pPr>
    </w:p>
    <w:p w14:paraId="3EE06BC3"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22" w:author="MAZE Frederic" w:date="2017-03-28T17:54:00Z"/>
          <w:rFonts w:eastAsia="Malgun Gothic"/>
          <w:b/>
          <w:vanish/>
          <w:sz w:val="20"/>
          <w:szCs w:val="20"/>
          <w:lang w:val="en-CA"/>
        </w:rPr>
      </w:pPr>
    </w:p>
    <w:p w14:paraId="4292F6ED"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23" w:author="MAZE Frederic" w:date="2017-03-28T17:54:00Z"/>
          <w:rFonts w:eastAsia="Malgun Gothic"/>
          <w:b/>
          <w:vanish/>
          <w:sz w:val="20"/>
          <w:szCs w:val="20"/>
          <w:lang w:val="en-CA"/>
        </w:rPr>
      </w:pPr>
    </w:p>
    <w:p w14:paraId="1B17A8D5"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24" w:author="MAZE Frederic" w:date="2017-03-28T17:54:00Z"/>
          <w:rFonts w:eastAsia="Malgun Gothic"/>
          <w:b/>
          <w:vanish/>
          <w:sz w:val="20"/>
          <w:szCs w:val="20"/>
          <w:lang w:val="en-CA"/>
        </w:rPr>
      </w:pPr>
    </w:p>
    <w:p w14:paraId="75B4B8D6"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25" w:author="MAZE Frederic" w:date="2017-03-28T17:54:00Z"/>
          <w:rFonts w:eastAsia="Malgun Gothic"/>
          <w:b/>
          <w:vanish/>
          <w:sz w:val="20"/>
          <w:szCs w:val="20"/>
          <w:lang w:val="en-CA"/>
        </w:rPr>
      </w:pPr>
    </w:p>
    <w:p w14:paraId="3123D232"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26" w:author="MAZE Frederic" w:date="2017-03-28T17:54:00Z"/>
          <w:rFonts w:eastAsia="Malgun Gothic"/>
          <w:b/>
          <w:vanish/>
          <w:sz w:val="20"/>
          <w:szCs w:val="20"/>
          <w:lang w:val="en-CA"/>
        </w:rPr>
      </w:pPr>
    </w:p>
    <w:p w14:paraId="464383BB"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27" w:author="MAZE Frederic" w:date="2017-03-28T17:54:00Z"/>
          <w:rFonts w:eastAsia="Malgun Gothic"/>
          <w:b/>
          <w:vanish/>
          <w:sz w:val="20"/>
          <w:szCs w:val="20"/>
          <w:lang w:val="en-CA"/>
        </w:rPr>
      </w:pPr>
    </w:p>
    <w:p w14:paraId="27218649"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28" w:author="MAZE Frederic" w:date="2017-03-28T17:54:00Z"/>
          <w:rFonts w:eastAsia="Malgun Gothic"/>
          <w:b/>
          <w:vanish/>
          <w:sz w:val="20"/>
          <w:szCs w:val="20"/>
          <w:lang w:val="en-CA"/>
        </w:rPr>
      </w:pPr>
    </w:p>
    <w:p w14:paraId="4C2960D5"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29" w:author="MAZE Frederic" w:date="2017-03-28T17:54:00Z"/>
          <w:rFonts w:eastAsia="Malgun Gothic"/>
          <w:b/>
          <w:vanish/>
          <w:sz w:val="20"/>
          <w:szCs w:val="20"/>
          <w:lang w:val="en-CA"/>
        </w:rPr>
      </w:pPr>
    </w:p>
    <w:p w14:paraId="6A749BB3"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30" w:author="MAZE Frederic" w:date="2017-03-28T17:54:00Z"/>
          <w:rFonts w:eastAsia="Malgun Gothic"/>
          <w:b/>
          <w:vanish/>
          <w:sz w:val="20"/>
          <w:szCs w:val="20"/>
          <w:lang w:val="en-CA"/>
        </w:rPr>
      </w:pPr>
    </w:p>
    <w:p w14:paraId="16861771"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31" w:author="MAZE Frederic" w:date="2017-03-28T17:54:00Z"/>
          <w:rFonts w:eastAsia="Malgun Gothic"/>
          <w:b/>
          <w:vanish/>
          <w:sz w:val="20"/>
          <w:szCs w:val="20"/>
          <w:lang w:val="en-CA"/>
        </w:rPr>
      </w:pPr>
    </w:p>
    <w:p w14:paraId="313E15BB"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32" w:author="MAZE Frederic" w:date="2017-03-28T17:54:00Z"/>
          <w:rFonts w:eastAsia="Malgun Gothic"/>
          <w:b/>
          <w:vanish/>
          <w:sz w:val="20"/>
          <w:szCs w:val="20"/>
          <w:lang w:val="en-CA"/>
        </w:rPr>
      </w:pPr>
    </w:p>
    <w:p w14:paraId="35D46BF2"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33" w:author="MAZE Frederic" w:date="2017-03-28T17:54:00Z"/>
          <w:rFonts w:eastAsia="Malgun Gothic"/>
          <w:b/>
          <w:vanish/>
          <w:sz w:val="20"/>
          <w:szCs w:val="20"/>
          <w:lang w:val="en-CA"/>
        </w:rPr>
      </w:pPr>
    </w:p>
    <w:p w14:paraId="313DE18E"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34" w:author="MAZE Frederic" w:date="2017-03-28T17:54:00Z"/>
          <w:rFonts w:eastAsia="Malgun Gothic"/>
          <w:b/>
          <w:vanish/>
          <w:sz w:val="20"/>
          <w:szCs w:val="20"/>
          <w:lang w:val="en-CA"/>
        </w:rPr>
      </w:pPr>
    </w:p>
    <w:p w14:paraId="2E02D8BB"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35" w:author="MAZE Frederic" w:date="2017-03-28T17:54:00Z"/>
          <w:rFonts w:eastAsia="Malgun Gothic"/>
          <w:b/>
          <w:vanish/>
          <w:sz w:val="20"/>
          <w:szCs w:val="20"/>
          <w:lang w:val="en-CA"/>
        </w:rPr>
      </w:pPr>
    </w:p>
    <w:p w14:paraId="3E415719"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36" w:author="MAZE Frederic" w:date="2017-03-28T17:54:00Z"/>
          <w:rFonts w:eastAsia="Malgun Gothic"/>
          <w:b/>
          <w:vanish/>
          <w:sz w:val="20"/>
          <w:szCs w:val="20"/>
          <w:lang w:val="en-CA"/>
        </w:rPr>
      </w:pPr>
    </w:p>
    <w:p w14:paraId="6BB739C3"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37" w:author="MAZE Frederic" w:date="2017-03-28T17:54:00Z"/>
          <w:rFonts w:eastAsia="Malgun Gothic"/>
          <w:b/>
          <w:vanish/>
          <w:sz w:val="20"/>
          <w:szCs w:val="20"/>
          <w:lang w:val="en-CA"/>
        </w:rPr>
      </w:pPr>
    </w:p>
    <w:p w14:paraId="6F2FEC51"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38" w:author="MAZE Frederic" w:date="2017-03-28T17:54:00Z"/>
          <w:rFonts w:eastAsia="Malgun Gothic"/>
          <w:b/>
          <w:vanish/>
          <w:sz w:val="20"/>
          <w:szCs w:val="20"/>
          <w:lang w:val="en-CA"/>
        </w:rPr>
      </w:pPr>
    </w:p>
    <w:p w14:paraId="1C89D0A5"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39" w:author="MAZE Frederic" w:date="2017-03-28T17:54:00Z"/>
          <w:rFonts w:eastAsia="Malgun Gothic"/>
          <w:b/>
          <w:vanish/>
          <w:sz w:val="20"/>
          <w:szCs w:val="20"/>
          <w:lang w:val="en-CA"/>
        </w:rPr>
      </w:pPr>
    </w:p>
    <w:p w14:paraId="6E160F19"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40" w:author="MAZE Frederic" w:date="2017-03-28T17:54:00Z"/>
          <w:rFonts w:eastAsia="Malgun Gothic"/>
          <w:b/>
          <w:vanish/>
          <w:sz w:val="20"/>
          <w:szCs w:val="20"/>
          <w:lang w:val="en-CA"/>
        </w:rPr>
      </w:pPr>
    </w:p>
    <w:p w14:paraId="5F4E2505"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41" w:author="MAZE Frederic" w:date="2017-03-28T17:54:00Z"/>
          <w:rFonts w:eastAsia="Malgun Gothic"/>
          <w:b/>
          <w:vanish/>
          <w:sz w:val="20"/>
          <w:szCs w:val="20"/>
          <w:lang w:val="en-CA"/>
        </w:rPr>
      </w:pPr>
    </w:p>
    <w:p w14:paraId="53EF233B"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42" w:author="MAZE Frederic" w:date="2017-03-28T17:54:00Z"/>
          <w:rFonts w:eastAsia="Malgun Gothic"/>
          <w:b/>
          <w:vanish/>
          <w:sz w:val="20"/>
          <w:szCs w:val="20"/>
          <w:lang w:val="en-CA"/>
        </w:rPr>
      </w:pPr>
    </w:p>
    <w:p w14:paraId="18277649"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43" w:author="MAZE Frederic" w:date="2017-03-28T17:54:00Z"/>
          <w:rFonts w:eastAsia="Malgun Gothic"/>
          <w:b/>
          <w:vanish/>
          <w:sz w:val="20"/>
          <w:szCs w:val="20"/>
          <w:lang w:val="en-CA"/>
        </w:rPr>
      </w:pPr>
    </w:p>
    <w:p w14:paraId="3CF19EEB"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44" w:author="MAZE Frederic" w:date="2017-03-28T17:54:00Z"/>
          <w:rFonts w:eastAsia="Malgun Gothic"/>
          <w:b/>
          <w:vanish/>
          <w:sz w:val="20"/>
          <w:szCs w:val="20"/>
          <w:lang w:val="en-CA"/>
        </w:rPr>
      </w:pPr>
    </w:p>
    <w:p w14:paraId="1C6A7364"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45" w:author="MAZE Frederic" w:date="2017-03-28T17:54:00Z"/>
          <w:rFonts w:eastAsia="Malgun Gothic"/>
          <w:b/>
          <w:vanish/>
          <w:sz w:val="20"/>
          <w:szCs w:val="20"/>
          <w:lang w:val="en-CA"/>
        </w:rPr>
      </w:pPr>
    </w:p>
    <w:p w14:paraId="3AD98AE3"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46" w:author="MAZE Frederic" w:date="2017-03-28T17:54:00Z"/>
          <w:rFonts w:eastAsia="Malgun Gothic"/>
          <w:b/>
          <w:vanish/>
          <w:sz w:val="20"/>
          <w:szCs w:val="20"/>
          <w:lang w:val="en-CA"/>
        </w:rPr>
      </w:pPr>
    </w:p>
    <w:p w14:paraId="46B1EBD9"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47" w:author="MAZE Frederic" w:date="2017-03-28T17:54:00Z"/>
          <w:rFonts w:eastAsia="Malgun Gothic"/>
          <w:b/>
          <w:vanish/>
          <w:sz w:val="20"/>
          <w:szCs w:val="20"/>
          <w:lang w:val="en-CA"/>
        </w:rPr>
      </w:pPr>
    </w:p>
    <w:p w14:paraId="32B1C551"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48" w:author="MAZE Frederic" w:date="2017-03-28T17:54:00Z"/>
          <w:rFonts w:eastAsia="Malgun Gothic"/>
          <w:b/>
          <w:vanish/>
          <w:sz w:val="20"/>
          <w:szCs w:val="20"/>
          <w:lang w:val="en-CA"/>
        </w:rPr>
      </w:pPr>
    </w:p>
    <w:p w14:paraId="68EB73F6"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49" w:author="MAZE Frederic" w:date="2017-03-28T17:54:00Z"/>
          <w:rFonts w:eastAsia="Malgun Gothic"/>
          <w:b/>
          <w:vanish/>
          <w:sz w:val="20"/>
          <w:szCs w:val="20"/>
          <w:lang w:val="en-CA"/>
        </w:rPr>
      </w:pPr>
    </w:p>
    <w:p w14:paraId="2BCCA5C5"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50" w:author="MAZE Frederic" w:date="2017-03-28T17:54:00Z"/>
          <w:rFonts w:eastAsia="Malgun Gothic"/>
          <w:b/>
          <w:vanish/>
          <w:sz w:val="20"/>
          <w:szCs w:val="20"/>
          <w:lang w:val="en-CA"/>
        </w:rPr>
      </w:pPr>
    </w:p>
    <w:p w14:paraId="650044A4"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51" w:author="MAZE Frederic" w:date="2017-03-28T17:54:00Z"/>
          <w:rFonts w:eastAsia="Malgun Gothic"/>
          <w:b/>
          <w:vanish/>
          <w:sz w:val="20"/>
          <w:szCs w:val="20"/>
          <w:lang w:val="en-CA"/>
        </w:rPr>
      </w:pPr>
    </w:p>
    <w:p w14:paraId="56562BC2"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52" w:author="MAZE Frederic" w:date="2017-03-28T17:54:00Z"/>
          <w:rFonts w:eastAsia="Malgun Gothic"/>
          <w:b/>
          <w:vanish/>
          <w:sz w:val="20"/>
          <w:szCs w:val="20"/>
          <w:lang w:val="en-CA"/>
        </w:rPr>
      </w:pPr>
    </w:p>
    <w:p w14:paraId="42D985B2"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53" w:author="MAZE Frederic" w:date="2017-03-28T17:54:00Z"/>
          <w:rFonts w:eastAsia="Malgun Gothic"/>
          <w:b/>
          <w:vanish/>
          <w:sz w:val="20"/>
          <w:szCs w:val="20"/>
          <w:lang w:val="en-CA"/>
        </w:rPr>
      </w:pPr>
    </w:p>
    <w:p w14:paraId="2DEADDCC"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54" w:author="MAZE Frederic" w:date="2017-03-28T17:54:00Z"/>
          <w:rFonts w:eastAsia="Malgun Gothic"/>
          <w:b/>
          <w:vanish/>
          <w:sz w:val="20"/>
          <w:szCs w:val="20"/>
          <w:lang w:val="en-CA"/>
        </w:rPr>
      </w:pPr>
    </w:p>
    <w:p w14:paraId="264BB6AC"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55" w:author="MAZE Frederic" w:date="2017-03-28T17:54:00Z"/>
          <w:rFonts w:eastAsia="Malgun Gothic"/>
          <w:b/>
          <w:vanish/>
          <w:sz w:val="20"/>
          <w:szCs w:val="20"/>
          <w:lang w:val="en-CA"/>
        </w:rPr>
      </w:pPr>
    </w:p>
    <w:p w14:paraId="41ABBCFA"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56" w:author="MAZE Frederic" w:date="2017-03-28T17:54:00Z"/>
          <w:rFonts w:eastAsia="Malgun Gothic"/>
          <w:b/>
          <w:vanish/>
          <w:sz w:val="20"/>
          <w:szCs w:val="20"/>
          <w:lang w:val="en-CA"/>
        </w:rPr>
      </w:pPr>
    </w:p>
    <w:p w14:paraId="747D8A26"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57" w:author="MAZE Frederic" w:date="2017-03-28T17:54:00Z"/>
          <w:rFonts w:eastAsia="Malgun Gothic"/>
          <w:b/>
          <w:vanish/>
          <w:sz w:val="20"/>
          <w:szCs w:val="20"/>
          <w:lang w:val="en-CA"/>
        </w:rPr>
      </w:pPr>
    </w:p>
    <w:p w14:paraId="0F29D103"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58" w:author="MAZE Frederic" w:date="2017-03-28T17:54:00Z"/>
          <w:rFonts w:eastAsia="Malgun Gothic"/>
          <w:b/>
          <w:vanish/>
          <w:sz w:val="20"/>
          <w:szCs w:val="20"/>
          <w:lang w:val="en-CA"/>
        </w:rPr>
      </w:pPr>
    </w:p>
    <w:p w14:paraId="524427A5"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59" w:author="MAZE Frederic" w:date="2017-03-28T17:54:00Z"/>
          <w:rFonts w:eastAsia="Malgun Gothic"/>
          <w:b/>
          <w:vanish/>
          <w:sz w:val="20"/>
          <w:szCs w:val="20"/>
          <w:lang w:val="en-CA"/>
        </w:rPr>
      </w:pPr>
    </w:p>
    <w:p w14:paraId="1BB1D0B1"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60" w:author="MAZE Frederic" w:date="2017-03-28T17:54:00Z"/>
          <w:rFonts w:eastAsia="Malgun Gothic"/>
          <w:b/>
          <w:vanish/>
          <w:sz w:val="20"/>
          <w:szCs w:val="20"/>
          <w:lang w:val="en-CA"/>
        </w:rPr>
      </w:pPr>
    </w:p>
    <w:p w14:paraId="0F9FD16C"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61" w:author="MAZE Frederic" w:date="2017-03-28T17:54:00Z"/>
          <w:rFonts w:eastAsia="Malgun Gothic"/>
          <w:b/>
          <w:vanish/>
          <w:sz w:val="20"/>
          <w:szCs w:val="20"/>
          <w:lang w:val="en-CA"/>
        </w:rPr>
      </w:pPr>
    </w:p>
    <w:p w14:paraId="0131DBC7"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62" w:author="MAZE Frederic" w:date="2017-03-28T17:54:00Z"/>
          <w:rFonts w:eastAsia="Malgun Gothic"/>
          <w:b/>
          <w:vanish/>
          <w:sz w:val="20"/>
          <w:szCs w:val="20"/>
          <w:lang w:val="en-CA"/>
        </w:rPr>
      </w:pPr>
    </w:p>
    <w:p w14:paraId="70C915F7"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63" w:author="MAZE Frederic" w:date="2017-03-28T17:54:00Z"/>
          <w:rFonts w:eastAsia="Malgun Gothic"/>
          <w:b/>
          <w:vanish/>
          <w:sz w:val="20"/>
          <w:szCs w:val="20"/>
          <w:lang w:val="en-CA"/>
        </w:rPr>
      </w:pPr>
    </w:p>
    <w:p w14:paraId="6D5C992B" w14:textId="77777777" w:rsidR="007D6D08" w:rsidRPr="00726AB4"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64" w:author="MAZE Frederic" w:date="2017-03-28T17:54:00Z"/>
          <w:rFonts w:eastAsia="Malgun Gothic"/>
          <w:b/>
          <w:vanish/>
          <w:sz w:val="20"/>
          <w:szCs w:val="20"/>
          <w:lang w:val="en-CA"/>
        </w:rPr>
      </w:pPr>
    </w:p>
    <w:p w14:paraId="173123B6" w14:textId="77777777" w:rsidR="007D6D08" w:rsidRPr="00726AB4" w:rsidRDefault="00216EB6">
      <w:pPr>
        <w:pStyle w:val="Annex3"/>
        <w:tabs>
          <w:tab w:val="clear" w:pos="720"/>
          <w:tab w:val="clear" w:pos="1440"/>
          <w:tab w:val="clear" w:pos="2160"/>
        </w:tabs>
        <w:ind w:left="0" w:firstLine="0"/>
        <w:textAlignment w:val="auto"/>
        <w:pPrChange w:id="65" w:author="MAZE Frederic" w:date="2017-03-28T17:54:00Z">
          <w:pPr>
            <w:pStyle w:val="Annex3"/>
            <w:numPr>
              <w:ilvl w:val="2"/>
              <w:numId w:val="14"/>
            </w:numPr>
            <w:tabs>
              <w:tab w:val="clear" w:pos="1440"/>
              <w:tab w:val="clear" w:pos="2160"/>
            </w:tabs>
            <w:textAlignment w:val="auto"/>
          </w:pPr>
        </w:pPrChange>
      </w:pPr>
      <w:ins w:id="66" w:author="MAZE Frederic" w:date="2017-03-28T17:54:00Z">
        <w:r>
          <w:rPr>
            <w:bCs w:val="0"/>
          </w:rPr>
          <w:t xml:space="preserve">D.2.45 </w:t>
        </w:r>
      </w:ins>
      <w:r w:rsidR="007D6D08" w:rsidRPr="00726AB4">
        <w:rPr>
          <w:bCs w:val="0"/>
        </w:rPr>
        <w:t>Decoded motion-constrained tile set hash SEI message syntax</w:t>
      </w:r>
    </w:p>
    <w:tbl>
      <w:tblPr>
        <w:tblpPr w:leftFromText="180" w:rightFromText="180" w:vertAnchor="text" w:horzAnchor="margin" w:tblpY="140"/>
        <w:tblW w:w="9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D6D08" w:rsidRPr="006D5544" w14:paraId="4958161F" w14:textId="77777777" w:rsidTr="00A759DF">
        <w:trPr>
          <w:cantSplit/>
        </w:trPr>
        <w:tc>
          <w:tcPr>
            <w:tcW w:w="7920" w:type="dxa"/>
          </w:tcPr>
          <w:p w14:paraId="5333AC8C" w14:textId="77777777" w:rsidR="007D6D08" w:rsidRPr="006D5544" w:rsidRDefault="007D6D08" w:rsidP="0030555B">
            <w:pPr>
              <w:keepNext/>
              <w:keepLines/>
              <w:tabs>
                <w:tab w:val="clear" w:pos="360"/>
                <w:tab w:val="clear" w:pos="720"/>
                <w:tab w:val="left" w:pos="426"/>
                <w:tab w:val="left" w:pos="567"/>
                <w:tab w:val="left" w:pos="709"/>
                <w:tab w:val="left" w:pos="864"/>
                <w:tab w:val="left" w:pos="1296"/>
                <w:tab w:val="left" w:pos="1512"/>
                <w:tab w:val="left" w:pos="1728"/>
                <w:tab w:val="left" w:pos="1944"/>
                <w:tab w:val="left" w:pos="2160"/>
              </w:tabs>
              <w:spacing w:before="20" w:after="40"/>
              <w:rPr>
                <w:rFonts w:eastAsia="Malgun Gothic"/>
                <w:sz w:val="20"/>
              </w:rPr>
            </w:pPr>
            <w:r>
              <w:rPr>
                <w:rFonts w:eastAsia="Malgun Gothic"/>
                <w:sz w:val="20"/>
              </w:rPr>
              <w:t>decoded_mcts_hash</w:t>
            </w:r>
            <w:r w:rsidRPr="006D5544">
              <w:rPr>
                <w:rFonts w:eastAsia="Malgun Gothic"/>
                <w:sz w:val="20"/>
              </w:rPr>
              <w:t>( payloadSize ) {</w:t>
            </w:r>
          </w:p>
        </w:tc>
        <w:tc>
          <w:tcPr>
            <w:tcW w:w="1157" w:type="dxa"/>
          </w:tcPr>
          <w:p w14:paraId="006F4FE1" w14:textId="77777777" w:rsidR="007D6D08" w:rsidRPr="006D5544" w:rsidRDefault="007D6D08" w:rsidP="00A759DF">
            <w:pPr>
              <w:keepNext/>
              <w:keepLines/>
              <w:spacing w:before="20" w:after="40"/>
              <w:jc w:val="center"/>
              <w:rPr>
                <w:rFonts w:eastAsia="Malgun Gothic"/>
                <w:bCs/>
                <w:sz w:val="20"/>
              </w:rPr>
            </w:pPr>
            <w:r w:rsidRPr="006D5544">
              <w:rPr>
                <w:rFonts w:eastAsia="Malgun Gothic"/>
                <w:b/>
                <w:bCs/>
                <w:sz w:val="20"/>
              </w:rPr>
              <w:t>Descriptor</w:t>
            </w:r>
          </w:p>
        </w:tc>
      </w:tr>
      <w:tr w:rsidR="007D6D08" w:rsidRPr="006D5544" w14:paraId="355BC0FD" w14:textId="77777777" w:rsidTr="00A759DF">
        <w:trPr>
          <w:cantSplit/>
        </w:trPr>
        <w:tc>
          <w:tcPr>
            <w:tcW w:w="7920" w:type="dxa"/>
          </w:tcPr>
          <w:p w14:paraId="5355839F" w14:textId="77777777" w:rsidR="007D6D08" w:rsidRPr="006D5544"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b/>
                <w:sz w:val="20"/>
              </w:rPr>
            </w:pPr>
            <w:r w:rsidRPr="006D5544">
              <w:rPr>
                <w:rFonts w:eastAsia="Malgun Gothic"/>
                <w:sz w:val="20"/>
              </w:rPr>
              <w:tab/>
            </w:r>
            <w:r>
              <w:rPr>
                <w:rFonts w:eastAsia="Malgun Gothic"/>
                <w:b/>
                <w:sz w:val="20"/>
              </w:rPr>
              <w:t>num_mcts_hash_minus1</w:t>
            </w:r>
          </w:p>
        </w:tc>
        <w:tc>
          <w:tcPr>
            <w:tcW w:w="1157" w:type="dxa"/>
          </w:tcPr>
          <w:p w14:paraId="12A74055" w14:textId="77777777" w:rsidR="007D6D08" w:rsidRPr="006D5544" w:rsidRDefault="007D6D08" w:rsidP="00A759DF">
            <w:pPr>
              <w:keepNext/>
              <w:keepLines/>
              <w:spacing w:before="20" w:after="40"/>
              <w:jc w:val="center"/>
              <w:rPr>
                <w:rFonts w:eastAsia="Malgun Gothic"/>
                <w:bCs/>
                <w:sz w:val="20"/>
              </w:rPr>
            </w:pPr>
            <w:r w:rsidRPr="006D5544">
              <w:rPr>
                <w:rFonts w:eastAsia="Malgun Gothic"/>
                <w:bCs/>
                <w:sz w:val="20"/>
              </w:rPr>
              <w:t>ue(v)</w:t>
            </w:r>
          </w:p>
        </w:tc>
      </w:tr>
      <w:tr w:rsidR="007D6D08" w:rsidRPr="006D5544" w14:paraId="7DED5263" w14:textId="77777777" w:rsidTr="00A759DF">
        <w:trPr>
          <w:cantSplit/>
        </w:trPr>
        <w:tc>
          <w:tcPr>
            <w:tcW w:w="7920" w:type="dxa"/>
          </w:tcPr>
          <w:p w14:paraId="1C078806" w14:textId="77777777" w:rsidR="007D6D08" w:rsidRPr="00D75674"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b/>
                <w:bCs/>
                <w:sz w:val="20"/>
                <w:lang w:eastAsia="ja-JP"/>
              </w:rPr>
            </w:pPr>
            <w:r w:rsidRPr="006D5544">
              <w:rPr>
                <w:rFonts w:eastAsia="Malgun Gothic"/>
                <w:b/>
                <w:bCs/>
                <w:sz w:val="20"/>
                <w:lang w:eastAsia="ja-JP"/>
              </w:rPr>
              <w:tab/>
            </w:r>
            <w:r>
              <w:rPr>
                <w:rFonts w:eastAsia="Malgun Gothic"/>
                <w:sz w:val="20"/>
              </w:rPr>
              <w:t>for( n = 0; n  &lt;=  num_mcts_hash_minus1; n</w:t>
            </w:r>
            <w:r w:rsidRPr="006D5544">
              <w:rPr>
                <w:rFonts w:eastAsia="Malgun Gothic"/>
                <w:sz w:val="20"/>
              </w:rPr>
              <w:t>++ ) {</w:t>
            </w:r>
          </w:p>
        </w:tc>
        <w:tc>
          <w:tcPr>
            <w:tcW w:w="1157" w:type="dxa"/>
          </w:tcPr>
          <w:p w14:paraId="67FA070C" w14:textId="77777777" w:rsidR="007D6D08" w:rsidRPr="006D5544" w:rsidRDefault="007D6D08" w:rsidP="00A759DF">
            <w:pPr>
              <w:keepNext/>
              <w:keepLines/>
              <w:spacing w:before="20" w:after="40"/>
              <w:jc w:val="center"/>
              <w:rPr>
                <w:rFonts w:eastAsia="Malgun Gothic"/>
                <w:bCs/>
                <w:sz w:val="20"/>
              </w:rPr>
            </w:pPr>
          </w:p>
        </w:tc>
      </w:tr>
      <w:tr w:rsidR="007D6D08" w:rsidRPr="006D5544" w14:paraId="4059B34B" w14:textId="77777777" w:rsidTr="00A759DF">
        <w:trPr>
          <w:cantSplit/>
        </w:trPr>
        <w:tc>
          <w:tcPr>
            <w:tcW w:w="7920" w:type="dxa"/>
          </w:tcPr>
          <w:p w14:paraId="147EA9E9" w14:textId="146CF658" w:rsidR="007D6D08" w:rsidRPr="006D5544" w:rsidRDefault="007D6D08" w:rsidP="004C749D">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b/>
                <w:bCs/>
                <w:sz w:val="20"/>
                <w:lang w:eastAsia="ja-JP"/>
              </w:rPr>
            </w:pPr>
            <w:r w:rsidRPr="006D5544">
              <w:rPr>
                <w:rFonts w:eastAsia="Malgun Gothic"/>
                <w:b/>
                <w:sz w:val="20"/>
              </w:rPr>
              <w:tab/>
            </w:r>
            <w:r w:rsidRPr="006D5544">
              <w:rPr>
                <w:rFonts w:eastAsia="Malgun Gothic"/>
                <w:b/>
                <w:sz w:val="20"/>
              </w:rPr>
              <w:tab/>
            </w:r>
            <w:r w:rsidRPr="006D5544">
              <w:rPr>
                <w:rFonts w:eastAsia="Malgun Gothic"/>
                <w:b/>
                <w:sz w:val="20"/>
              </w:rPr>
              <w:tab/>
              <w:t>mcts_</w:t>
            </w:r>
            <w:r>
              <w:rPr>
                <w:rFonts w:eastAsia="Malgun Gothic"/>
                <w:b/>
                <w:sz w:val="20"/>
              </w:rPr>
              <w:t>hash_</w:t>
            </w:r>
            <w:del w:id="67" w:author="MAZE Frederic" w:date="2017-03-28T17:54:00Z">
              <w:r w:rsidDel="00011817">
                <w:rPr>
                  <w:rFonts w:eastAsia="Malgun Gothic"/>
                  <w:b/>
                  <w:sz w:val="20"/>
                </w:rPr>
                <w:delText xml:space="preserve"> </w:delText>
              </w:r>
            </w:del>
            <w:r w:rsidRPr="006D5544">
              <w:rPr>
                <w:rFonts w:eastAsia="Malgun Gothic"/>
                <w:b/>
                <w:sz w:val="20"/>
              </w:rPr>
              <w:t>id</w:t>
            </w:r>
            <w:r w:rsidRPr="006D5544">
              <w:rPr>
                <w:rFonts w:eastAsia="Malgun Gothic"/>
                <w:sz w:val="20"/>
              </w:rPr>
              <w:t>[</w:t>
            </w:r>
            <w:r>
              <w:rPr>
                <w:rFonts w:eastAsia="Malgun Gothic"/>
                <w:sz w:val="20"/>
              </w:rPr>
              <w:t xml:space="preserve"> n</w:t>
            </w:r>
            <w:r w:rsidRPr="006D5544">
              <w:rPr>
                <w:rFonts w:eastAsia="Malgun Gothic"/>
                <w:sz w:val="20"/>
              </w:rPr>
              <w:t xml:space="preserve"> ]</w:t>
            </w:r>
          </w:p>
        </w:tc>
        <w:tc>
          <w:tcPr>
            <w:tcW w:w="1157" w:type="dxa"/>
          </w:tcPr>
          <w:p w14:paraId="5A49128E" w14:textId="77777777" w:rsidR="007D6D08" w:rsidRPr="006D5544" w:rsidRDefault="007D6D08" w:rsidP="00A759DF">
            <w:pPr>
              <w:keepNext/>
              <w:keepLines/>
              <w:spacing w:before="20" w:after="40"/>
              <w:jc w:val="center"/>
              <w:rPr>
                <w:rFonts w:eastAsia="Malgun Gothic"/>
                <w:bCs/>
                <w:sz w:val="20"/>
              </w:rPr>
            </w:pPr>
            <w:r>
              <w:rPr>
                <w:rFonts w:eastAsia="Malgun Gothic"/>
                <w:bCs/>
                <w:sz w:val="20"/>
              </w:rPr>
              <w:t>ue(</w:t>
            </w:r>
            <w:r w:rsidRPr="006D5544">
              <w:rPr>
                <w:rFonts w:eastAsia="Malgun Gothic"/>
                <w:bCs/>
                <w:sz w:val="20"/>
              </w:rPr>
              <w:t>v)</w:t>
            </w:r>
          </w:p>
        </w:tc>
      </w:tr>
      <w:tr w:rsidR="007D6D08" w:rsidRPr="006D5544" w14:paraId="66FEA204" w14:textId="77777777" w:rsidTr="00A759DF">
        <w:trPr>
          <w:cantSplit/>
        </w:trPr>
        <w:tc>
          <w:tcPr>
            <w:tcW w:w="7920" w:type="dxa"/>
          </w:tcPr>
          <w:p w14:paraId="4C4018B1" w14:textId="33333ADA" w:rsidR="007D6D08" w:rsidRPr="00944853" w:rsidRDefault="007D6D08" w:rsidP="00216EB6">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bCs/>
                <w:sz w:val="20"/>
                <w:lang w:eastAsia="ja-JP"/>
              </w:rPr>
            </w:pPr>
            <w:r w:rsidRPr="006D5544">
              <w:rPr>
                <w:rFonts w:eastAsia="Malgun Gothic"/>
                <w:b/>
                <w:sz w:val="20"/>
              </w:rPr>
              <w:tab/>
            </w:r>
            <w:r w:rsidRPr="006D5544">
              <w:rPr>
                <w:rFonts w:eastAsia="Malgun Gothic"/>
                <w:b/>
                <w:sz w:val="20"/>
              </w:rPr>
              <w:tab/>
            </w:r>
            <w:r w:rsidRPr="006D5544">
              <w:rPr>
                <w:rFonts w:eastAsia="Malgun Gothic"/>
                <w:b/>
                <w:sz w:val="20"/>
              </w:rPr>
              <w:tab/>
            </w:r>
            <w:r>
              <w:rPr>
                <w:rFonts w:eastAsia="Malgun Gothic"/>
                <w:b/>
                <w:sz w:val="20"/>
              </w:rPr>
              <w:t>mcts_hash_</w:t>
            </w:r>
            <w:del w:id="68" w:author="MAZE Frederic" w:date="2017-03-28T17:54:00Z">
              <w:r w:rsidDel="00011817">
                <w:rPr>
                  <w:rFonts w:eastAsia="Malgun Gothic"/>
                  <w:b/>
                  <w:sz w:val="20"/>
                </w:rPr>
                <w:delText xml:space="preserve"> </w:delText>
              </w:r>
            </w:del>
            <w:ins w:id="69" w:author="MAZE Frederic" w:date="2017-03-28T17:54:00Z">
              <w:r w:rsidR="004C749D">
                <w:rPr>
                  <w:rFonts w:eastAsia="Malgun Gothic"/>
                  <w:b/>
                  <w:sz w:val="20"/>
                </w:rPr>
                <w:t>tile_</w:t>
              </w:r>
            </w:ins>
            <w:r>
              <w:rPr>
                <w:rFonts w:eastAsia="Malgun Gothic"/>
                <w:b/>
                <w:sz w:val="20"/>
              </w:rPr>
              <w:t>rect_idx</w:t>
            </w:r>
            <w:r w:rsidRPr="00F2698E">
              <w:rPr>
                <w:rFonts w:eastAsia="Malgun Gothic"/>
                <w:sz w:val="20"/>
              </w:rPr>
              <w:t>[ n ]</w:t>
            </w:r>
          </w:p>
        </w:tc>
        <w:tc>
          <w:tcPr>
            <w:tcW w:w="1157" w:type="dxa"/>
          </w:tcPr>
          <w:p w14:paraId="52000CFA" w14:textId="77777777" w:rsidR="007D6D08" w:rsidRPr="006D5544" w:rsidRDefault="007D6D08" w:rsidP="00A759DF">
            <w:pPr>
              <w:keepNext/>
              <w:keepLines/>
              <w:spacing w:before="20" w:after="40"/>
              <w:jc w:val="center"/>
              <w:rPr>
                <w:rFonts w:eastAsia="Malgun Gothic"/>
                <w:bCs/>
                <w:sz w:val="20"/>
              </w:rPr>
            </w:pPr>
            <w:r>
              <w:rPr>
                <w:rFonts w:eastAsia="Malgun Gothic"/>
                <w:bCs/>
                <w:sz w:val="20"/>
              </w:rPr>
              <w:t>ue(v)</w:t>
            </w:r>
          </w:p>
        </w:tc>
      </w:tr>
      <w:tr w:rsidR="007D6D08" w:rsidRPr="006D5544" w14:paraId="3701261C" w14:textId="77777777" w:rsidTr="00A759DF">
        <w:trPr>
          <w:cantSplit/>
        </w:trPr>
        <w:tc>
          <w:tcPr>
            <w:tcW w:w="7920" w:type="dxa"/>
          </w:tcPr>
          <w:p w14:paraId="519A736E" w14:textId="77777777" w:rsidR="007D6D08" w:rsidRPr="006D5544"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b/>
                <w:bCs/>
                <w:sz w:val="20"/>
                <w:lang w:eastAsia="ja-JP"/>
              </w:rPr>
            </w:pPr>
            <w:r w:rsidRPr="00D75674">
              <w:rPr>
                <w:rFonts w:eastAsia="Malgun Gothic"/>
                <w:b/>
                <w:sz w:val="20"/>
              </w:rPr>
              <w:tab/>
            </w:r>
            <w:r w:rsidRPr="00D75674">
              <w:rPr>
                <w:rFonts w:eastAsia="Malgun Gothic"/>
                <w:b/>
                <w:sz w:val="20"/>
              </w:rPr>
              <w:tab/>
            </w:r>
            <w:r w:rsidRPr="00D75674">
              <w:rPr>
                <w:rFonts w:eastAsia="Malgun Gothic"/>
                <w:b/>
                <w:sz w:val="20"/>
              </w:rPr>
              <w:tab/>
            </w:r>
            <w:r>
              <w:rPr>
                <w:rFonts w:eastAsia="Malgun Gothic"/>
                <w:b/>
                <w:sz w:val="20"/>
              </w:rPr>
              <w:t>crop_mcts_hash</w:t>
            </w:r>
            <w:r w:rsidRPr="001C667F">
              <w:rPr>
                <w:rFonts w:eastAsia="Malgun Gothic"/>
                <w:sz w:val="20"/>
              </w:rPr>
              <w:t>[ n ]</w:t>
            </w:r>
          </w:p>
        </w:tc>
        <w:tc>
          <w:tcPr>
            <w:tcW w:w="1157" w:type="dxa"/>
          </w:tcPr>
          <w:p w14:paraId="2D4B2618" w14:textId="77777777" w:rsidR="007D6D08" w:rsidRPr="006D5544" w:rsidRDefault="007D6D08" w:rsidP="00A759DF">
            <w:pPr>
              <w:keepNext/>
              <w:keepLines/>
              <w:spacing w:before="20" w:after="40"/>
              <w:jc w:val="center"/>
              <w:rPr>
                <w:rFonts w:eastAsia="Malgun Gothic"/>
                <w:bCs/>
                <w:sz w:val="20"/>
              </w:rPr>
            </w:pPr>
            <w:r>
              <w:rPr>
                <w:rFonts w:eastAsia="Malgun Gothic"/>
                <w:bCs/>
                <w:sz w:val="20"/>
              </w:rPr>
              <w:t>u(1)</w:t>
            </w:r>
          </w:p>
        </w:tc>
      </w:tr>
      <w:tr w:rsidR="007D6D08" w:rsidRPr="006D5544" w14:paraId="41459ED1" w14:textId="77777777" w:rsidTr="00A759DF">
        <w:trPr>
          <w:cantSplit/>
        </w:trPr>
        <w:tc>
          <w:tcPr>
            <w:tcW w:w="7920" w:type="dxa"/>
          </w:tcPr>
          <w:p w14:paraId="421FCD46" w14:textId="77777777" w:rsidR="007D6D08" w:rsidRPr="005F565C"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sz w:val="20"/>
              </w:rPr>
            </w:pPr>
            <w:r w:rsidRPr="00D75674">
              <w:rPr>
                <w:rFonts w:eastAsia="Malgun Gothic"/>
                <w:b/>
                <w:sz w:val="20"/>
              </w:rPr>
              <w:tab/>
            </w:r>
            <w:r w:rsidRPr="00D75674">
              <w:rPr>
                <w:rFonts w:eastAsia="Malgun Gothic"/>
                <w:b/>
                <w:sz w:val="20"/>
              </w:rPr>
              <w:tab/>
            </w:r>
            <w:r w:rsidRPr="00D75674">
              <w:rPr>
                <w:rFonts w:eastAsia="Malgun Gothic"/>
                <w:b/>
                <w:sz w:val="20"/>
              </w:rPr>
              <w:tab/>
            </w:r>
            <w:r w:rsidRPr="00944853">
              <w:rPr>
                <w:rFonts w:eastAsia="Malgun Gothic"/>
                <w:sz w:val="20"/>
              </w:rPr>
              <w:t>if</w:t>
            </w:r>
            <w:r>
              <w:rPr>
                <w:rFonts w:eastAsia="Malgun Gothic"/>
                <w:sz w:val="20"/>
              </w:rPr>
              <w:t>( crop_mcts</w:t>
            </w:r>
            <w:r w:rsidRPr="00944853">
              <w:rPr>
                <w:rFonts w:eastAsia="Malgun Gothic"/>
                <w:sz w:val="20"/>
              </w:rPr>
              <w:t>_hash</w:t>
            </w:r>
            <w:r w:rsidRPr="001C667F">
              <w:rPr>
                <w:rFonts w:eastAsia="Malgun Gothic"/>
                <w:sz w:val="20"/>
              </w:rPr>
              <w:t>[ n ]</w:t>
            </w:r>
            <w:r w:rsidRPr="00944853">
              <w:rPr>
                <w:rFonts w:eastAsia="Malgun Gothic"/>
                <w:sz w:val="20"/>
              </w:rPr>
              <w:t xml:space="preserve"> )</w:t>
            </w:r>
            <w:r>
              <w:rPr>
                <w:rFonts w:eastAsia="Malgun Gothic"/>
                <w:sz w:val="20"/>
              </w:rPr>
              <w:t xml:space="preserve"> {</w:t>
            </w:r>
          </w:p>
        </w:tc>
        <w:tc>
          <w:tcPr>
            <w:tcW w:w="1157" w:type="dxa"/>
          </w:tcPr>
          <w:p w14:paraId="5912CCBF" w14:textId="77777777" w:rsidR="007D6D08" w:rsidRDefault="007D6D08" w:rsidP="00A759DF">
            <w:pPr>
              <w:keepNext/>
              <w:keepLines/>
              <w:spacing w:before="20" w:after="40"/>
              <w:jc w:val="center"/>
              <w:rPr>
                <w:rFonts w:eastAsia="Malgun Gothic"/>
                <w:bCs/>
                <w:sz w:val="20"/>
              </w:rPr>
            </w:pPr>
          </w:p>
        </w:tc>
      </w:tr>
      <w:tr w:rsidR="007D6D08" w:rsidRPr="006D5544" w14:paraId="56148FB0" w14:textId="77777777" w:rsidTr="00A759DF">
        <w:trPr>
          <w:cantSplit/>
        </w:trPr>
        <w:tc>
          <w:tcPr>
            <w:tcW w:w="7920" w:type="dxa"/>
          </w:tcPr>
          <w:p w14:paraId="26EA9331" w14:textId="77777777" w:rsidR="007D6D08" w:rsidRPr="00D75674"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b/>
                <w:sz w:val="20"/>
              </w:rPr>
            </w:pP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Pr>
                <w:rFonts w:eastAsia="Malgun Gothic"/>
                <w:b/>
                <w:sz w:val="20"/>
              </w:rPr>
              <w:t>crop_mcts_hash_with_same_margins</w:t>
            </w:r>
            <w:r w:rsidRPr="001C667F">
              <w:rPr>
                <w:rFonts w:eastAsia="Malgun Gothic"/>
                <w:sz w:val="20"/>
              </w:rPr>
              <w:t>[ n ]</w:t>
            </w:r>
          </w:p>
        </w:tc>
        <w:tc>
          <w:tcPr>
            <w:tcW w:w="1157" w:type="dxa"/>
          </w:tcPr>
          <w:p w14:paraId="101D7B6C" w14:textId="77777777" w:rsidR="007D6D08" w:rsidRDefault="007D6D08" w:rsidP="00A759DF">
            <w:pPr>
              <w:keepNext/>
              <w:keepLines/>
              <w:spacing w:before="20" w:after="40"/>
              <w:jc w:val="center"/>
              <w:rPr>
                <w:rFonts w:eastAsia="Malgun Gothic"/>
                <w:bCs/>
                <w:sz w:val="20"/>
              </w:rPr>
            </w:pPr>
            <w:r>
              <w:rPr>
                <w:rFonts w:eastAsia="Malgun Gothic"/>
                <w:bCs/>
                <w:sz w:val="20"/>
              </w:rPr>
              <w:t>u(1)</w:t>
            </w:r>
          </w:p>
        </w:tc>
      </w:tr>
      <w:tr w:rsidR="007D6D08" w:rsidRPr="006D5544" w14:paraId="5E5FCED4" w14:textId="77777777" w:rsidTr="00A759DF">
        <w:trPr>
          <w:cantSplit/>
        </w:trPr>
        <w:tc>
          <w:tcPr>
            <w:tcW w:w="7920" w:type="dxa"/>
          </w:tcPr>
          <w:p w14:paraId="6DD92847" w14:textId="77777777" w:rsidR="007D6D08" w:rsidRPr="005F565C"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sz w:val="20"/>
              </w:rPr>
            </w:pP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5F565C">
              <w:rPr>
                <w:rFonts w:eastAsia="Malgun Gothic"/>
                <w:sz w:val="20"/>
              </w:rPr>
              <w:t>if</w:t>
            </w:r>
            <w:r>
              <w:rPr>
                <w:rFonts w:eastAsia="Malgun Gothic"/>
                <w:sz w:val="20"/>
              </w:rPr>
              <w:t>( crop_mcts</w:t>
            </w:r>
            <w:r w:rsidRPr="005F565C">
              <w:rPr>
                <w:rFonts w:eastAsia="Malgun Gothic"/>
                <w:sz w:val="20"/>
              </w:rPr>
              <w:t>_</w:t>
            </w:r>
            <w:r>
              <w:rPr>
                <w:rFonts w:eastAsia="Malgun Gothic"/>
                <w:sz w:val="20"/>
              </w:rPr>
              <w:t>hash_with_</w:t>
            </w:r>
            <w:r w:rsidRPr="005F565C">
              <w:rPr>
                <w:rFonts w:eastAsia="Malgun Gothic"/>
                <w:sz w:val="20"/>
              </w:rPr>
              <w:t>same_margin</w:t>
            </w:r>
            <w:r>
              <w:rPr>
                <w:rFonts w:eastAsia="Malgun Gothic"/>
                <w:sz w:val="20"/>
              </w:rPr>
              <w:t>s</w:t>
            </w:r>
            <w:r w:rsidRPr="001C667F">
              <w:rPr>
                <w:rFonts w:eastAsia="Malgun Gothic"/>
                <w:sz w:val="20"/>
              </w:rPr>
              <w:t>[ n ]</w:t>
            </w:r>
            <w:r w:rsidRPr="005F565C">
              <w:rPr>
                <w:rFonts w:eastAsia="Malgun Gothic"/>
                <w:sz w:val="20"/>
              </w:rPr>
              <w:t xml:space="preserve"> )</w:t>
            </w:r>
          </w:p>
        </w:tc>
        <w:tc>
          <w:tcPr>
            <w:tcW w:w="1157" w:type="dxa"/>
          </w:tcPr>
          <w:p w14:paraId="3EEB27BA" w14:textId="77777777" w:rsidR="007D6D08" w:rsidRDefault="007D6D08" w:rsidP="00A759DF">
            <w:pPr>
              <w:keepNext/>
              <w:keepLines/>
              <w:spacing w:before="20" w:after="40"/>
              <w:jc w:val="center"/>
              <w:rPr>
                <w:rFonts w:eastAsia="Malgun Gothic"/>
                <w:bCs/>
                <w:sz w:val="20"/>
              </w:rPr>
            </w:pPr>
          </w:p>
        </w:tc>
      </w:tr>
      <w:tr w:rsidR="007D6D08" w:rsidRPr="006D5544" w14:paraId="112F7F42" w14:textId="77777777" w:rsidTr="00A759DF">
        <w:trPr>
          <w:cantSplit/>
        </w:trPr>
        <w:tc>
          <w:tcPr>
            <w:tcW w:w="7920" w:type="dxa"/>
          </w:tcPr>
          <w:p w14:paraId="1C8E8711" w14:textId="77777777" w:rsidR="007D6D08" w:rsidRPr="00D75674"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b/>
                <w:sz w:val="20"/>
              </w:rPr>
            </w:pP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Pr>
                <w:rFonts w:eastAsia="Malgun Gothic"/>
                <w:b/>
                <w:sz w:val="20"/>
              </w:rPr>
              <w:t>crop_mcts_hash_margin</w:t>
            </w:r>
            <w:r w:rsidRPr="001C667F">
              <w:rPr>
                <w:rFonts w:eastAsia="Malgun Gothic"/>
                <w:sz w:val="20"/>
              </w:rPr>
              <w:t>[ n ]</w:t>
            </w:r>
          </w:p>
        </w:tc>
        <w:tc>
          <w:tcPr>
            <w:tcW w:w="1157" w:type="dxa"/>
          </w:tcPr>
          <w:p w14:paraId="22E047CE" w14:textId="77777777" w:rsidR="007D6D08" w:rsidRDefault="007D6D08" w:rsidP="00A759DF">
            <w:pPr>
              <w:keepNext/>
              <w:keepLines/>
              <w:spacing w:before="20" w:after="40"/>
              <w:jc w:val="center"/>
              <w:rPr>
                <w:rFonts w:eastAsia="Malgun Gothic"/>
                <w:bCs/>
                <w:sz w:val="20"/>
              </w:rPr>
            </w:pPr>
            <w:r>
              <w:rPr>
                <w:rFonts w:eastAsia="Malgun Gothic"/>
                <w:bCs/>
                <w:sz w:val="20"/>
              </w:rPr>
              <w:t>ue(v)</w:t>
            </w:r>
          </w:p>
        </w:tc>
      </w:tr>
      <w:tr w:rsidR="007D6D08" w:rsidRPr="006D5544" w14:paraId="2BFA7A04" w14:textId="77777777" w:rsidTr="00A759DF">
        <w:trPr>
          <w:cantSplit/>
        </w:trPr>
        <w:tc>
          <w:tcPr>
            <w:tcW w:w="7920" w:type="dxa"/>
          </w:tcPr>
          <w:p w14:paraId="6631BD26" w14:textId="77777777" w:rsidR="007D6D08" w:rsidRPr="00D75674"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b/>
                <w:sz w:val="20"/>
              </w:rPr>
            </w:pPr>
            <w:r w:rsidRPr="005F565C">
              <w:rPr>
                <w:rFonts w:eastAsia="Malgun Gothic"/>
                <w:sz w:val="20"/>
              </w:rPr>
              <w:tab/>
            </w:r>
            <w:r w:rsidRPr="005F565C">
              <w:rPr>
                <w:rFonts w:eastAsia="Malgun Gothic"/>
                <w:sz w:val="20"/>
              </w:rPr>
              <w:tab/>
            </w:r>
            <w:r w:rsidRPr="005F565C">
              <w:rPr>
                <w:rFonts w:eastAsia="Malgun Gothic"/>
                <w:sz w:val="20"/>
              </w:rPr>
              <w:tab/>
            </w:r>
            <w:r w:rsidRPr="00D75674">
              <w:rPr>
                <w:rFonts w:eastAsia="Malgun Gothic"/>
                <w:b/>
                <w:sz w:val="20"/>
              </w:rPr>
              <w:tab/>
            </w:r>
            <w:r w:rsidRPr="00D75674">
              <w:rPr>
                <w:rFonts w:eastAsia="Malgun Gothic"/>
                <w:b/>
                <w:sz w:val="20"/>
              </w:rPr>
              <w:tab/>
            </w:r>
            <w:r w:rsidRPr="005F565C">
              <w:rPr>
                <w:rFonts w:eastAsia="Malgun Gothic"/>
                <w:sz w:val="20"/>
              </w:rPr>
              <w:t>else {</w:t>
            </w:r>
          </w:p>
        </w:tc>
        <w:tc>
          <w:tcPr>
            <w:tcW w:w="1157" w:type="dxa"/>
          </w:tcPr>
          <w:p w14:paraId="1D324129" w14:textId="77777777" w:rsidR="007D6D08" w:rsidRDefault="007D6D08" w:rsidP="00A759DF">
            <w:pPr>
              <w:keepNext/>
              <w:keepLines/>
              <w:spacing w:before="20" w:after="40"/>
              <w:jc w:val="center"/>
              <w:rPr>
                <w:rFonts w:eastAsia="Malgun Gothic"/>
                <w:bCs/>
                <w:sz w:val="20"/>
              </w:rPr>
            </w:pPr>
          </w:p>
        </w:tc>
      </w:tr>
      <w:tr w:rsidR="007D6D08" w:rsidRPr="006D5544" w14:paraId="5B8C2B07" w14:textId="77777777" w:rsidTr="00A759DF">
        <w:trPr>
          <w:cantSplit/>
        </w:trPr>
        <w:tc>
          <w:tcPr>
            <w:tcW w:w="7920" w:type="dxa"/>
          </w:tcPr>
          <w:p w14:paraId="4327C72A" w14:textId="77777777" w:rsidR="007D6D08" w:rsidRPr="00D75674"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b/>
                <w:sz w:val="20"/>
              </w:rPr>
            </w:pP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Pr>
                <w:rFonts w:eastAsia="Malgun Gothic"/>
                <w:b/>
                <w:sz w:val="20"/>
              </w:rPr>
              <w:t>crop_mcts_hash_top_margin</w:t>
            </w:r>
            <w:r w:rsidRPr="001C667F">
              <w:rPr>
                <w:rFonts w:eastAsia="Malgun Gothic"/>
                <w:sz w:val="20"/>
              </w:rPr>
              <w:t>[ n ]</w:t>
            </w:r>
          </w:p>
        </w:tc>
        <w:tc>
          <w:tcPr>
            <w:tcW w:w="1157" w:type="dxa"/>
          </w:tcPr>
          <w:p w14:paraId="68107CAF" w14:textId="77777777" w:rsidR="007D6D08" w:rsidRDefault="007D6D08" w:rsidP="00A759DF">
            <w:pPr>
              <w:keepNext/>
              <w:keepLines/>
              <w:spacing w:before="20" w:after="40"/>
              <w:jc w:val="center"/>
              <w:rPr>
                <w:rFonts w:eastAsia="Malgun Gothic"/>
                <w:bCs/>
                <w:sz w:val="20"/>
              </w:rPr>
            </w:pPr>
            <w:r>
              <w:rPr>
                <w:rFonts w:eastAsia="Malgun Gothic"/>
                <w:bCs/>
                <w:sz w:val="20"/>
              </w:rPr>
              <w:t>ue(v)</w:t>
            </w:r>
          </w:p>
        </w:tc>
      </w:tr>
      <w:tr w:rsidR="007D6D08" w:rsidRPr="006D5544" w14:paraId="74073819" w14:textId="77777777" w:rsidTr="00A759DF">
        <w:trPr>
          <w:cantSplit/>
        </w:trPr>
        <w:tc>
          <w:tcPr>
            <w:tcW w:w="7920" w:type="dxa"/>
          </w:tcPr>
          <w:p w14:paraId="2B5B8323" w14:textId="77777777" w:rsidR="007D6D08" w:rsidRPr="00D75674"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b/>
                <w:sz w:val="20"/>
              </w:rPr>
            </w:pP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Pr>
                <w:rFonts w:eastAsia="Malgun Gothic"/>
                <w:b/>
                <w:sz w:val="20"/>
              </w:rPr>
              <w:t>crop_mcts_hash_bottom_margin</w:t>
            </w:r>
            <w:r w:rsidRPr="001C667F">
              <w:rPr>
                <w:rFonts w:eastAsia="Malgun Gothic"/>
                <w:sz w:val="20"/>
              </w:rPr>
              <w:t>[ n ]</w:t>
            </w:r>
          </w:p>
        </w:tc>
        <w:tc>
          <w:tcPr>
            <w:tcW w:w="1157" w:type="dxa"/>
          </w:tcPr>
          <w:p w14:paraId="70C29627" w14:textId="77777777" w:rsidR="007D6D08" w:rsidRDefault="007D6D08" w:rsidP="00A759DF">
            <w:pPr>
              <w:keepNext/>
              <w:keepLines/>
              <w:spacing w:before="20" w:after="40"/>
              <w:jc w:val="center"/>
              <w:rPr>
                <w:rFonts w:eastAsia="Malgun Gothic"/>
                <w:bCs/>
                <w:sz w:val="20"/>
              </w:rPr>
            </w:pPr>
            <w:r>
              <w:rPr>
                <w:rFonts w:eastAsia="Malgun Gothic"/>
                <w:bCs/>
                <w:sz w:val="20"/>
              </w:rPr>
              <w:t>ue(v)</w:t>
            </w:r>
          </w:p>
        </w:tc>
      </w:tr>
      <w:tr w:rsidR="007D6D08" w:rsidRPr="006D5544" w14:paraId="33F3DB4D" w14:textId="77777777" w:rsidTr="00A759DF">
        <w:trPr>
          <w:cantSplit/>
        </w:trPr>
        <w:tc>
          <w:tcPr>
            <w:tcW w:w="7920" w:type="dxa"/>
          </w:tcPr>
          <w:p w14:paraId="54000081" w14:textId="77777777" w:rsidR="007D6D08" w:rsidRPr="005F565C"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sz w:val="20"/>
              </w:rPr>
            </w:pP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Pr>
                <w:rFonts w:eastAsia="Malgun Gothic"/>
                <w:b/>
                <w:sz w:val="20"/>
              </w:rPr>
              <w:t>crop_mcts_hash_left_margin</w:t>
            </w:r>
            <w:r w:rsidRPr="001C667F">
              <w:rPr>
                <w:rFonts w:eastAsia="Malgun Gothic"/>
                <w:sz w:val="20"/>
              </w:rPr>
              <w:t>[ n ]</w:t>
            </w:r>
          </w:p>
        </w:tc>
        <w:tc>
          <w:tcPr>
            <w:tcW w:w="1157" w:type="dxa"/>
          </w:tcPr>
          <w:p w14:paraId="1F204495" w14:textId="77777777" w:rsidR="007D6D08" w:rsidRDefault="007D6D08" w:rsidP="00A759DF">
            <w:pPr>
              <w:keepNext/>
              <w:keepLines/>
              <w:spacing w:before="20" w:after="40"/>
              <w:jc w:val="center"/>
              <w:rPr>
                <w:rFonts w:eastAsia="Malgun Gothic"/>
                <w:bCs/>
                <w:sz w:val="20"/>
              </w:rPr>
            </w:pPr>
            <w:r>
              <w:rPr>
                <w:rFonts w:eastAsia="Malgun Gothic"/>
                <w:bCs/>
                <w:sz w:val="20"/>
              </w:rPr>
              <w:t>ue(v)</w:t>
            </w:r>
          </w:p>
        </w:tc>
      </w:tr>
      <w:tr w:rsidR="007D6D08" w:rsidRPr="006D5544" w14:paraId="1C5A8366" w14:textId="77777777" w:rsidTr="00A759DF">
        <w:trPr>
          <w:cantSplit/>
        </w:trPr>
        <w:tc>
          <w:tcPr>
            <w:tcW w:w="7920" w:type="dxa"/>
          </w:tcPr>
          <w:p w14:paraId="2D30E447" w14:textId="77777777" w:rsidR="007D6D08" w:rsidRPr="006D5544"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sz w:val="20"/>
              </w:rPr>
            </w:pP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Pr>
                <w:rFonts w:eastAsia="Malgun Gothic"/>
                <w:b/>
                <w:sz w:val="20"/>
              </w:rPr>
              <w:t>crop_mcts_hash_right_margin</w:t>
            </w:r>
            <w:r w:rsidRPr="001C667F">
              <w:rPr>
                <w:rFonts w:eastAsia="Malgun Gothic"/>
                <w:sz w:val="20"/>
              </w:rPr>
              <w:t>[ n ]</w:t>
            </w:r>
          </w:p>
        </w:tc>
        <w:tc>
          <w:tcPr>
            <w:tcW w:w="1157" w:type="dxa"/>
          </w:tcPr>
          <w:p w14:paraId="47B24053" w14:textId="77777777" w:rsidR="007D6D08" w:rsidRPr="006D5544" w:rsidRDefault="007D6D08" w:rsidP="00A759DF">
            <w:pPr>
              <w:keepNext/>
              <w:keepLines/>
              <w:spacing w:before="20" w:after="40"/>
              <w:jc w:val="center"/>
              <w:rPr>
                <w:rFonts w:eastAsia="Malgun Gothic"/>
                <w:bCs/>
                <w:sz w:val="20"/>
              </w:rPr>
            </w:pPr>
            <w:r>
              <w:rPr>
                <w:rFonts w:eastAsia="Malgun Gothic"/>
                <w:bCs/>
                <w:sz w:val="20"/>
              </w:rPr>
              <w:t>ue(v)</w:t>
            </w:r>
          </w:p>
        </w:tc>
      </w:tr>
      <w:tr w:rsidR="007D6D08" w:rsidRPr="006D5544" w14:paraId="21DECBB8" w14:textId="77777777" w:rsidTr="00A759DF">
        <w:trPr>
          <w:cantSplit/>
        </w:trPr>
        <w:tc>
          <w:tcPr>
            <w:tcW w:w="7920" w:type="dxa"/>
          </w:tcPr>
          <w:p w14:paraId="576FB253" w14:textId="77777777" w:rsidR="007D6D08" w:rsidRPr="00D75674"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b/>
                <w:sz w:val="20"/>
              </w:rPr>
            </w:pPr>
            <w:r w:rsidRPr="00D75674">
              <w:rPr>
                <w:rFonts w:eastAsia="Malgun Gothic"/>
                <w:b/>
                <w:sz w:val="20"/>
              </w:rPr>
              <w:tab/>
            </w:r>
            <w:r w:rsidRPr="006D5544">
              <w:rPr>
                <w:rFonts w:eastAsia="Malgun Gothic"/>
                <w:b/>
                <w:bCs/>
                <w:sz w:val="20"/>
                <w:lang w:eastAsia="ja-JP"/>
              </w:rPr>
              <w:tab/>
            </w:r>
            <w:r w:rsidRPr="006D5544">
              <w:rPr>
                <w:rFonts w:eastAsia="Malgun Gothic"/>
                <w:b/>
                <w:bCs/>
                <w:sz w:val="20"/>
                <w:lang w:eastAsia="ja-JP"/>
              </w:rPr>
              <w:tab/>
            </w:r>
            <w:r w:rsidRPr="006D5544">
              <w:rPr>
                <w:rFonts w:eastAsia="Malgun Gothic"/>
                <w:b/>
                <w:bCs/>
                <w:sz w:val="20"/>
                <w:lang w:eastAsia="ja-JP"/>
              </w:rPr>
              <w:tab/>
            </w:r>
            <w:r w:rsidRPr="006D5544">
              <w:rPr>
                <w:rFonts w:eastAsia="Malgun Gothic"/>
                <w:b/>
                <w:bCs/>
                <w:sz w:val="20"/>
                <w:lang w:eastAsia="ja-JP"/>
              </w:rPr>
              <w:tab/>
            </w:r>
            <w:r w:rsidRPr="005F565C">
              <w:rPr>
                <w:rFonts w:eastAsia="Malgun Gothic"/>
                <w:bCs/>
                <w:sz w:val="20"/>
                <w:lang w:eastAsia="ja-JP"/>
              </w:rPr>
              <w:t>}</w:t>
            </w:r>
          </w:p>
        </w:tc>
        <w:tc>
          <w:tcPr>
            <w:tcW w:w="1157" w:type="dxa"/>
          </w:tcPr>
          <w:p w14:paraId="731904EC" w14:textId="77777777" w:rsidR="007D6D08" w:rsidRPr="006D5544" w:rsidRDefault="007D6D08" w:rsidP="00A759DF">
            <w:pPr>
              <w:keepNext/>
              <w:keepLines/>
              <w:spacing w:before="20" w:after="40"/>
              <w:jc w:val="center"/>
              <w:rPr>
                <w:rFonts w:eastAsia="Malgun Gothic"/>
                <w:bCs/>
                <w:sz w:val="20"/>
              </w:rPr>
            </w:pPr>
          </w:p>
        </w:tc>
      </w:tr>
      <w:tr w:rsidR="007D6D08" w:rsidRPr="006D5544" w14:paraId="4A9CD49C" w14:textId="77777777" w:rsidTr="00A759DF">
        <w:trPr>
          <w:cantSplit/>
        </w:trPr>
        <w:tc>
          <w:tcPr>
            <w:tcW w:w="7920" w:type="dxa"/>
          </w:tcPr>
          <w:p w14:paraId="7B3A2097" w14:textId="77777777" w:rsidR="007D6D08" w:rsidRPr="006D5544"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sz w:val="20"/>
              </w:rPr>
            </w:pPr>
            <w:r w:rsidRPr="00D75674">
              <w:rPr>
                <w:rFonts w:eastAsia="Malgun Gothic"/>
                <w:b/>
                <w:sz w:val="20"/>
              </w:rPr>
              <w:tab/>
            </w:r>
            <w:r w:rsidRPr="00D75674">
              <w:rPr>
                <w:rFonts w:eastAsia="Malgun Gothic"/>
                <w:b/>
                <w:sz w:val="20"/>
              </w:rPr>
              <w:tab/>
            </w:r>
            <w:r w:rsidRPr="00D75674">
              <w:rPr>
                <w:rFonts w:eastAsia="Malgun Gothic"/>
                <w:b/>
                <w:sz w:val="20"/>
              </w:rPr>
              <w:tab/>
            </w:r>
            <w:r>
              <w:rPr>
                <w:rFonts w:eastAsia="Malgun Gothic"/>
                <w:b/>
                <w:sz w:val="20"/>
              </w:rPr>
              <w:t>}</w:t>
            </w:r>
          </w:p>
        </w:tc>
        <w:tc>
          <w:tcPr>
            <w:tcW w:w="1157" w:type="dxa"/>
          </w:tcPr>
          <w:p w14:paraId="00013D64" w14:textId="77777777" w:rsidR="007D6D08" w:rsidRPr="006D5544" w:rsidRDefault="007D6D08" w:rsidP="00A759DF">
            <w:pPr>
              <w:keepNext/>
              <w:keepLines/>
              <w:spacing w:before="20" w:after="40"/>
              <w:jc w:val="center"/>
              <w:rPr>
                <w:rFonts w:eastAsia="Malgun Gothic"/>
                <w:bCs/>
                <w:sz w:val="20"/>
              </w:rPr>
            </w:pPr>
          </w:p>
        </w:tc>
      </w:tr>
      <w:tr w:rsidR="007D6D08" w:rsidRPr="006D5544" w14:paraId="77CAA47D" w14:textId="77777777" w:rsidTr="00A759DF">
        <w:trPr>
          <w:cantSplit/>
        </w:trPr>
        <w:tc>
          <w:tcPr>
            <w:tcW w:w="7920" w:type="dxa"/>
          </w:tcPr>
          <w:p w14:paraId="7D952FBF" w14:textId="77777777" w:rsidR="007D6D08" w:rsidRPr="00D75674"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b/>
                <w:sz w:val="20"/>
              </w:rPr>
            </w:pPr>
            <w:r w:rsidRPr="00D75674">
              <w:rPr>
                <w:rFonts w:eastAsia="Malgun Gothic"/>
                <w:b/>
                <w:sz w:val="20"/>
              </w:rPr>
              <w:tab/>
            </w:r>
            <w:r w:rsidRPr="00D75674">
              <w:rPr>
                <w:rFonts w:eastAsia="Malgun Gothic"/>
                <w:b/>
                <w:sz w:val="20"/>
              </w:rPr>
              <w:tab/>
            </w:r>
            <w:r w:rsidRPr="00D75674">
              <w:rPr>
                <w:rFonts w:eastAsia="Malgun Gothic"/>
                <w:b/>
                <w:sz w:val="20"/>
              </w:rPr>
              <w:tab/>
            </w:r>
            <w:r>
              <w:rPr>
                <w:rFonts w:eastAsia="Malgun Gothic"/>
                <w:b/>
                <w:sz w:val="20"/>
              </w:rPr>
              <w:t>mcts_</w:t>
            </w:r>
            <w:r w:rsidRPr="00D75674">
              <w:rPr>
                <w:rFonts w:eastAsia="Malgun Gothic"/>
                <w:b/>
                <w:sz w:val="20"/>
              </w:rPr>
              <w:t>hash_type</w:t>
            </w:r>
            <w:r w:rsidRPr="001C667F">
              <w:rPr>
                <w:rFonts w:eastAsia="Malgun Gothic"/>
                <w:sz w:val="20"/>
              </w:rPr>
              <w:t>[ n ]</w:t>
            </w:r>
          </w:p>
        </w:tc>
        <w:tc>
          <w:tcPr>
            <w:tcW w:w="1157" w:type="dxa"/>
          </w:tcPr>
          <w:p w14:paraId="5F55C099" w14:textId="77777777" w:rsidR="007D6D08" w:rsidRPr="006D5544" w:rsidRDefault="007D6D08" w:rsidP="00A759DF">
            <w:pPr>
              <w:keepNext/>
              <w:keepLines/>
              <w:spacing w:before="20" w:after="40"/>
              <w:jc w:val="center"/>
              <w:rPr>
                <w:rFonts w:eastAsia="Malgun Gothic"/>
                <w:bCs/>
                <w:sz w:val="20"/>
              </w:rPr>
            </w:pPr>
            <w:r>
              <w:rPr>
                <w:rFonts w:eastAsia="Malgun Gothic"/>
                <w:bCs/>
                <w:sz w:val="20"/>
              </w:rPr>
              <w:t>u(8)</w:t>
            </w:r>
          </w:p>
        </w:tc>
      </w:tr>
      <w:tr w:rsidR="007D6D08" w:rsidRPr="006D5544" w14:paraId="14A18F21" w14:textId="77777777" w:rsidTr="00A759DF">
        <w:trPr>
          <w:cantSplit/>
        </w:trPr>
        <w:tc>
          <w:tcPr>
            <w:tcW w:w="7920" w:type="dxa"/>
          </w:tcPr>
          <w:p w14:paraId="341559BB" w14:textId="77777777" w:rsidR="007D6D08" w:rsidRPr="00630A4D"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sz w:val="20"/>
              </w:rPr>
            </w:pPr>
            <w:r w:rsidRPr="00D75674">
              <w:rPr>
                <w:rFonts w:eastAsia="Malgun Gothic"/>
                <w:b/>
                <w:sz w:val="20"/>
              </w:rPr>
              <w:tab/>
            </w:r>
            <w:r w:rsidRPr="00D75674">
              <w:rPr>
                <w:rFonts w:eastAsia="Malgun Gothic"/>
                <w:b/>
                <w:sz w:val="20"/>
              </w:rPr>
              <w:tab/>
            </w:r>
            <w:r w:rsidRPr="00D75674">
              <w:rPr>
                <w:rFonts w:eastAsia="Malgun Gothic"/>
                <w:b/>
                <w:sz w:val="20"/>
              </w:rPr>
              <w:tab/>
            </w:r>
            <w:r w:rsidRPr="00630A4D">
              <w:rPr>
                <w:rFonts w:eastAsia="Malgun Gothic"/>
                <w:sz w:val="20"/>
              </w:rPr>
              <w:t>for( cIdx = 0; cIdx &lt; ( chroma_format_idc  = =  0 ? 1 : 3 ); cIdx++ )</w:t>
            </w:r>
            <w:r>
              <w:rPr>
                <w:rFonts w:eastAsia="Malgun Gothic"/>
                <w:sz w:val="20"/>
              </w:rPr>
              <w:t xml:space="preserve"> {</w:t>
            </w:r>
          </w:p>
        </w:tc>
        <w:tc>
          <w:tcPr>
            <w:tcW w:w="1157" w:type="dxa"/>
          </w:tcPr>
          <w:p w14:paraId="32201A66" w14:textId="77777777" w:rsidR="007D6D08" w:rsidRPr="006D5544" w:rsidRDefault="007D6D08" w:rsidP="00A759DF">
            <w:pPr>
              <w:keepNext/>
              <w:keepLines/>
              <w:spacing w:before="20" w:after="40"/>
              <w:jc w:val="center"/>
              <w:rPr>
                <w:rFonts w:eastAsia="Malgun Gothic"/>
                <w:bCs/>
                <w:sz w:val="20"/>
              </w:rPr>
            </w:pPr>
          </w:p>
        </w:tc>
      </w:tr>
      <w:tr w:rsidR="007D6D08" w:rsidRPr="006D5544" w14:paraId="7072EC75" w14:textId="77777777" w:rsidTr="00A759DF">
        <w:trPr>
          <w:cantSplit/>
        </w:trPr>
        <w:tc>
          <w:tcPr>
            <w:tcW w:w="7920" w:type="dxa"/>
          </w:tcPr>
          <w:p w14:paraId="14FC90D3" w14:textId="77777777" w:rsidR="007D6D08" w:rsidRPr="00630A4D"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sz w:val="20"/>
              </w:rPr>
            </w:pPr>
            <w:r w:rsidRPr="00D75674">
              <w:rPr>
                <w:rFonts w:eastAsia="Malgun Gothic"/>
                <w:b/>
                <w:sz w:val="20"/>
              </w:rPr>
              <w:tab/>
            </w:r>
            <w:r w:rsidRPr="00D75674">
              <w:rPr>
                <w:rFonts w:eastAsia="Malgun Gothic"/>
                <w:b/>
                <w:sz w:val="20"/>
              </w:rPr>
              <w:tab/>
            </w:r>
            <w:r w:rsidRPr="00D75674">
              <w:rPr>
                <w:rFonts w:eastAsia="Malgun Gothic"/>
                <w:b/>
                <w:sz w:val="20"/>
              </w:rPr>
              <w:tab/>
            </w:r>
            <w:r w:rsidRPr="00630A4D">
              <w:rPr>
                <w:rFonts w:eastAsia="Malgun Gothic"/>
                <w:sz w:val="20"/>
              </w:rPr>
              <w:t xml:space="preserve">if( </w:t>
            </w:r>
            <w:r>
              <w:rPr>
                <w:rFonts w:eastAsia="Malgun Gothic"/>
                <w:sz w:val="20"/>
              </w:rPr>
              <w:t>mcts_</w:t>
            </w:r>
            <w:r w:rsidRPr="00630A4D">
              <w:rPr>
                <w:rFonts w:eastAsia="Malgun Gothic"/>
                <w:sz w:val="20"/>
              </w:rPr>
              <w:t>hash_type  = =  0 )</w:t>
            </w:r>
          </w:p>
        </w:tc>
        <w:tc>
          <w:tcPr>
            <w:tcW w:w="1157" w:type="dxa"/>
          </w:tcPr>
          <w:p w14:paraId="384CAC18" w14:textId="77777777" w:rsidR="007D6D08" w:rsidRPr="006D5544" w:rsidRDefault="007D6D08" w:rsidP="00A759DF">
            <w:pPr>
              <w:keepNext/>
              <w:keepLines/>
              <w:spacing w:before="20" w:after="40"/>
              <w:jc w:val="center"/>
              <w:rPr>
                <w:rFonts w:eastAsia="Malgun Gothic"/>
                <w:bCs/>
                <w:sz w:val="20"/>
              </w:rPr>
            </w:pPr>
          </w:p>
        </w:tc>
      </w:tr>
      <w:tr w:rsidR="007D6D08" w:rsidRPr="006D5544" w14:paraId="4A559675" w14:textId="77777777" w:rsidTr="00A759DF">
        <w:trPr>
          <w:cantSplit/>
        </w:trPr>
        <w:tc>
          <w:tcPr>
            <w:tcW w:w="7920" w:type="dxa"/>
          </w:tcPr>
          <w:p w14:paraId="03E6393F" w14:textId="77777777" w:rsidR="007D6D08" w:rsidRPr="00630A4D"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sz w:val="20"/>
              </w:rPr>
            </w:pP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Pr>
                <w:rFonts w:eastAsia="Malgun Gothic"/>
                <w:sz w:val="20"/>
              </w:rPr>
              <w:t>for( i = 0; i &lt; 16; i</w:t>
            </w:r>
            <w:r w:rsidRPr="00630A4D">
              <w:rPr>
                <w:rFonts w:eastAsia="Malgun Gothic"/>
                <w:sz w:val="20"/>
              </w:rPr>
              <w:t>++)</w:t>
            </w:r>
          </w:p>
        </w:tc>
        <w:tc>
          <w:tcPr>
            <w:tcW w:w="1157" w:type="dxa"/>
          </w:tcPr>
          <w:p w14:paraId="322ED95D" w14:textId="77777777" w:rsidR="007D6D08" w:rsidRPr="006D5544" w:rsidRDefault="007D6D08" w:rsidP="00A759DF">
            <w:pPr>
              <w:keepNext/>
              <w:keepLines/>
              <w:spacing w:before="20" w:after="40"/>
              <w:jc w:val="center"/>
              <w:rPr>
                <w:rFonts w:eastAsia="Malgun Gothic"/>
                <w:bCs/>
                <w:sz w:val="20"/>
              </w:rPr>
            </w:pPr>
          </w:p>
        </w:tc>
      </w:tr>
      <w:tr w:rsidR="007D6D08" w:rsidRPr="006D5544" w14:paraId="04282EA1" w14:textId="77777777" w:rsidTr="00A759DF">
        <w:trPr>
          <w:cantSplit/>
        </w:trPr>
        <w:tc>
          <w:tcPr>
            <w:tcW w:w="7920" w:type="dxa"/>
          </w:tcPr>
          <w:p w14:paraId="5079DFE5" w14:textId="77777777" w:rsidR="007D6D08" w:rsidRPr="00630A4D"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sz w:val="20"/>
              </w:rPr>
            </w:pPr>
            <w:r w:rsidRPr="00630A4D">
              <w:rPr>
                <w:rFonts w:eastAsia="Malgun Gothic"/>
                <w:sz w:val="20"/>
              </w:rPr>
              <w:tab/>
            </w:r>
            <w:r w:rsidRPr="00630A4D">
              <w:rPr>
                <w:rFonts w:eastAsia="Malgun Gothic"/>
                <w:sz w:val="20"/>
              </w:rPr>
              <w:tab/>
            </w:r>
            <w:r w:rsidRPr="00630A4D">
              <w:rPr>
                <w:rFonts w:eastAsia="Malgun Gothic"/>
                <w:sz w:val="20"/>
              </w:rPr>
              <w:tab/>
            </w:r>
            <w:r w:rsidRPr="00630A4D">
              <w:rPr>
                <w:rFonts w:eastAsia="Malgun Gothic"/>
                <w:sz w:val="20"/>
              </w:rPr>
              <w:tab/>
            </w:r>
            <w:r w:rsidRPr="00630A4D">
              <w:rPr>
                <w:rFonts w:eastAsia="Malgun Gothic"/>
                <w:sz w:val="20"/>
              </w:rPr>
              <w:tab/>
            </w:r>
            <w:r w:rsidRPr="00630A4D">
              <w:rPr>
                <w:rFonts w:eastAsia="Malgun Gothic"/>
                <w:sz w:val="20"/>
              </w:rPr>
              <w:tab/>
            </w:r>
            <w:r w:rsidRPr="00630A4D">
              <w:rPr>
                <w:rFonts w:eastAsia="Malgun Gothic"/>
                <w:b/>
                <w:sz w:val="20"/>
              </w:rPr>
              <w:t>mct</w:t>
            </w:r>
            <w:r>
              <w:rPr>
                <w:rFonts w:eastAsia="Malgun Gothic"/>
                <w:b/>
                <w:sz w:val="20"/>
              </w:rPr>
              <w:t>s</w:t>
            </w:r>
            <w:r w:rsidRPr="00630A4D">
              <w:rPr>
                <w:rFonts w:eastAsia="Malgun Gothic"/>
                <w:b/>
                <w:sz w:val="20"/>
              </w:rPr>
              <w:t>_md5</w:t>
            </w:r>
            <w:r w:rsidRPr="00DB0E37">
              <w:rPr>
                <w:rFonts w:eastAsia="Malgun Gothic"/>
                <w:sz w:val="20"/>
              </w:rPr>
              <w:t>[</w:t>
            </w:r>
            <w:r>
              <w:rPr>
                <w:rFonts w:eastAsia="Malgun Gothic"/>
                <w:sz w:val="20"/>
              </w:rPr>
              <w:t xml:space="preserve"> n </w:t>
            </w:r>
            <w:r w:rsidRPr="00DB0E37">
              <w:rPr>
                <w:rFonts w:eastAsia="Malgun Gothic"/>
                <w:sz w:val="20"/>
              </w:rPr>
              <w:t>]</w:t>
            </w:r>
            <w:r w:rsidRPr="00630A4D">
              <w:rPr>
                <w:rFonts w:eastAsia="Malgun Gothic"/>
                <w:sz w:val="20"/>
              </w:rPr>
              <w:t>[ cIdx </w:t>
            </w:r>
            <w:r>
              <w:rPr>
                <w:rFonts w:eastAsia="Malgun Gothic"/>
                <w:sz w:val="20"/>
              </w:rPr>
              <w:t>][ i</w:t>
            </w:r>
            <w:r w:rsidRPr="00630A4D">
              <w:rPr>
                <w:rFonts w:eastAsia="Malgun Gothic"/>
                <w:sz w:val="20"/>
              </w:rPr>
              <w:t> ]</w:t>
            </w:r>
          </w:p>
        </w:tc>
        <w:tc>
          <w:tcPr>
            <w:tcW w:w="1157" w:type="dxa"/>
          </w:tcPr>
          <w:p w14:paraId="6E8F226A" w14:textId="77777777" w:rsidR="007D6D08" w:rsidRPr="00630A4D" w:rsidRDefault="007D6D08" w:rsidP="00A759DF">
            <w:pPr>
              <w:keepNext/>
              <w:keepLines/>
              <w:spacing w:before="20" w:after="40"/>
              <w:jc w:val="center"/>
              <w:rPr>
                <w:rFonts w:eastAsia="Malgun Gothic"/>
                <w:bCs/>
                <w:sz w:val="20"/>
              </w:rPr>
            </w:pPr>
            <w:r w:rsidRPr="00630A4D">
              <w:rPr>
                <w:rFonts w:eastAsia="Malgun Gothic"/>
                <w:bCs/>
                <w:sz w:val="20"/>
              </w:rPr>
              <w:t>b(8)</w:t>
            </w:r>
          </w:p>
        </w:tc>
      </w:tr>
      <w:tr w:rsidR="007D6D08" w:rsidRPr="006D5544" w14:paraId="6EA21EEC" w14:textId="77777777" w:rsidTr="00A759DF">
        <w:trPr>
          <w:cantSplit/>
        </w:trPr>
        <w:tc>
          <w:tcPr>
            <w:tcW w:w="7920" w:type="dxa"/>
          </w:tcPr>
          <w:p w14:paraId="14917C2E" w14:textId="77777777" w:rsidR="007D6D08" w:rsidRPr="00630A4D"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sz w:val="20"/>
              </w:rPr>
            </w:pPr>
            <w:r w:rsidRPr="00D75674">
              <w:rPr>
                <w:rFonts w:eastAsia="Malgun Gothic"/>
                <w:b/>
                <w:sz w:val="20"/>
              </w:rPr>
              <w:tab/>
            </w:r>
            <w:r w:rsidRPr="00D75674">
              <w:rPr>
                <w:rFonts w:eastAsia="Malgun Gothic"/>
                <w:b/>
                <w:sz w:val="20"/>
              </w:rPr>
              <w:tab/>
            </w:r>
            <w:r w:rsidRPr="00D75674">
              <w:rPr>
                <w:rFonts w:eastAsia="Malgun Gothic"/>
                <w:b/>
                <w:sz w:val="20"/>
              </w:rPr>
              <w:tab/>
            </w:r>
            <w:r w:rsidRPr="00D75674">
              <w:rPr>
                <w:rFonts w:eastAsia="Malgun Gothic"/>
                <w:b/>
                <w:sz w:val="20"/>
              </w:rPr>
              <w:tab/>
            </w:r>
            <w:r w:rsidRPr="00630A4D">
              <w:rPr>
                <w:rFonts w:eastAsia="Malgun Gothic"/>
                <w:sz w:val="20"/>
              </w:rPr>
              <w:t xml:space="preserve">else if( </w:t>
            </w:r>
            <w:r>
              <w:rPr>
                <w:rFonts w:eastAsia="Malgun Gothic"/>
                <w:sz w:val="20"/>
              </w:rPr>
              <w:t>mcts_</w:t>
            </w:r>
            <w:r w:rsidRPr="00630A4D">
              <w:rPr>
                <w:rFonts w:eastAsia="Malgun Gothic"/>
                <w:sz w:val="20"/>
              </w:rPr>
              <w:t>hash_type  = =  1 )</w:t>
            </w:r>
          </w:p>
        </w:tc>
        <w:tc>
          <w:tcPr>
            <w:tcW w:w="1157" w:type="dxa"/>
          </w:tcPr>
          <w:p w14:paraId="2C55B233" w14:textId="77777777" w:rsidR="007D6D08" w:rsidRPr="006D5544" w:rsidRDefault="007D6D08" w:rsidP="00A759DF">
            <w:pPr>
              <w:keepNext/>
              <w:keepLines/>
              <w:spacing w:before="20" w:after="40"/>
              <w:jc w:val="center"/>
              <w:rPr>
                <w:rFonts w:eastAsia="Malgun Gothic"/>
                <w:bCs/>
                <w:sz w:val="20"/>
              </w:rPr>
            </w:pPr>
          </w:p>
        </w:tc>
      </w:tr>
      <w:tr w:rsidR="007D6D08" w:rsidRPr="006D5544" w14:paraId="3CCBFBE3" w14:textId="77777777" w:rsidTr="00A759DF">
        <w:trPr>
          <w:cantSplit/>
        </w:trPr>
        <w:tc>
          <w:tcPr>
            <w:tcW w:w="7920" w:type="dxa"/>
          </w:tcPr>
          <w:p w14:paraId="5C89401D" w14:textId="77777777" w:rsidR="007D6D08" w:rsidRPr="00630A4D"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sz w:val="20"/>
              </w:rPr>
            </w:pPr>
            <w:r w:rsidRPr="00630A4D">
              <w:rPr>
                <w:rFonts w:eastAsia="Malgun Gothic"/>
                <w:sz w:val="20"/>
              </w:rPr>
              <w:tab/>
            </w:r>
            <w:r w:rsidRPr="00630A4D">
              <w:rPr>
                <w:rFonts w:eastAsia="Malgun Gothic"/>
                <w:sz w:val="20"/>
              </w:rPr>
              <w:tab/>
            </w:r>
            <w:r w:rsidRPr="00630A4D">
              <w:rPr>
                <w:rFonts w:eastAsia="Malgun Gothic"/>
                <w:sz w:val="20"/>
              </w:rPr>
              <w:tab/>
            </w:r>
            <w:r w:rsidRPr="00630A4D">
              <w:rPr>
                <w:rFonts w:eastAsia="Malgun Gothic"/>
                <w:sz w:val="20"/>
              </w:rPr>
              <w:tab/>
            </w:r>
            <w:r w:rsidRPr="00630A4D">
              <w:rPr>
                <w:rFonts w:eastAsia="Malgun Gothic"/>
                <w:sz w:val="20"/>
              </w:rPr>
              <w:tab/>
            </w:r>
            <w:r w:rsidRPr="00630A4D">
              <w:rPr>
                <w:rFonts w:eastAsia="Malgun Gothic"/>
                <w:b/>
                <w:sz w:val="20"/>
              </w:rPr>
              <w:t>mct</w:t>
            </w:r>
            <w:r>
              <w:rPr>
                <w:rFonts w:eastAsia="Malgun Gothic"/>
                <w:b/>
                <w:sz w:val="20"/>
              </w:rPr>
              <w:t>s</w:t>
            </w:r>
            <w:r w:rsidRPr="00630A4D">
              <w:rPr>
                <w:rFonts w:eastAsia="Malgun Gothic"/>
                <w:b/>
                <w:sz w:val="20"/>
              </w:rPr>
              <w:t>_crc</w:t>
            </w:r>
            <w:r w:rsidRPr="00DB0E37">
              <w:rPr>
                <w:rFonts w:eastAsia="Malgun Gothic"/>
                <w:sz w:val="20"/>
              </w:rPr>
              <w:t>[</w:t>
            </w:r>
            <w:r>
              <w:rPr>
                <w:rFonts w:eastAsia="Malgun Gothic"/>
                <w:sz w:val="20"/>
              </w:rPr>
              <w:t xml:space="preserve"> n </w:t>
            </w:r>
            <w:r w:rsidRPr="00DB0E37">
              <w:rPr>
                <w:rFonts w:eastAsia="Malgun Gothic"/>
                <w:sz w:val="20"/>
              </w:rPr>
              <w:t>]</w:t>
            </w:r>
            <w:r w:rsidRPr="00630A4D">
              <w:rPr>
                <w:rFonts w:eastAsia="Malgun Gothic"/>
                <w:sz w:val="20"/>
              </w:rPr>
              <w:t xml:space="preserve"> [ cIdx ]</w:t>
            </w:r>
          </w:p>
        </w:tc>
        <w:tc>
          <w:tcPr>
            <w:tcW w:w="1157" w:type="dxa"/>
          </w:tcPr>
          <w:p w14:paraId="186D8675" w14:textId="77777777" w:rsidR="007D6D08" w:rsidRPr="00630A4D" w:rsidRDefault="007D6D08" w:rsidP="00A759DF">
            <w:pPr>
              <w:keepNext/>
              <w:keepLines/>
              <w:spacing w:before="20" w:after="40"/>
              <w:jc w:val="center"/>
              <w:rPr>
                <w:rFonts w:eastAsia="Malgun Gothic"/>
                <w:bCs/>
                <w:sz w:val="20"/>
              </w:rPr>
            </w:pPr>
            <w:r w:rsidRPr="00630A4D">
              <w:rPr>
                <w:rFonts w:eastAsia="Malgun Gothic"/>
                <w:bCs/>
                <w:sz w:val="20"/>
              </w:rPr>
              <w:t>u(16)</w:t>
            </w:r>
          </w:p>
        </w:tc>
      </w:tr>
      <w:tr w:rsidR="007D6D08" w:rsidRPr="006D5544" w14:paraId="0714C5F8" w14:textId="77777777" w:rsidTr="00A759DF">
        <w:trPr>
          <w:cantSplit/>
        </w:trPr>
        <w:tc>
          <w:tcPr>
            <w:tcW w:w="7920" w:type="dxa"/>
          </w:tcPr>
          <w:p w14:paraId="788B14F2" w14:textId="77777777" w:rsidR="007D6D08" w:rsidRPr="00630A4D"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sz w:val="20"/>
              </w:rPr>
            </w:pPr>
            <w:r w:rsidRPr="00630A4D">
              <w:rPr>
                <w:rFonts w:eastAsia="Malgun Gothic"/>
                <w:sz w:val="20"/>
              </w:rPr>
              <w:tab/>
            </w:r>
            <w:r w:rsidRPr="00630A4D">
              <w:rPr>
                <w:rFonts w:eastAsia="Malgun Gothic"/>
                <w:sz w:val="20"/>
              </w:rPr>
              <w:tab/>
            </w:r>
            <w:r w:rsidRPr="00630A4D">
              <w:rPr>
                <w:rFonts w:eastAsia="Malgun Gothic"/>
                <w:sz w:val="20"/>
              </w:rPr>
              <w:tab/>
            </w:r>
            <w:r w:rsidRPr="00630A4D">
              <w:rPr>
                <w:rFonts w:eastAsia="Malgun Gothic"/>
                <w:sz w:val="20"/>
              </w:rPr>
              <w:tab/>
              <w:t xml:space="preserve">else if( </w:t>
            </w:r>
            <w:r>
              <w:rPr>
                <w:rFonts w:eastAsia="Malgun Gothic"/>
                <w:sz w:val="20"/>
              </w:rPr>
              <w:t>mcts_</w:t>
            </w:r>
            <w:r w:rsidRPr="00630A4D">
              <w:rPr>
                <w:rFonts w:eastAsia="Malgun Gothic"/>
                <w:sz w:val="20"/>
              </w:rPr>
              <w:t>hash_type  = =  2 )</w:t>
            </w:r>
          </w:p>
        </w:tc>
        <w:tc>
          <w:tcPr>
            <w:tcW w:w="1157" w:type="dxa"/>
          </w:tcPr>
          <w:p w14:paraId="0AAF6DD2" w14:textId="77777777" w:rsidR="007D6D08" w:rsidRPr="00630A4D" w:rsidRDefault="007D6D08" w:rsidP="00A759DF">
            <w:pPr>
              <w:keepNext/>
              <w:keepLines/>
              <w:spacing w:before="20" w:after="40"/>
              <w:jc w:val="center"/>
              <w:rPr>
                <w:rFonts w:eastAsia="Malgun Gothic"/>
                <w:bCs/>
                <w:sz w:val="20"/>
              </w:rPr>
            </w:pPr>
          </w:p>
        </w:tc>
      </w:tr>
      <w:tr w:rsidR="007D6D08" w:rsidRPr="006D5544" w14:paraId="459F36AC" w14:textId="77777777" w:rsidTr="00A759DF">
        <w:trPr>
          <w:cantSplit/>
        </w:trPr>
        <w:tc>
          <w:tcPr>
            <w:tcW w:w="7920" w:type="dxa"/>
          </w:tcPr>
          <w:p w14:paraId="42FB62CE" w14:textId="77777777" w:rsidR="007D6D08" w:rsidRPr="00630A4D"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sz w:val="20"/>
              </w:rPr>
            </w:pPr>
            <w:r w:rsidRPr="00630A4D">
              <w:rPr>
                <w:rFonts w:eastAsia="Malgun Gothic"/>
                <w:sz w:val="20"/>
              </w:rPr>
              <w:tab/>
            </w:r>
            <w:r w:rsidRPr="00630A4D">
              <w:rPr>
                <w:rFonts w:eastAsia="Malgun Gothic"/>
                <w:sz w:val="20"/>
              </w:rPr>
              <w:tab/>
            </w:r>
            <w:r w:rsidRPr="00630A4D">
              <w:rPr>
                <w:rFonts w:eastAsia="Malgun Gothic"/>
                <w:sz w:val="20"/>
              </w:rPr>
              <w:tab/>
            </w:r>
            <w:r w:rsidRPr="00630A4D">
              <w:rPr>
                <w:rFonts w:eastAsia="Malgun Gothic"/>
                <w:sz w:val="20"/>
              </w:rPr>
              <w:tab/>
            </w:r>
            <w:r w:rsidRPr="00630A4D">
              <w:rPr>
                <w:rFonts w:eastAsia="Malgun Gothic"/>
                <w:sz w:val="20"/>
              </w:rPr>
              <w:tab/>
            </w:r>
            <w:r w:rsidRPr="00630A4D">
              <w:rPr>
                <w:rFonts w:eastAsia="Malgun Gothic"/>
                <w:b/>
                <w:sz w:val="20"/>
              </w:rPr>
              <w:t>mct</w:t>
            </w:r>
            <w:r>
              <w:rPr>
                <w:rFonts w:eastAsia="Malgun Gothic"/>
                <w:b/>
                <w:sz w:val="20"/>
              </w:rPr>
              <w:t>s</w:t>
            </w:r>
            <w:r w:rsidRPr="00630A4D">
              <w:rPr>
                <w:rFonts w:eastAsia="Malgun Gothic"/>
                <w:b/>
                <w:sz w:val="20"/>
              </w:rPr>
              <w:t>_checksum</w:t>
            </w:r>
            <w:r w:rsidRPr="00DB0E37">
              <w:rPr>
                <w:rFonts w:eastAsia="Malgun Gothic"/>
                <w:sz w:val="20"/>
              </w:rPr>
              <w:t>[</w:t>
            </w:r>
            <w:r>
              <w:rPr>
                <w:rFonts w:eastAsia="Malgun Gothic"/>
                <w:sz w:val="20"/>
              </w:rPr>
              <w:t xml:space="preserve"> n </w:t>
            </w:r>
            <w:r w:rsidRPr="00DB0E37">
              <w:rPr>
                <w:rFonts w:eastAsia="Malgun Gothic"/>
                <w:sz w:val="20"/>
              </w:rPr>
              <w:t>]</w:t>
            </w:r>
            <w:r w:rsidRPr="00630A4D">
              <w:rPr>
                <w:rFonts w:eastAsia="Malgun Gothic"/>
                <w:sz w:val="20"/>
              </w:rPr>
              <w:t xml:space="preserve"> [ cIdx ]</w:t>
            </w:r>
          </w:p>
        </w:tc>
        <w:tc>
          <w:tcPr>
            <w:tcW w:w="1157" w:type="dxa"/>
          </w:tcPr>
          <w:p w14:paraId="410A5D04" w14:textId="77777777" w:rsidR="007D6D08" w:rsidRPr="00630A4D" w:rsidRDefault="007D6D08" w:rsidP="00A759DF">
            <w:pPr>
              <w:keepNext/>
              <w:keepLines/>
              <w:spacing w:before="20" w:after="40"/>
              <w:jc w:val="center"/>
              <w:rPr>
                <w:rFonts w:eastAsia="Malgun Gothic"/>
                <w:bCs/>
                <w:sz w:val="20"/>
              </w:rPr>
            </w:pPr>
            <w:r w:rsidRPr="00630A4D">
              <w:rPr>
                <w:rFonts w:eastAsia="Malgun Gothic"/>
                <w:bCs/>
                <w:sz w:val="20"/>
              </w:rPr>
              <w:t>u(32)</w:t>
            </w:r>
          </w:p>
        </w:tc>
      </w:tr>
      <w:tr w:rsidR="007D6D08" w:rsidRPr="006D5544" w14:paraId="57D981DB" w14:textId="77777777" w:rsidTr="00A759DF">
        <w:trPr>
          <w:cantSplit/>
        </w:trPr>
        <w:tc>
          <w:tcPr>
            <w:tcW w:w="7920" w:type="dxa"/>
          </w:tcPr>
          <w:p w14:paraId="0801449F" w14:textId="77777777" w:rsidR="007D6D08" w:rsidRPr="00630A4D"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sz w:val="20"/>
              </w:rPr>
            </w:pPr>
            <w:r w:rsidRPr="006D5544">
              <w:rPr>
                <w:rFonts w:eastAsia="Malgun Gothic"/>
                <w:bCs/>
                <w:sz w:val="20"/>
                <w:lang w:eastAsia="ja-JP"/>
              </w:rPr>
              <w:tab/>
            </w:r>
            <w:r w:rsidRPr="006D5544">
              <w:rPr>
                <w:rFonts w:eastAsia="Malgun Gothic"/>
                <w:bCs/>
                <w:sz w:val="20"/>
                <w:lang w:eastAsia="ja-JP"/>
              </w:rPr>
              <w:tab/>
            </w:r>
            <w:r w:rsidRPr="006D5544">
              <w:rPr>
                <w:rFonts w:eastAsia="Malgun Gothic"/>
                <w:bCs/>
                <w:sz w:val="20"/>
                <w:lang w:eastAsia="ja-JP"/>
              </w:rPr>
              <w:tab/>
            </w:r>
            <w:r>
              <w:rPr>
                <w:rFonts w:eastAsia="Malgun Gothic"/>
                <w:sz w:val="20"/>
              </w:rPr>
              <w:t>}</w:t>
            </w:r>
          </w:p>
        </w:tc>
        <w:tc>
          <w:tcPr>
            <w:tcW w:w="1157" w:type="dxa"/>
          </w:tcPr>
          <w:p w14:paraId="33B23CF6" w14:textId="77777777" w:rsidR="007D6D08" w:rsidRPr="00630A4D" w:rsidRDefault="007D6D08" w:rsidP="00A759DF">
            <w:pPr>
              <w:keepNext/>
              <w:keepLines/>
              <w:spacing w:before="20" w:after="40"/>
              <w:jc w:val="center"/>
              <w:rPr>
                <w:rFonts w:eastAsia="Malgun Gothic"/>
                <w:bCs/>
                <w:sz w:val="20"/>
              </w:rPr>
            </w:pPr>
          </w:p>
        </w:tc>
      </w:tr>
      <w:tr w:rsidR="007D6D08" w:rsidRPr="006D5544" w14:paraId="613F8FFC" w14:textId="77777777" w:rsidTr="00A759DF">
        <w:trPr>
          <w:cantSplit/>
        </w:trPr>
        <w:tc>
          <w:tcPr>
            <w:tcW w:w="7920" w:type="dxa"/>
          </w:tcPr>
          <w:p w14:paraId="4E579C41" w14:textId="77777777" w:rsidR="007D6D08" w:rsidRPr="006D5544" w:rsidRDefault="007D6D08" w:rsidP="0030555B">
            <w:pPr>
              <w:keepNext/>
              <w:keepLines/>
              <w:tabs>
                <w:tab w:val="clear" w:pos="360"/>
                <w:tab w:val="left" w:pos="426"/>
                <w:tab w:val="left" w:pos="567"/>
                <w:tab w:val="left" w:pos="864"/>
                <w:tab w:val="left" w:pos="1296"/>
                <w:tab w:val="left" w:pos="1512"/>
                <w:tab w:val="left" w:pos="1728"/>
                <w:tab w:val="left" w:pos="1944"/>
                <w:tab w:val="left" w:pos="2160"/>
              </w:tabs>
              <w:spacing w:before="20" w:after="40"/>
              <w:rPr>
                <w:rFonts w:eastAsia="Malgun Gothic"/>
                <w:b/>
                <w:bCs/>
                <w:sz w:val="20"/>
                <w:lang w:eastAsia="ja-JP"/>
              </w:rPr>
            </w:pPr>
            <w:r w:rsidRPr="006D5544">
              <w:rPr>
                <w:rFonts w:eastAsia="Malgun Gothic"/>
                <w:bCs/>
                <w:sz w:val="20"/>
                <w:lang w:eastAsia="ja-JP"/>
              </w:rPr>
              <w:tab/>
              <w:t>}</w:t>
            </w:r>
          </w:p>
        </w:tc>
        <w:tc>
          <w:tcPr>
            <w:tcW w:w="1157" w:type="dxa"/>
          </w:tcPr>
          <w:p w14:paraId="12124075" w14:textId="77777777" w:rsidR="007D6D08" w:rsidRPr="006D5544" w:rsidRDefault="007D6D08" w:rsidP="00A759DF">
            <w:pPr>
              <w:keepNext/>
              <w:keepLines/>
              <w:spacing w:before="20" w:after="40"/>
              <w:jc w:val="center"/>
              <w:rPr>
                <w:rFonts w:eastAsia="Malgun Gothic"/>
                <w:bCs/>
                <w:sz w:val="20"/>
              </w:rPr>
            </w:pPr>
          </w:p>
        </w:tc>
      </w:tr>
      <w:tr w:rsidR="007D6D08" w:rsidRPr="006D5544" w14:paraId="39BF65A4" w14:textId="77777777" w:rsidTr="00A759DF">
        <w:trPr>
          <w:cantSplit/>
        </w:trPr>
        <w:tc>
          <w:tcPr>
            <w:tcW w:w="7920" w:type="dxa"/>
          </w:tcPr>
          <w:p w14:paraId="5E839B53" w14:textId="77777777" w:rsidR="007D6D08" w:rsidRPr="006D5544" w:rsidRDefault="007D6D08" w:rsidP="0030555B">
            <w:pPr>
              <w:keepNext/>
              <w:keepLines/>
              <w:tabs>
                <w:tab w:val="clear" w:pos="360"/>
                <w:tab w:val="clear" w:pos="720"/>
                <w:tab w:val="left" w:pos="426"/>
                <w:tab w:val="left" w:pos="567"/>
                <w:tab w:val="left" w:pos="709"/>
                <w:tab w:val="left" w:pos="864"/>
                <w:tab w:val="left" w:pos="1296"/>
                <w:tab w:val="left" w:pos="1512"/>
                <w:tab w:val="left" w:pos="1728"/>
                <w:tab w:val="left" w:pos="1944"/>
                <w:tab w:val="left" w:pos="2160"/>
              </w:tabs>
              <w:spacing w:before="20" w:after="40"/>
              <w:rPr>
                <w:rFonts w:eastAsia="Malgun Gothic"/>
                <w:bCs/>
                <w:sz w:val="20"/>
                <w:lang w:eastAsia="ja-JP"/>
              </w:rPr>
            </w:pPr>
            <w:r w:rsidRPr="005F565C">
              <w:rPr>
                <w:rFonts w:eastAsia="Malgun Gothic"/>
                <w:bCs/>
                <w:sz w:val="20"/>
                <w:lang w:eastAsia="ja-JP"/>
              </w:rPr>
              <w:t>}</w:t>
            </w:r>
          </w:p>
        </w:tc>
        <w:tc>
          <w:tcPr>
            <w:tcW w:w="1157" w:type="dxa"/>
          </w:tcPr>
          <w:p w14:paraId="79EAA4C0" w14:textId="77777777" w:rsidR="007D6D08" w:rsidRPr="006D5544" w:rsidRDefault="007D6D08" w:rsidP="00A759DF">
            <w:pPr>
              <w:keepNext/>
              <w:keepLines/>
              <w:spacing w:before="20" w:after="40"/>
              <w:jc w:val="center"/>
              <w:rPr>
                <w:rFonts w:eastAsia="Malgun Gothic"/>
                <w:bCs/>
                <w:sz w:val="20"/>
              </w:rPr>
            </w:pPr>
          </w:p>
        </w:tc>
      </w:tr>
    </w:tbl>
    <w:p w14:paraId="7EAB2336" w14:textId="77777777" w:rsidR="007D6D08" w:rsidRPr="006D5544" w:rsidRDefault="007D6D08" w:rsidP="007D6D08"/>
    <w:p w14:paraId="0672B845" w14:textId="77777777" w:rsidR="007D6D08" w:rsidRPr="00B538CA" w:rsidRDefault="007D6D08">
      <w:pPr>
        <w:pStyle w:val="ListParagraph"/>
        <w:keepNext/>
        <w:tabs>
          <w:tab w:val="left" w:pos="794"/>
          <w:tab w:val="left" w:pos="1191"/>
          <w:tab w:val="left" w:pos="1588"/>
          <w:tab w:val="left" w:pos="1985"/>
        </w:tabs>
        <w:overflowPunct w:val="0"/>
        <w:autoSpaceDE w:val="0"/>
        <w:autoSpaceDN w:val="0"/>
        <w:adjustRightInd w:val="0"/>
        <w:spacing w:before="181"/>
        <w:ind w:left="0"/>
        <w:contextualSpacing w:val="0"/>
        <w:outlineLvl w:val="2"/>
        <w:rPr>
          <w:rFonts w:eastAsia="Malgun Gothic"/>
          <w:b/>
          <w:bCs/>
          <w:vanish/>
          <w:sz w:val="20"/>
          <w:szCs w:val="20"/>
          <w:lang w:val="en-CA"/>
        </w:rPr>
        <w:pPrChange w:id="70" w:author="MAZE Frederic" w:date="2017-03-28T17:54:00Z">
          <w:pPr>
            <w:pStyle w:val="ListParagraph"/>
            <w:keepNext/>
            <w:numPr>
              <w:ilvl w:val="1"/>
              <w:numId w:val="14"/>
            </w:numPr>
            <w:tabs>
              <w:tab w:val="left" w:pos="794"/>
              <w:tab w:val="num" w:pos="1020"/>
              <w:tab w:val="left" w:pos="1191"/>
              <w:tab w:val="left" w:pos="1588"/>
              <w:tab w:val="left" w:pos="1985"/>
            </w:tabs>
            <w:overflowPunct w:val="0"/>
            <w:autoSpaceDE w:val="0"/>
            <w:autoSpaceDN w:val="0"/>
            <w:adjustRightInd w:val="0"/>
            <w:spacing w:before="181"/>
            <w:ind w:left="1224" w:hanging="1224"/>
            <w:contextualSpacing w:val="0"/>
            <w:outlineLvl w:val="2"/>
          </w:pPr>
        </w:pPrChange>
      </w:pPr>
      <w:bookmarkStart w:id="71" w:name="_Toc317198931"/>
      <w:bookmarkStart w:id="72" w:name="_Toc452007449"/>
    </w:p>
    <w:p w14:paraId="4F658F77"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73" w:author="MAZE Frederic" w:date="2017-03-28T17:54:00Z"/>
          <w:rFonts w:eastAsia="Malgun Gothic"/>
          <w:b/>
          <w:bCs/>
          <w:vanish/>
          <w:sz w:val="20"/>
          <w:szCs w:val="20"/>
          <w:lang w:val="en-CA"/>
        </w:rPr>
      </w:pPr>
    </w:p>
    <w:p w14:paraId="063DB302"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74" w:author="MAZE Frederic" w:date="2017-03-28T17:54:00Z"/>
          <w:rFonts w:eastAsia="Malgun Gothic"/>
          <w:b/>
          <w:bCs/>
          <w:vanish/>
          <w:sz w:val="20"/>
          <w:szCs w:val="20"/>
          <w:lang w:val="en-CA"/>
        </w:rPr>
      </w:pPr>
    </w:p>
    <w:p w14:paraId="080900FD"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75" w:author="MAZE Frederic" w:date="2017-03-28T17:54:00Z"/>
          <w:rFonts w:eastAsia="Malgun Gothic"/>
          <w:b/>
          <w:bCs/>
          <w:vanish/>
          <w:sz w:val="20"/>
          <w:szCs w:val="20"/>
          <w:lang w:val="en-CA"/>
        </w:rPr>
      </w:pPr>
    </w:p>
    <w:p w14:paraId="5C77924C"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76" w:author="MAZE Frederic" w:date="2017-03-28T17:54:00Z"/>
          <w:rFonts w:eastAsia="Malgun Gothic"/>
          <w:b/>
          <w:bCs/>
          <w:vanish/>
          <w:sz w:val="20"/>
          <w:szCs w:val="20"/>
          <w:lang w:val="en-CA"/>
        </w:rPr>
      </w:pPr>
    </w:p>
    <w:p w14:paraId="723443C6"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77" w:author="MAZE Frederic" w:date="2017-03-28T17:54:00Z"/>
          <w:rFonts w:eastAsia="Malgun Gothic"/>
          <w:b/>
          <w:bCs/>
          <w:vanish/>
          <w:sz w:val="20"/>
          <w:szCs w:val="20"/>
          <w:lang w:val="en-CA"/>
        </w:rPr>
      </w:pPr>
    </w:p>
    <w:p w14:paraId="5A18FEC9"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78" w:author="MAZE Frederic" w:date="2017-03-28T17:54:00Z"/>
          <w:rFonts w:eastAsia="Malgun Gothic"/>
          <w:b/>
          <w:bCs/>
          <w:vanish/>
          <w:sz w:val="20"/>
          <w:szCs w:val="20"/>
          <w:lang w:val="en-CA"/>
        </w:rPr>
      </w:pPr>
    </w:p>
    <w:p w14:paraId="0BF3489A"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79" w:author="MAZE Frederic" w:date="2017-03-28T17:54:00Z"/>
          <w:rFonts w:eastAsia="Malgun Gothic"/>
          <w:b/>
          <w:bCs/>
          <w:vanish/>
          <w:sz w:val="20"/>
          <w:szCs w:val="20"/>
          <w:lang w:val="en-CA"/>
        </w:rPr>
      </w:pPr>
    </w:p>
    <w:p w14:paraId="0F34FEC9"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80" w:author="MAZE Frederic" w:date="2017-03-28T17:54:00Z"/>
          <w:rFonts w:eastAsia="Malgun Gothic"/>
          <w:b/>
          <w:bCs/>
          <w:vanish/>
          <w:sz w:val="20"/>
          <w:szCs w:val="20"/>
          <w:lang w:val="en-CA"/>
        </w:rPr>
      </w:pPr>
    </w:p>
    <w:p w14:paraId="7F1F1964"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81" w:author="MAZE Frederic" w:date="2017-03-28T17:54:00Z"/>
          <w:rFonts w:eastAsia="Malgun Gothic"/>
          <w:b/>
          <w:bCs/>
          <w:vanish/>
          <w:sz w:val="20"/>
          <w:szCs w:val="20"/>
          <w:lang w:val="en-CA"/>
        </w:rPr>
      </w:pPr>
    </w:p>
    <w:p w14:paraId="671E1041"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82" w:author="MAZE Frederic" w:date="2017-03-28T17:54:00Z"/>
          <w:rFonts w:eastAsia="Malgun Gothic"/>
          <w:b/>
          <w:bCs/>
          <w:vanish/>
          <w:sz w:val="20"/>
          <w:szCs w:val="20"/>
          <w:lang w:val="en-CA"/>
        </w:rPr>
      </w:pPr>
    </w:p>
    <w:p w14:paraId="0762826E"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83" w:author="MAZE Frederic" w:date="2017-03-28T17:54:00Z"/>
          <w:rFonts w:eastAsia="Malgun Gothic"/>
          <w:b/>
          <w:bCs/>
          <w:vanish/>
          <w:sz w:val="20"/>
          <w:szCs w:val="20"/>
          <w:lang w:val="en-CA"/>
        </w:rPr>
      </w:pPr>
    </w:p>
    <w:p w14:paraId="69327041"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84" w:author="MAZE Frederic" w:date="2017-03-28T17:54:00Z"/>
          <w:rFonts w:eastAsia="Malgun Gothic"/>
          <w:b/>
          <w:bCs/>
          <w:vanish/>
          <w:sz w:val="20"/>
          <w:szCs w:val="20"/>
          <w:lang w:val="en-CA"/>
        </w:rPr>
      </w:pPr>
    </w:p>
    <w:p w14:paraId="4F095397"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85" w:author="MAZE Frederic" w:date="2017-03-28T17:54:00Z"/>
          <w:rFonts w:eastAsia="Malgun Gothic"/>
          <w:b/>
          <w:bCs/>
          <w:vanish/>
          <w:sz w:val="20"/>
          <w:szCs w:val="20"/>
          <w:lang w:val="en-CA"/>
        </w:rPr>
      </w:pPr>
    </w:p>
    <w:p w14:paraId="33D8A9DD"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86" w:author="MAZE Frederic" w:date="2017-03-28T17:54:00Z"/>
          <w:rFonts w:eastAsia="Malgun Gothic"/>
          <w:b/>
          <w:bCs/>
          <w:vanish/>
          <w:sz w:val="20"/>
          <w:szCs w:val="20"/>
          <w:lang w:val="en-CA"/>
        </w:rPr>
      </w:pPr>
    </w:p>
    <w:p w14:paraId="19F94D3E"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87" w:author="MAZE Frederic" w:date="2017-03-28T17:54:00Z"/>
          <w:rFonts w:eastAsia="Malgun Gothic"/>
          <w:b/>
          <w:bCs/>
          <w:vanish/>
          <w:sz w:val="20"/>
          <w:szCs w:val="20"/>
          <w:lang w:val="en-CA"/>
        </w:rPr>
      </w:pPr>
    </w:p>
    <w:p w14:paraId="0C1501B8"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88" w:author="MAZE Frederic" w:date="2017-03-28T17:54:00Z"/>
          <w:rFonts w:eastAsia="Malgun Gothic"/>
          <w:b/>
          <w:bCs/>
          <w:vanish/>
          <w:sz w:val="20"/>
          <w:szCs w:val="20"/>
          <w:lang w:val="en-CA"/>
        </w:rPr>
      </w:pPr>
    </w:p>
    <w:p w14:paraId="1CEF9A2E"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89" w:author="MAZE Frederic" w:date="2017-03-28T17:54:00Z"/>
          <w:rFonts w:eastAsia="Malgun Gothic"/>
          <w:b/>
          <w:bCs/>
          <w:vanish/>
          <w:sz w:val="20"/>
          <w:szCs w:val="20"/>
          <w:lang w:val="en-CA"/>
        </w:rPr>
      </w:pPr>
    </w:p>
    <w:p w14:paraId="2EFAA23D"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90" w:author="MAZE Frederic" w:date="2017-03-28T17:54:00Z"/>
          <w:rFonts w:eastAsia="Malgun Gothic"/>
          <w:b/>
          <w:bCs/>
          <w:vanish/>
          <w:sz w:val="20"/>
          <w:szCs w:val="20"/>
          <w:lang w:val="en-CA"/>
        </w:rPr>
      </w:pPr>
    </w:p>
    <w:p w14:paraId="602EDB98"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91" w:author="MAZE Frederic" w:date="2017-03-28T17:54:00Z"/>
          <w:rFonts w:eastAsia="Malgun Gothic"/>
          <w:b/>
          <w:bCs/>
          <w:vanish/>
          <w:sz w:val="20"/>
          <w:szCs w:val="20"/>
          <w:lang w:val="en-CA"/>
        </w:rPr>
      </w:pPr>
    </w:p>
    <w:p w14:paraId="00AB4378"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92" w:author="MAZE Frederic" w:date="2017-03-28T17:54:00Z"/>
          <w:rFonts w:eastAsia="Malgun Gothic"/>
          <w:b/>
          <w:bCs/>
          <w:vanish/>
          <w:sz w:val="20"/>
          <w:szCs w:val="20"/>
          <w:lang w:val="en-CA"/>
        </w:rPr>
      </w:pPr>
    </w:p>
    <w:p w14:paraId="4547FFA0"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93" w:author="MAZE Frederic" w:date="2017-03-28T17:54:00Z"/>
          <w:rFonts w:eastAsia="Malgun Gothic"/>
          <w:b/>
          <w:bCs/>
          <w:vanish/>
          <w:sz w:val="20"/>
          <w:szCs w:val="20"/>
          <w:lang w:val="en-CA"/>
        </w:rPr>
      </w:pPr>
    </w:p>
    <w:p w14:paraId="76267D55"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94" w:author="MAZE Frederic" w:date="2017-03-28T17:54:00Z"/>
          <w:rFonts w:eastAsia="Malgun Gothic"/>
          <w:b/>
          <w:bCs/>
          <w:vanish/>
          <w:sz w:val="20"/>
          <w:szCs w:val="20"/>
          <w:lang w:val="en-CA"/>
        </w:rPr>
      </w:pPr>
    </w:p>
    <w:p w14:paraId="3DA313E0"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95" w:author="MAZE Frederic" w:date="2017-03-28T17:54:00Z"/>
          <w:rFonts w:eastAsia="Malgun Gothic"/>
          <w:b/>
          <w:bCs/>
          <w:vanish/>
          <w:sz w:val="20"/>
          <w:szCs w:val="20"/>
          <w:lang w:val="en-CA"/>
        </w:rPr>
      </w:pPr>
    </w:p>
    <w:p w14:paraId="343E44BA"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96" w:author="MAZE Frederic" w:date="2017-03-28T17:54:00Z"/>
          <w:rFonts w:eastAsia="Malgun Gothic"/>
          <w:b/>
          <w:bCs/>
          <w:vanish/>
          <w:sz w:val="20"/>
          <w:szCs w:val="20"/>
          <w:lang w:val="en-CA"/>
        </w:rPr>
      </w:pPr>
    </w:p>
    <w:p w14:paraId="53DF70EE"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97" w:author="MAZE Frederic" w:date="2017-03-28T17:54:00Z"/>
          <w:rFonts w:eastAsia="Malgun Gothic"/>
          <w:b/>
          <w:bCs/>
          <w:vanish/>
          <w:sz w:val="20"/>
          <w:szCs w:val="20"/>
          <w:lang w:val="en-CA"/>
        </w:rPr>
      </w:pPr>
    </w:p>
    <w:p w14:paraId="3DFC40BD"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98" w:author="MAZE Frederic" w:date="2017-03-28T17:54:00Z"/>
          <w:rFonts w:eastAsia="Malgun Gothic"/>
          <w:b/>
          <w:bCs/>
          <w:vanish/>
          <w:sz w:val="20"/>
          <w:szCs w:val="20"/>
          <w:lang w:val="en-CA"/>
        </w:rPr>
      </w:pPr>
    </w:p>
    <w:p w14:paraId="114C6A2E"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99" w:author="MAZE Frederic" w:date="2017-03-28T17:54:00Z"/>
          <w:rFonts w:eastAsia="Malgun Gothic"/>
          <w:b/>
          <w:bCs/>
          <w:vanish/>
          <w:sz w:val="20"/>
          <w:szCs w:val="20"/>
          <w:lang w:val="en-CA"/>
        </w:rPr>
      </w:pPr>
    </w:p>
    <w:p w14:paraId="3B92202E"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00" w:author="MAZE Frederic" w:date="2017-03-28T17:54:00Z"/>
          <w:rFonts w:eastAsia="Malgun Gothic"/>
          <w:b/>
          <w:bCs/>
          <w:vanish/>
          <w:sz w:val="20"/>
          <w:szCs w:val="20"/>
          <w:lang w:val="en-CA"/>
        </w:rPr>
      </w:pPr>
    </w:p>
    <w:p w14:paraId="6FE96AC3"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01" w:author="MAZE Frederic" w:date="2017-03-28T17:54:00Z"/>
          <w:rFonts w:eastAsia="Malgun Gothic"/>
          <w:b/>
          <w:bCs/>
          <w:vanish/>
          <w:sz w:val="20"/>
          <w:szCs w:val="20"/>
          <w:lang w:val="en-CA"/>
        </w:rPr>
      </w:pPr>
    </w:p>
    <w:p w14:paraId="68B1A3D0"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02" w:author="MAZE Frederic" w:date="2017-03-28T17:54:00Z"/>
          <w:rFonts w:eastAsia="Malgun Gothic"/>
          <w:b/>
          <w:bCs/>
          <w:vanish/>
          <w:sz w:val="20"/>
          <w:szCs w:val="20"/>
          <w:lang w:val="en-CA"/>
        </w:rPr>
      </w:pPr>
    </w:p>
    <w:p w14:paraId="01E64ED7"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03" w:author="MAZE Frederic" w:date="2017-03-28T17:54:00Z"/>
          <w:rFonts w:eastAsia="Malgun Gothic"/>
          <w:b/>
          <w:bCs/>
          <w:vanish/>
          <w:sz w:val="20"/>
          <w:szCs w:val="20"/>
          <w:lang w:val="en-CA"/>
        </w:rPr>
      </w:pPr>
    </w:p>
    <w:p w14:paraId="7B6B2D46"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04" w:author="MAZE Frederic" w:date="2017-03-28T17:54:00Z"/>
          <w:rFonts w:eastAsia="Malgun Gothic"/>
          <w:b/>
          <w:bCs/>
          <w:vanish/>
          <w:sz w:val="20"/>
          <w:szCs w:val="20"/>
          <w:lang w:val="en-CA"/>
        </w:rPr>
      </w:pPr>
    </w:p>
    <w:p w14:paraId="59B4C5D9"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05" w:author="MAZE Frederic" w:date="2017-03-28T17:54:00Z"/>
          <w:rFonts w:eastAsia="Malgun Gothic"/>
          <w:b/>
          <w:bCs/>
          <w:vanish/>
          <w:sz w:val="20"/>
          <w:szCs w:val="20"/>
          <w:lang w:val="en-CA"/>
        </w:rPr>
      </w:pPr>
    </w:p>
    <w:p w14:paraId="07170A80"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06" w:author="MAZE Frederic" w:date="2017-03-28T17:54:00Z"/>
          <w:rFonts w:eastAsia="Malgun Gothic"/>
          <w:b/>
          <w:bCs/>
          <w:vanish/>
          <w:sz w:val="20"/>
          <w:szCs w:val="20"/>
          <w:lang w:val="en-CA"/>
        </w:rPr>
      </w:pPr>
    </w:p>
    <w:p w14:paraId="19FA7CDC"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07" w:author="MAZE Frederic" w:date="2017-03-28T17:54:00Z"/>
          <w:rFonts w:eastAsia="Malgun Gothic"/>
          <w:b/>
          <w:bCs/>
          <w:vanish/>
          <w:sz w:val="20"/>
          <w:szCs w:val="20"/>
          <w:lang w:val="en-CA"/>
        </w:rPr>
      </w:pPr>
    </w:p>
    <w:p w14:paraId="3994CBC7"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08" w:author="MAZE Frederic" w:date="2017-03-28T17:54:00Z"/>
          <w:rFonts w:eastAsia="Malgun Gothic"/>
          <w:b/>
          <w:bCs/>
          <w:vanish/>
          <w:sz w:val="20"/>
          <w:szCs w:val="20"/>
          <w:lang w:val="en-CA"/>
        </w:rPr>
      </w:pPr>
    </w:p>
    <w:p w14:paraId="1C5A728D"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09" w:author="MAZE Frederic" w:date="2017-03-28T17:54:00Z"/>
          <w:rFonts w:eastAsia="Malgun Gothic"/>
          <w:b/>
          <w:bCs/>
          <w:vanish/>
          <w:sz w:val="20"/>
          <w:szCs w:val="20"/>
          <w:lang w:val="en-CA"/>
        </w:rPr>
      </w:pPr>
    </w:p>
    <w:p w14:paraId="54E95C38"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10" w:author="MAZE Frederic" w:date="2017-03-28T17:54:00Z"/>
          <w:rFonts w:eastAsia="Malgun Gothic"/>
          <w:b/>
          <w:bCs/>
          <w:vanish/>
          <w:sz w:val="20"/>
          <w:szCs w:val="20"/>
          <w:lang w:val="en-CA"/>
        </w:rPr>
      </w:pPr>
    </w:p>
    <w:p w14:paraId="1783B7BF"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11" w:author="MAZE Frederic" w:date="2017-03-28T17:54:00Z"/>
          <w:rFonts w:eastAsia="Malgun Gothic"/>
          <w:b/>
          <w:bCs/>
          <w:vanish/>
          <w:sz w:val="20"/>
          <w:szCs w:val="20"/>
          <w:lang w:val="en-CA"/>
        </w:rPr>
      </w:pPr>
    </w:p>
    <w:p w14:paraId="332CE757"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12" w:author="MAZE Frederic" w:date="2017-03-28T17:54:00Z"/>
          <w:rFonts w:eastAsia="Malgun Gothic"/>
          <w:b/>
          <w:bCs/>
          <w:vanish/>
          <w:sz w:val="20"/>
          <w:szCs w:val="20"/>
          <w:lang w:val="en-CA"/>
        </w:rPr>
      </w:pPr>
    </w:p>
    <w:p w14:paraId="5CB3BCFC"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13" w:author="MAZE Frederic" w:date="2017-03-28T17:54:00Z"/>
          <w:rFonts w:eastAsia="Malgun Gothic"/>
          <w:b/>
          <w:bCs/>
          <w:vanish/>
          <w:sz w:val="20"/>
          <w:szCs w:val="20"/>
          <w:lang w:val="en-CA"/>
        </w:rPr>
      </w:pPr>
    </w:p>
    <w:p w14:paraId="7665FB37"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14" w:author="MAZE Frederic" w:date="2017-03-28T17:54:00Z"/>
          <w:rFonts w:eastAsia="Malgun Gothic"/>
          <w:b/>
          <w:bCs/>
          <w:vanish/>
          <w:sz w:val="20"/>
          <w:szCs w:val="20"/>
          <w:lang w:val="en-CA"/>
        </w:rPr>
      </w:pPr>
    </w:p>
    <w:p w14:paraId="41636DDB"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15" w:author="MAZE Frederic" w:date="2017-03-28T17:54:00Z"/>
          <w:rFonts w:eastAsia="Malgun Gothic"/>
          <w:b/>
          <w:bCs/>
          <w:vanish/>
          <w:sz w:val="20"/>
          <w:szCs w:val="20"/>
          <w:lang w:val="en-CA"/>
        </w:rPr>
      </w:pPr>
    </w:p>
    <w:p w14:paraId="1E7A5496" w14:textId="77777777" w:rsidR="007D6D08" w:rsidRPr="00B538CA" w:rsidRDefault="007D6D08" w:rsidP="007D6D08">
      <w:pPr>
        <w:pStyle w:val="ListParagraph"/>
        <w:keepNext/>
        <w:numPr>
          <w:ilvl w:val="2"/>
          <w:numId w:val="14"/>
        </w:numPr>
        <w:tabs>
          <w:tab w:val="left" w:pos="794"/>
          <w:tab w:val="left" w:pos="1191"/>
          <w:tab w:val="left" w:pos="1588"/>
          <w:tab w:val="left" w:pos="1985"/>
        </w:tabs>
        <w:overflowPunct w:val="0"/>
        <w:autoSpaceDE w:val="0"/>
        <w:autoSpaceDN w:val="0"/>
        <w:adjustRightInd w:val="0"/>
        <w:spacing w:before="181"/>
        <w:contextualSpacing w:val="0"/>
        <w:outlineLvl w:val="2"/>
        <w:rPr>
          <w:del w:id="116" w:author="MAZE Frederic" w:date="2017-03-28T17:54:00Z"/>
          <w:rFonts w:eastAsia="Malgun Gothic"/>
          <w:b/>
          <w:bCs/>
          <w:vanish/>
          <w:sz w:val="20"/>
          <w:szCs w:val="20"/>
          <w:lang w:val="en-CA"/>
        </w:rPr>
      </w:pPr>
    </w:p>
    <w:p w14:paraId="7A13E709" w14:textId="77777777" w:rsidR="007D6D08" w:rsidRPr="00EC211D" w:rsidRDefault="00216EB6">
      <w:pPr>
        <w:pStyle w:val="Annex3"/>
        <w:tabs>
          <w:tab w:val="clear" w:pos="720"/>
          <w:tab w:val="clear" w:pos="1440"/>
          <w:tab w:val="clear" w:pos="2160"/>
        </w:tabs>
        <w:ind w:left="0" w:firstLine="0"/>
        <w:textAlignment w:val="auto"/>
        <w:pPrChange w:id="117" w:author="MAZE Frederic" w:date="2017-03-28T17:54:00Z">
          <w:pPr>
            <w:pStyle w:val="Annex3"/>
            <w:numPr>
              <w:ilvl w:val="2"/>
              <w:numId w:val="14"/>
            </w:numPr>
            <w:tabs>
              <w:tab w:val="clear" w:pos="1440"/>
              <w:tab w:val="clear" w:pos="2160"/>
            </w:tabs>
            <w:textAlignment w:val="auto"/>
          </w:pPr>
        </w:pPrChange>
      </w:pPr>
      <w:ins w:id="118" w:author="MAZE Frederic" w:date="2017-03-28T17:54:00Z">
        <w:r>
          <w:t xml:space="preserve">D.3.45 </w:t>
        </w:r>
      </w:ins>
      <w:r w:rsidR="007D6D08" w:rsidRPr="00EC211D">
        <w:t>Decoded</w:t>
      </w:r>
      <w:r w:rsidR="007D6D08">
        <w:t xml:space="preserve"> motion-constrained</w:t>
      </w:r>
      <w:r w:rsidR="007D6D08" w:rsidRPr="00EC211D">
        <w:t xml:space="preserve"> </w:t>
      </w:r>
      <w:r w:rsidR="007D6D08">
        <w:t>tile</w:t>
      </w:r>
      <w:r w:rsidR="007D6D08" w:rsidRPr="00EC211D">
        <w:t xml:space="preserve"> </w:t>
      </w:r>
      <w:r w:rsidR="007D6D08">
        <w:t xml:space="preserve">set </w:t>
      </w:r>
      <w:r w:rsidR="007D6D08" w:rsidRPr="00EC211D">
        <w:t>hash SEI message semantics</w:t>
      </w:r>
      <w:bookmarkEnd w:id="71"/>
      <w:bookmarkEnd w:id="72"/>
    </w:p>
    <w:p w14:paraId="68933868" w14:textId="77777777" w:rsidR="007D6D08" w:rsidRDefault="007D6D08" w:rsidP="007D6D08">
      <w:pPr>
        <w:tabs>
          <w:tab w:val="left" w:pos="794"/>
          <w:tab w:val="left" w:pos="1191"/>
          <w:tab w:val="left" w:pos="1588"/>
          <w:tab w:val="left" w:pos="1985"/>
        </w:tabs>
        <w:rPr>
          <w:rFonts w:eastAsia="Malgun Gothic"/>
          <w:sz w:val="20"/>
          <w:lang w:val="en-CA"/>
        </w:rPr>
      </w:pPr>
      <w:r w:rsidRPr="00EC211D">
        <w:rPr>
          <w:rFonts w:eastAsia="Malgun Gothic"/>
          <w:sz w:val="20"/>
          <w:lang w:val="en-CA"/>
        </w:rPr>
        <w:t>This message provides hash</w:t>
      </w:r>
      <w:r>
        <w:rPr>
          <w:rFonts w:eastAsia="Malgun Gothic"/>
          <w:sz w:val="20"/>
          <w:lang w:val="en-CA"/>
        </w:rPr>
        <w:t>es</w:t>
      </w:r>
      <w:r w:rsidRPr="00EC211D">
        <w:rPr>
          <w:rFonts w:eastAsia="Malgun Gothic"/>
          <w:sz w:val="20"/>
          <w:lang w:val="en-CA"/>
        </w:rPr>
        <w:t xml:space="preserve"> </w:t>
      </w:r>
      <w:r>
        <w:rPr>
          <w:rFonts w:eastAsia="Malgun Gothic"/>
          <w:sz w:val="20"/>
          <w:lang w:val="en-CA"/>
        </w:rPr>
        <w:t>for</w:t>
      </w:r>
      <w:r w:rsidRPr="00EC211D">
        <w:rPr>
          <w:rFonts w:eastAsia="Malgun Gothic"/>
          <w:sz w:val="20"/>
          <w:lang w:val="en-CA"/>
        </w:rPr>
        <w:t xml:space="preserve"> </w:t>
      </w:r>
      <w:r>
        <w:rPr>
          <w:rFonts w:eastAsia="Malgun Gothic"/>
          <w:sz w:val="20"/>
          <w:lang w:val="en-CA"/>
        </w:rPr>
        <w:t>one ore more motion-constrained tile set</w:t>
      </w:r>
      <w:r w:rsidRPr="00EC211D">
        <w:rPr>
          <w:rFonts w:eastAsia="Malgun Gothic"/>
          <w:sz w:val="20"/>
          <w:lang w:val="en-CA"/>
        </w:rPr>
        <w:t>.</w:t>
      </w:r>
    </w:p>
    <w:p w14:paraId="72E7DC99" w14:textId="77777777" w:rsidR="007D6D08" w:rsidRPr="002A7A20" w:rsidRDefault="007D6D08" w:rsidP="007D6D08">
      <w:pPr>
        <w:spacing w:before="60"/>
        <w:ind w:left="288"/>
        <w:rPr>
          <w:rFonts w:eastAsia="Malgun Gothic"/>
          <w:sz w:val="18"/>
          <w:szCs w:val="18"/>
          <w:lang w:val="en-CA"/>
        </w:rPr>
      </w:pPr>
      <w:r w:rsidRPr="00EC211D">
        <w:rPr>
          <w:rFonts w:eastAsia="Malgun Gothic"/>
          <w:sz w:val="18"/>
          <w:szCs w:val="18"/>
          <w:lang w:val="en-CA"/>
        </w:rPr>
        <w:t>NOTE </w:t>
      </w:r>
      <w:r w:rsidRPr="00EC211D">
        <w:rPr>
          <w:rFonts w:eastAsia="Malgun Gothic"/>
          <w:sz w:val="18"/>
          <w:szCs w:val="18"/>
          <w:lang w:val="en-CA"/>
        </w:rPr>
        <w:fldChar w:fldCharType="begin"/>
      </w:r>
      <w:r w:rsidRPr="00EC211D">
        <w:rPr>
          <w:rFonts w:eastAsia="Malgun Gothic"/>
          <w:sz w:val="18"/>
          <w:szCs w:val="18"/>
          <w:lang w:val="en-CA"/>
        </w:rPr>
        <w:instrText xml:space="preserve"> SEQ NoteCounter \* MERGEFORMAT \r 1 </w:instrText>
      </w:r>
      <w:r w:rsidRPr="00EC211D">
        <w:rPr>
          <w:rFonts w:eastAsia="Malgun Gothic"/>
          <w:sz w:val="18"/>
          <w:szCs w:val="18"/>
          <w:lang w:val="en-CA"/>
        </w:rPr>
        <w:fldChar w:fldCharType="separate"/>
      </w:r>
      <w:r w:rsidRPr="00EC211D">
        <w:rPr>
          <w:rFonts w:eastAsia="Malgun Gothic"/>
          <w:noProof/>
          <w:sz w:val="18"/>
          <w:szCs w:val="18"/>
          <w:lang w:val="en-CA"/>
        </w:rPr>
        <w:t>1</w:t>
      </w:r>
      <w:r w:rsidRPr="00EC211D">
        <w:rPr>
          <w:rFonts w:eastAsia="Malgun Gothic"/>
          <w:sz w:val="18"/>
          <w:szCs w:val="18"/>
          <w:lang w:val="en-CA"/>
        </w:rPr>
        <w:fldChar w:fldCharType="end"/>
      </w:r>
      <w:r w:rsidRPr="00EC211D">
        <w:rPr>
          <w:rFonts w:eastAsia="Malgun Gothic"/>
          <w:sz w:val="18"/>
          <w:szCs w:val="18"/>
          <w:lang w:val="en-CA"/>
        </w:rPr>
        <w:t xml:space="preserve"> – The decoded </w:t>
      </w:r>
      <w:r w:rsidRPr="00B16DE1">
        <w:rPr>
          <w:rFonts w:eastAsia="Malgun Gothic"/>
          <w:sz w:val="18"/>
          <w:szCs w:val="18"/>
          <w:lang w:val="en-CA"/>
        </w:rPr>
        <w:t xml:space="preserve">motion-constrained tile set hash </w:t>
      </w:r>
      <w:r w:rsidRPr="00EC211D">
        <w:rPr>
          <w:rFonts w:eastAsia="Malgun Gothic"/>
          <w:sz w:val="18"/>
          <w:szCs w:val="18"/>
          <w:lang w:val="en-CA"/>
        </w:rPr>
        <w:t>SEI message is a suffix SEI message and cannot be contained in a scalable nesting SEI message.</w:t>
      </w:r>
    </w:p>
    <w:p w14:paraId="4406CC39" w14:textId="77777777" w:rsidR="007D6D08" w:rsidRPr="000C44C9" w:rsidRDefault="007D6D08" w:rsidP="007D6D08">
      <w:pPr>
        <w:rPr>
          <w:sz w:val="20"/>
        </w:rPr>
      </w:pPr>
      <w:r w:rsidRPr="000C44C9">
        <w:rPr>
          <w:sz w:val="20"/>
        </w:rPr>
        <w:t xml:space="preserve">Let a set of pictures associatedPicSet be the </w:t>
      </w:r>
      <w:r>
        <w:rPr>
          <w:sz w:val="20"/>
        </w:rPr>
        <w:t xml:space="preserve">pictures </w:t>
      </w:r>
      <w:r w:rsidRPr="000C44C9">
        <w:rPr>
          <w:sz w:val="20"/>
        </w:rPr>
        <w:t xml:space="preserve">from the access unit containing the </w:t>
      </w:r>
      <w:r>
        <w:rPr>
          <w:sz w:val="20"/>
        </w:rPr>
        <w:t xml:space="preserve">decoded </w:t>
      </w:r>
      <w:r w:rsidRPr="000C44C9">
        <w:rPr>
          <w:sz w:val="20"/>
        </w:rPr>
        <w:t xml:space="preserve">motion-constrained </w:t>
      </w:r>
      <w:r>
        <w:rPr>
          <w:sz w:val="20"/>
        </w:rPr>
        <w:t>tile set hash</w:t>
      </w:r>
      <w:r w:rsidRPr="000C44C9">
        <w:rPr>
          <w:sz w:val="20"/>
        </w:rPr>
        <w:t xml:space="preserve"> SEI message, inclusive, up to but not including the first of any of the following in decoding order:</w:t>
      </w:r>
    </w:p>
    <w:p w14:paraId="53D57D40" w14:textId="77777777" w:rsidR="007D6D08" w:rsidRPr="000C44C9" w:rsidRDefault="007D6D08" w:rsidP="007D6D08">
      <w:pPr>
        <w:rPr>
          <w:sz w:val="20"/>
        </w:rPr>
      </w:pPr>
      <w:r w:rsidRPr="000C44C9">
        <w:rPr>
          <w:sz w:val="20"/>
        </w:rPr>
        <w:t>–</w:t>
      </w:r>
      <w:r w:rsidRPr="000C44C9">
        <w:rPr>
          <w:sz w:val="20"/>
        </w:rPr>
        <w:tab/>
        <w:t xml:space="preserve">The next access unit, in decoding order, that contains a </w:t>
      </w:r>
      <w:r>
        <w:rPr>
          <w:sz w:val="20"/>
        </w:rPr>
        <w:t>decoded</w:t>
      </w:r>
      <w:r w:rsidRPr="000C44C9">
        <w:rPr>
          <w:sz w:val="20"/>
        </w:rPr>
        <w:t xml:space="preserve"> motion-constrained tile set</w:t>
      </w:r>
      <w:r>
        <w:rPr>
          <w:sz w:val="20"/>
        </w:rPr>
        <w:t xml:space="preserve"> hash</w:t>
      </w:r>
      <w:r w:rsidRPr="000C44C9">
        <w:rPr>
          <w:sz w:val="20"/>
        </w:rPr>
        <w:t xml:space="preserve"> SEI message </w:t>
      </w:r>
    </w:p>
    <w:p w14:paraId="4032D239" w14:textId="77777777" w:rsidR="007D6D08" w:rsidRPr="000C44C9" w:rsidRDefault="007D6D08" w:rsidP="007D6D08">
      <w:pPr>
        <w:rPr>
          <w:sz w:val="20"/>
        </w:rPr>
      </w:pPr>
      <w:r w:rsidRPr="000C44C9">
        <w:rPr>
          <w:sz w:val="20"/>
        </w:rPr>
        <w:t>–</w:t>
      </w:r>
      <w:r w:rsidRPr="000C44C9">
        <w:rPr>
          <w:sz w:val="20"/>
        </w:rPr>
        <w:tab/>
        <w:t>The next IRAP picture with NoRaslOutputFlag equal to 1, in decoding order.</w:t>
      </w:r>
    </w:p>
    <w:p w14:paraId="78B7A39A" w14:textId="77777777" w:rsidR="007D6D08" w:rsidRPr="000C44C9" w:rsidRDefault="007D6D08" w:rsidP="007D6D08">
      <w:pPr>
        <w:rPr>
          <w:sz w:val="20"/>
        </w:rPr>
      </w:pPr>
      <w:r w:rsidRPr="000C44C9">
        <w:rPr>
          <w:sz w:val="20"/>
        </w:rPr>
        <w:t>–</w:t>
      </w:r>
      <w:r w:rsidRPr="000C44C9">
        <w:rPr>
          <w:sz w:val="20"/>
        </w:rPr>
        <w:tab/>
        <w:t>The next IRAP access unit, in decoding order, with NoClrasOutputFlag equal to 1.</w:t>
      </w:r>
    </w:p>
    <w:p w14:paraId="380C556A" w14:textId="77777777" w:rsidR="007D6D08" w:rsidRPr="00A46FD5" w:rsidRDefault="007D6D08" w:rsidP="007D6D08">
      <w:pPr>
        <w:rPr>
          <w:sz w:val="20"/>
        </w:rPr>
      </w:pPr>
      <w:r w:rsidRPr="000C44C9">
        <w:rPr>
          <w:sz w:val="20"/>
        </w:rPr>
        <w:lastRenderedPageBreak/>
        <w:t xml:space="preserve">When a </w:t>
      </w:r>
      <w:r>
        <w:rPr>
          <w:sz w:val="20"/>
        </w:rPr>
        <w:t xml:space="preserve">decoded </w:t>
      </w:r>
      <w:r w:rsidRPr="000C44C9">
        <w:rPr>
          <w:sz w:val="20"/>
        </w:rPr>
        <w:t xml:space="preserve">motion-constrained tile set </w:t>
      </w:r>
      <w:r>
        <w:rPr>
          <w:sz w:val="20"/>
        </w:rPr>
        <w:t xml:space="preserve">hash </w:t>
      </w:r>
      <w:r w:rsidRPr="000C44C9">
        <w:rPr>
          <w:sz w:val="20"/>
        </w:rPr>
        <w:t>SEI message is present for any picture in associatedPicSet, a temporal motion-constrained tile set SEI message shall be present for the first picture of associatedPicSet in decoding order and may also be present for other pictures of associatedPicSet.  The mcts</w:t>
      </w:r>
      <w:r>
        <w:rPr>
          <w:sz w:val="20"/>
        </w:rPr>
        <w:t>_hash</w:t>
      </w:r>
      <w:r w:rsidRPr="000C44C9">
        <w:rPr>
          <w:sz w:val="20"/>
        </w:rPr>
        <w:t>_</w:t>
      </w:r>
      <w:r>
        <w:rPr>
          <w:sz w:val="20"/>
        </w:rPr>
        <w:t>id[</w:t>
      </w:r>
      <w:r w:rsidRPr="000C44C9">
        <w:rPr>
          <w:sz w:val="20"/>
        </w:rPr>
        <w:t xml:space="preserve">] values of the  </w:t>
      </w:r>
      <w:r>
        <w:rPr>
          <w:sz w:val="20"/>
        </w:rPr>
        <w:t xml:space="preserve">decoded </w:t>
      </w:r>
      <w:r w:rsidRPr="000C44C9">
        <w:rPr>
          <w:sz w:val="20"/>
        </w:rPr>
        <w:t xml:space="preserve">motion-constrained tile sets </w:t>
      </w:r>
      <w:r>
        <w:rPr>
          <w:sz w:val="20"/>
        </w:rPr>
        <w:t>hash</w:t>
      </w:r>
      <w:r w:rsidRPr="000C44C9">
        <w:rPr>
          <w:sz w:val="20"/>
        </w:rPr>
        <w:t xml:space="preserve"> SEI message shall have a corresponding equal mcts_id[] value in the associated temporal motion-constrained tile set</w:t>
      </w:r>
      <w:r>
        <w:rPr>
          <w:sz w:val="20"/>
        </w:rPr>
        <w:t xml:space="preserve"> SEI message.</w:t>
      </w:r>
    </w:p>
    <w:p w14:paraId="4C3590C2" w14:textId="77777777" w:rsidR="007D6D08" w:rsidRPr="000C44C9" w:rsidRDefault="007D6D08" w:rsidP="007D6D08">
      <w:pPr>
        <w:rPr>
          <w:sz w:val="20"/>
        </w:rPr>
      </w:pPr>
      <w:r w:rsidRPr="000C44C9">
        <w:rPr>
          <w:sz w:val="20"/>
        </w:rPr>
        <w:t xml:space="preserve">The </w:t>
      </w:r>
      <w:r>
        <w:rPr>
          <w:sz w:val="20"/>
        </w:rPr>
        <w:t xml:space="preserve">decoded </w:t>
      </w:r>
      <w:r w:rsidRPr="000C44C9">
        <w:rPr>
          <w:sz w:val="20"/>
        </w:rPr>
        <w:t xml:space="preserve">motion-constrained tile set </w:t>
      </w:r>
      <w:r>
        <w:rPr>
          <w:sz w:val="20"/>
        </w:rPr>
        <w:t>hash</w:t>
      </w:r>
      <w:r w:rsidRPr="000C44C9">
        <w:rPr>
          <w:sz w:val="20"/>
        </w:rPr>
        <w:t xml:space="preserve"> SEI message shall not be present for any picture in associatedPicSet when tiles_enabled_flag is equal to 0 for any PPS that is active for any picture in associatedPicSet.</w:t>
      </w:r>
    </w:p>
    <w:p w14:paraId="3DFF46BB" w14:textId="77777777" w:rsidR="007D6D08" w:rsidRPr="000C44C9" w:rsidRDefault="007D6D08" w:rsidP="007D6D08">
      <w:pPr>
        <w:rPr>
          <w:sz w:val="20"/>
        </w:rPr>
      </w:pPr>
      <w:r w:rsidRPr="000C44C9">
        <w:rPr>
          <w:sz w:val="20"/>
        </w:rPr>
        <w:t xml:space="preserve">The </w:t>
      </w:r>
      <w:r>
        <w:rPr>
          <w:sz w:val="20"/>
        </w:rPr>
        <w:t xml:space="preserve">decoded </w:t>
      </w:r>
      <w:r w:rsidRPr="000C44C9">
        <w:rPr>
          <w:sz w:val="20"/>
        </w:rPr>
        <w:t xml:space="preserve">motion-constrained tile set </w:t>
      </w:r>
      <w:r>
        <w:rPr>
          <w:sz w:val="20"/>
        </w:rPr>
        <w:t xml:space="preserve">hash </w:t>
      </w:r>
      <w:r w:rsidRPr="000C44C9">
        <w:rPr>
          <w:sz w:val="20"/>
        </w:rPr>
        <w:t>SEI message shall not be present for any picture in associatedPicSet unless every PPS that is active for any picture in associatedPicSet has the same values of the syntax elements num_tile_columns_minus1, num_tile_rows_minus1, uniform_spacing_flag, column_width_minus1[ i ], and row_height_minus1[ i ].</w:t>
      </w:r>
    </w:p>
    <w:p w14:paraId="05494F20" w14:textId="77777777" w:rsidR="007D6D08" w:rsidRPr="002A7A20" w:rsidRDefault="007D6D08" w:rsidP="007D6D08">
      <w:pPr>
        <w:spacing w:before="60"/>
        <w:ind w:left="288"/>
        <w:rPr>
          <w:rFonts w:eastAsia="Malgun Gothic"/>
          <w:sz w:val="18"/>
          <w:szCs w:val="18"/>
          <w:lang w:val="en-CA"/>
        </w:rPr>
      </w:pPr>
      <w:r w:rsidRPr="002A7A20">
        <w:rPr>
          <w:rFonts w:eastAsia="Malgun Gothic"/>
          <w:sz w:val="18"/>
          <w:szCs w:val="18"/>
          <w:lang w:val="en-CA"/>
        </w:rPr>
        <w:t>NOTE </w:t>
      </w:r>
      <w:r>
        <w:rPr>
          <w:rFonts w:eastAsia="Malgun Gothic"/>
          <w:sz w:val="18"/>
          <w:szCs w:val="18"/>
          <w:lang w:val="en-CA"/>
        </w:rPr>
        <w:t>2</w:t>
      </w:r>
      <w:r w:rsidRPr="002A7A20">
        <w:rPr>
          <w:rFonts w:eastAsia="Malgun Gothic"/>
          <w:sz w:val="18"/>
          <w:szCs w:val="18"/>
          <w:lang w:val="en-CA"/>
        </w:rPr>
        <w:t xml:space="preserve"> – This constraint is similar to the constraint associated with tiles_fixed_structure_flag equal to 1, and it may be desirable for tiles_fixed_structure_flag to be equal to 1 when the </w:t>
      </w:r>
      <w:r>
        <w:rPr>
          <w:rFonts w:eastAsia="Malgun Gothic"/>
          <w:sz w:val="18"/>
          <w:szCs w:val="18"/>
          <w:lang w:val="en-CA"/>
        </w:rPr>
        <w:t xml:space="preserve">decoded </w:t>
      </w:r>
      <w:r w:rsidRPr="002A7A20">
        <w:rPr>
          <w:rFonts w:eastAsia="Malgun Gothic"/>
          <w:sz w:val="18"/>
          <w:szCs w:val="18"/>
          <w:lang w:val="en-CA"/>
        </w:rPr>
        <w:t xml:space="preserve">motion-constrained tile sets </w:t>
      </w:r>
      <w:r>
        <w:rPr>
          <w:rFonts w:eastAsia="Malgun Gothic"/>
          <w:sz w:val="18"/>
          <w:szCs w:val="18"/>
          <w:lang w:val="en-CA"/>
        </w:rPr>
        <w:t xml:space="preserve">hash </w:t>
      </w:r>
      <w:r w:rsidRPr="002A7A20">
        <w:rPr>
          <w:rFonts w:eastAsia="Malgun Gothic"/>
          <w:sz w:val="18"/>
          <w:szCs w:val="18"/>
          <w:lang w:val="en-CA"/>
        </w:rPr>
        <w:t>SEI message is present (although this is not required).</w:t>
      </w:r>
    </w:p>
    <w:p w14:paraId="686D3446" w14:textId="77777777" w:rsidR="007D6D08" w:rsidRPr="00EC211D" w:rsidRDefault="007D6D08" w:rsidP="007D6D08">
      <w:pPr>
        <w:tabs>
          <w:tab w:val="left" w:pos="794"/>
          <w:tab w:val="left" w:pos="1191"/>
          <w:tab w:val="left" w:pos="1588"/>
          <w:tab w:val="left" w:pos="1985"/>
        </w:tabs>
        <w:rPr>
          <w:rFonts w:eastAsia="Malgun Gothic"/>
          <w:sz w:val="20"/>
          <w:lang w:val="en-CA"/>
        </w:rPr>
      </w:pPr>
      <w:r>
        <w:rPr>
          <w:rFonts w:eastAsia="Malgun Gothic"/>
          <w:b/>
          <w:sz w:val="20"/>
        </w:rPr>
        <w:t>num_mcts_hash_minus1</w:t>
      </w:r>
      <w:r w:rsidRPr="00EC211D">
        <w:rPr>
          <w:rFonts w:eastAsia="Malgun Gothic"/>
          <w:sz w:val="20"/>
          <w:lang w:val="en-CA"/>
        </w:rPr>
        <w:t xml:space="preserve"> indicates</w:t>
      </w:r>
      <w:r>
        <w:rPr>
          <w:rFonts w:eastAsia="Malgun Gothic"/>
          <w:sz w:val="20"/>
          <w:lang w:val="en-CA"/>
        </w:rPr>
        <w:t xml:space="preserve"> the</w:t>
      </w:r>
      <w:r w:rsidRPr="00EC211D">
        <w:rPr>
          <w:rFonts w:eastAsia="Malgun Gothic"/>
          <w:sz w:val="20"/>
          <w:lang w:val="en-CA"/>
        </w:rPr>
        <w:t xml:space="preserve"> </w:t>
      </w:r>
      <w:r>
        <w:rPr>
          <w:rFonts w:eastAsia="Malgun Gothic"/>
          <w:sz w:val="20"/>
          <w:lang w:val="en-CA"/>
        </w:rPr>
        <w:t>number of motion-constrained tile set rectangular regions of tiles, minus one, for which a hash is provided</w:t>
      </w:r>
      <w:r w:rsidRPr="00EC211D">
        <w:rPr>
          <w:rFonts w:eastAsia="Malgun Gothic"/>
          <w:sz w:val="20"/>
          <w:lang w:val="en-CA"/>
        </w:rPr>
        <w:t>.</w:t>
      </w:r>
    </w:p>
    <w:p w14:paraId="407B3D5E" w14:textId="77777777" w:rsidR="007D6D08" w:rsidRDefault="007D6D08" w:rsidP="007D6D08">
      <w:pPr>
        <w:tabs>
          <w:tab w:val="left" w:pos="794"/>
          <w:tab w:val="left" w:pos="1191"/>
          <w:tab w:val="left" w:pos="1588"/>
          <w:tab w:val="left" w:pos="1985"/>
        </w:tabs>
        <w:rPr>
          <w:rFonts w:eastAsia="Malgun Gothic"/>
          <w:sz w:val="20"/>
          <w:lang w:val="en-CA"/>
        </w:rPr>
      </w:pPr>
      <w:r>
        <w:rPr>
          <w:rFonts w:eastAsia="Malgun Gothic"/>
          <w:b/>
          <w:sz w:val="20"/>
        </w:rPr>
        <w:t>mcts_hash_id</w:t>
      </w:r>
      <w:r w:rsidRPr="00212430">
        <w:rPr>
          <w:rFonts w:eastAsia="Malgun Gothic"/>
          <w:sz w:val="20"/>
        </w:rPr>
        <w:t>[</w:t>
      </w:r>
      <w:r>
        <w:rPr>
          <w:rFonts w:eastAsia="Malgun Gothic"/>
          <w:sz w:val="20"/>
        </w:rPr>
        <w:t xml:space="preserve"> </w:t>
      </w:r>
      <w:r w:rsidRPr="00212430">
        <w:rPr>
          <w:rFonts w:eastAsia="Malgun Gothic"/>
          <w:sz w:val="20"/>
        </w:rPr>
        <w:t>n</w:t>
      </w:r>
      <w:r>
        <w:rPr>
          <w:rFonts w:eastAsia="Malgun Gothic"/>
          <w:sz w:val="20"/>
        </w:rPr>
        <w:t xml:space="preserve"> </w:t>
      </w:r>
      <w:r w:rsidRPr="00212430">
        <w:rPr>
          <w:rFonts w:eastAsia="Malgun Gothic"/>
          <w:sz w:val="20"/>
        </w:rPr>
        <w:t>]</w:t>
      </w:r>
      <w:r w:rsidRPr="00EC211D">
        <w:rPr>
          <w:rFonts w:eastAsia="Malgun Gothic"/>
          <w:sz w:val="20"/>
          <w:lang w:val="en-CA"/>
        </w:rPr>
        <w:t xml:space="preserve"> </w:t>
      </w:r>
      <w:r>
        <w:rPr>
          <w:rFonts w:eastAsia="Malgun Gothic"/>
          <w:sz w:val="20"/>
          <w:lang w:val="en-CA"/>
        </w:rPr>
        <w:t>provides a value of an existing mcts_id, defined in a previous temporal motion-constrained tile set SEI message</w:t>
      </w:r>
      <w:r w:rsidRPr="00EC211D">
        <w:rPr>
          <w:rFonts w:eastAsia="Malgun Gothic"/>
          <w:sz w:val="20"/>
          <w:lang w:val="en-CA"/>
        </w:rPr>
        <w:t>.</w:t>
      </w:r>
    </w:p>
    <w:p w14:paraId="52EE141E" w14:textId="77777777" w:rsidR="007D6D08" w:rsidRDefault="007D6D08" w:rsidP="007D6D08">
      <w:pPr>
        <w:tabs>
          <w:tab w:val="left" w:pos="794"/>
          <w:tab w:val="left" w:pos="1191"/>
          <w:tab w:val="left" w:pos="1588"/>
          <w:tab w:val="left" w:pos="1985"/>
        </w:tabs>
        <w:rPr>
          <w:rFonts w:eastAsia="Malgun Gothic"/>
          <w:sz w:val="20"/>
          <w:lang w:val="en-CA"/>
        </w:rPr>
      </w:pPr>
      <w:r>
        <w:rPr>
          <w:rFonts w:eastAsia="Malgun Gothic"/>
          <w:b/>
          <w:sz w:val="20"/>
        </w:rPr>
        <w:t>mcts_hash</w:t>
      </w:r>
      <w:ins w:id="119" w:author="MAZE Frederic" w:date="2017-03-28T17:54:00Z">
        <w:r>
          <w:rPr>
            <w:rFonts w:eastAsia="Malgun Gothic"/>
            <w:b/>
            <w:sz w:val="20"/>
          </w:rPr>
          <w:t>_</w:t>
        </w:r>
        <w:r w:rsidR="004C749D">
          <w:rPr>
            <w:rFonts w:eastAsia="Malgun Gothic"/>
            <w:b/>
            <w:sz w:val="20"/>
          </w:rPr>
          <w:t>tile</w:t>
        </w:r>
      </w:ins>
      <w:r w:rsidR="004C749D">
        <w:rPr>
          <w:rFonts w:eastAsia="Malgun Gothic"/>
          <w:b/>
          <w:sz w:val="20"/>
        </w:rPr>
        <w:t>_</w:t>
      </w:r>
      <w:r>
        <w:rPr>
          <w:rFonts w:eastAsia="Malgun Gothic"/>
          <w:b/>
          <w:sz w:val="20"/>
        </w:rPr>
        <w:t>rect_idx</w:t>
      </w:r>
      <w:r w:rsidRPr="00212430">
        <w:rPr>
          <w:rFonts w:eastAsia="Malgun Gothic"/>
          <w:sz w:val="20"/>
        </w:rPr>
        <w:t>[</w:t>
      </w:r>
      <w:r>
        <w:rPr>
          <w:rFonts w:eastAsia="Malgun Gothic"/>
          <w:sz w:val="20"/>
        </w:rPr>
        <w:t xml:space="preserve"> </w:t>
      </w:r>
      <w:r w:rsidRPr="00212430">
        <w:rPr>
          <w:rFonts w:eastAsia="Malgun Gothic"/>
          <w:sz w:val="20"/>
        </w:rPr>
        <w:t>n</w:t>
      </w:r>
      <w:r>
        <w:rPr>
          <w:rFonts w:eastAsia="Malgun Gothic"/>
          <w:sz w:val="20"/>
        </w:rPr>
        <w:t xml:space="preserve"> </w:t>
      </w:r>
      <w:r w:rsidRPr="00212430">
        <w:rPr>
          <w:rFonts w:eastAsia="Malgun Gothic"/>
          <w:sz w:val="20"/>
        </w:rPr>
        <w:t>]</w:t>
      </w:r>
      <w:r w:rsidRPr="00EC211D">
        <w:rPr>
          <w:rFonts w:eastAsia="Malgun Gothic"/>
          <w:sz w:val="20"/>
          <w:lang w:val="en-CA"/>
        </w:rPr>
        <w:t xml:space="preserve"> </w:t>
      </w:r>
      <w:r>
        <w:rPr>
          <w:rFonts w:eastAsia="Malgun Gothic"/>
          <w:sz w:val="20"/>
          <w:lang w:val="en-CA"/>
        </w:rPr>
        <w:t>provides the index of an existing definition of a rectangular region of tiles in the motion-contrained tile set identified by mcts_hash_id. This is the rectangular region of tiles on which the hash is computed.</w:t>
      </w:r>
    </w:p>
    <w:p w14:paraId="12869BFE" w14:textId="77777777" w:rsidR="007D6D08" w:rsidRDefault="007D6D08" w:rsidP="007D6D08">
      <w:pPr>
        <w:tabs>
          <w:tab w:val="left" w:pos="794"/>
          <w:tab w:val="left" w:pos="1191"/>
          <w:tab w:val="left" w:pos="1588"/>
          <w:tab w:val="left" w:pos="1985"/>
        </w:tabs>
        <w:rPr>
          <w:rFonts w:eastAsia="Malgun Gothic"/>
          <w:sz w:val="20"/>
          <w:lang w:val="en-CA"/>
        </w:rPr>
      </w:pPr>
      <w:r>
        <w:rPr>
          <w:rFonts w:eastAsia="Malgun Gothic"/>
          <w:b/>
          <w:sz w:val="20"/>
        </w:rPr>
        <w:t>crop_mcts_hash</w:t>
      </w:r>
      <w:r w:rsidRPr="001C667F">
        <w:rPr>
          <w:rFonts w:eastAsia="Malgun Gothic"/>
          <w:sz w:val="20"/>
        </w:rPr>
        <w:t>[ n ]</w:t>
      </w:r>
      <w:r>
        <w:rPr>
          <w:rFonts w:eastAsia="Malgun Gothic"/>
          <w:sz w:val="20"/>
        </w:rPr>
        <w:t xml:space="preserve"> equal to 0 indicates that the </w:t>
      </w:r>
      <w:r>
        <w:rPr>
          <w:rFonts w:eastAsia="Malgun Gothic"/>
          <w:sz w:val="20"/>
          <w:lang w:val="en-CA"/>
        </w:rPr>
        <w:t xml:space="preserve">hash is computed on the whole rectangular region of tiles. </w:t>
      </w:r>
      <w:r w:rsidRPr="00FD2675">
        <w:rPr>
          <w:rFonts w:eastAsia="Malgun Gothic"/>
          <w:sz w:val="20"/>
        </w:rPr>
        <w:t>crop_mcts_hash</w:t>
      </w:r>
      <w:r w:rsidRPr="001C667F">
        <w:rPr>
          <w:rFonts w:eastAsia="Malgun Gothic"/>
          <w:sz w:val="20"/>
        </w:rPr>
        <w:t>[ n ]</w:t>
      </w:r>
      <w:r>
        <w:rPr>
          <w:rFonts w:eastAsia="Malgun Gothic"/>
          <w:sz w:val="20"/>
        </w:rPr>
        <w:t xml:space="preserve"> equal to 1 indicate that the hash is computed in a cropped area of the </w:t>
      </w:r>
      <w:r>
        <w:rPr>
          <w:rFonts w:eastAsia="Malgun Gothic"/>
          <w:sz w:val="20"/>
          <w:lang w:val="en-CA"/>
        </w:rPr>
        <w:t>rectangular region of tiles that is defined with the following parameters.</w:t>
      </w:r>
    </w:p>
    <w:p w14:paraId="511B11A0" w14:textId="77777777" w:rsidR="007D6D08" w:rsidRDefault="007D6D08" w:rsidP="007D6D08">
      <w:pPr>
        <w:tabs>
          <w:tab w:val="left" w:pos="794"/>
          <w:tab w:val="left" w:pos="1191"/>
          <w:tab w:val="left" w:pos="1588"/>
          <w:tab w:val="left" w:pos="1985"/>
        </w:tabs>
        <w:rPr>
          <w:rFonts w:eastAsia="Malgun Gothic"/>
          <w:sz w:val="20"/>
        </w:rPr>
      </w:pPr>
      <w:r>
        <w:rPr>
          <w:rFonts w:eastAsia="Malgun Gothic"/>
          <w:b/>
          <w:sz w:val="20"/>
        </w:rPr>
        <w:t>crop_mcts_hash_with_same_margins</w:t>
      </w:r>
      <w:r w:rsidRPr="001C667F">
        <w:rPr>
          <w:rFonts w:eastAsia="Malgun Gothic"/>
          <w:sz w:val="20"/>
        </w:rPr>
        <w:t>[ n ]</w:t>
      </w:r>
      <w:r>
        <w:rPr>
          <w:rFonts w:eastAsia="Malgun Gothic"/>
          <w:sz w:val="20"/>
        </w:rPr>
        <w:t xml:space="preserve"> equal to 1 indicates that the cropped region on which to compute the hash is obtained by ignoring the same number of pixels on the top, left, bottom and right boundaries of the rectangular region of tiles. This number of pixels is provided by </w:t>
      </w:r>
      <w:r w:rsidRPr="001F6AF1">
        <w:rPr>
          <w:rFonts w:eastAsia="Malgun Gothic"/>
          <w:sz w:val="20"/>
        </w:rPr>
        <w:t>crop_mcts_hash_margin</w:t>
      </w:r>
      <w:r w:rsidRPr="001C667F">
        <w:rPr>
          <w:rFonts w:eastAsia="Malgun Gothic"/>
          <w:sz w:val="20"/>
        </w:rPr>
        <w:t>[</w:t>
      </w:r>
      <w:r>
        <w:rPr>
          <w:rFonts w:eastAsia="Malgun Gothic"/>
          <w:sz w:val="20"/>
        </w:rPr>
        <w:t> </w:t>
      </w:r>
      <w:r w:rsidRPr="001C667F">
        <w:rPr>
          <w:rFonts w:eastAsia="Malgun Gothic"/>
          <w:sz w:val="20"/>
        </w:rPr>
        <w:t>n</w:t>
      </w:r>
      <w:r>
        <w:rPr>
          <w:rFonts w:eastAsia="Malgun Gothic"/>
          <w:sz w:val="20"/>
        </w:rPr>
        <w:t> </w:t>
      </w:r>
      <w:r w:rsidRPr="001C667F">
        <w:rPr>
          <w:rFonts w:eastAsia="Malgun Gothic"/>
          <w:sz w:val="20"/>
        </w:rPr>
        <w:t>]</w:t>
      </w:r>
      <w:r>
        <w:rPr>
          <w:rFonts w:eastAsia="Malgun Gothic"/>
          <w:sz w:val="20"/>
        </w:rPr>
        <w:t xml:space="preserve">. </w:t>
      </w:r>
      <w:r w:rsidRPr="001F6AF1">
        <w:rPr>
          <w:rFonts w:eastAsia="Malgun Gothic"/>
          <w:sz w:val="20"/>
        </w:rPr>
        <w:t>crop_mcts_hash_with_same_margins</w:t>
      </w:r>
      <w:r w:rsidRPr="001C667F">
        <w:rPr>
          <w:rFonts w:eastAsia="Malgun Gothic"/>
          <w:sz w:val="20"/>
        </w:rPr>
        <w:t>[ n ]</w:t>
      </w:r>
      <w:r>
        <w:rPr>
          <w:rFonts w:eastAsia="Malgun Gothic"/>
          <w:sz w:val="20"/>
        </w:rPr>
        <w:t xml:space="preserve"> equal to 0 indicate that the margins of pixels to ignore may be different between the top, left, bottom and right boundaries. In such case the number of rows/columns of pixels to ignore are provided by </w:t>
      </w:r>
      <w:r w:rsidRPr="001F6AF1">
        <w:rPr>
          <w:rFonts w:eastAsia="Malgun Gothic"/>
          <w:sz w:val="20"/>
        </w:rPr>
        <w:t>crop_mcts_hash_top_margin</w:t>
      </w:r>
      <w:r w:rsidRPr="001C667F">
        <w:rPr>
          <w:rFonts w:eastAsia="Malgun Gothic"/>
          <w:sz w:val="20"/>
        </w:rPr>
        <w:t>[</w:t>
      </w:r>
      <w:r>
        <w:rPr>
          <w:rFonts w:eastAsia="Malgun Gothic"/>
          <w:sz w:val="20"/>
        </w:rPr>
        <w:t> </w:t>
      </w:r>
      <w:r w:rsidRPr="001C667F">
        <w:rPr>
          <w:rFonts w:eastAsia="Malgun Gothic"/>
          <w:sz w:val="20"/>
        </w:rPr>
        <w:t>n</w:t>
      </w:r>
      <w:r>
        <w:rPr>
          <w:rFonts w:eastAsia="Malgun Gothic"/>
          <w:sz w:val="20"/>
        </w:rPr>
        <w:t> </w:t>
      </w:r>
      <w:r w:rsidRPr="001C667F">
        <w:rPr>
          <w:rFonts w:eastAsia="Malgun Gothic"/>
          <w:sz w:val="20"/>
        </w:rPr>
        <w:t>]</w:t>
      </w:r>
      <w:r>
        <w:rPr>
          <w:rFonts w:eastAsia="Malgun Gothic"/>
          <w:sz w:val="20"/>
        </w:rPr>
        <w:t xml:space="preserve">, </w:t>
      </w:r>
      <w:r w:rsidRPr="001F6AF1">
        <w:rPr>
          <w:rFonts w:eastAsia="Malgun Gothic"/>
          <w:sz w:val="20"/>
        </w:rPr>
        <w:t>crop_mcts_hash_</w:t>
      </w:r>
      <w:r>
        <w:rPr>
          <w:rFonts w:eastAsia="Malgun Gothic"/>
          <w:sz w:val="20"/>
        </w:rPr>
        <w:t>bottom</w:t>
      </w:r>
      <w:r w:rsidRPr="001F6AF1">
        <w:rPr>
          <w:rFonts w:eastAsia="Malgun Gothic"/>
          <w:sz w:val="20"/>
        </w:rPr>
        <w:t>_margin</w:t>
      </w:r>
      <w:r>
        <w:rPr>
          <w:rFonts w:eastAsia="Malgun Gothic"/>
          <w:sz w:val="20"/>
        </w:rPr>
        <w:t>[ </w:t>
      </w:r>
      <w:r w:rsidRPr="001C667F">
        <w:rPr>
          <w:rFonts w:eastAsia="Malgun Gothic"/>
          <w:sz w:val="20"/>
        </w:rPr>
        <w:t>n</w:t>
      </w:r>
      <w:r>
        <w:rPr>
          <w:rFonts w:eastAsia="Malgun Gothic"/>
          <w:sz w:val="20"/>
        </w:rPr>
        <w:t> </w:t>
      </w:r>
      <w:r w:rsidRPr="001C667F">
        <w:rPr>
          <w:rFonts w:eastAsia="Malgun Gothic"/>
          <w:sz w:val="20"/>
        </w:rPr>
        <w:t>]</w:t>
      </w:r>
      <w:r>
        <w:rPr>
          <w:rFonts w:eastAsia="Malgun Gothic"/>
          <w:sz w:val="20"/>
        </w:rPr>
        <w:t xml:space="preserve">, </w:t>
      </w:r>
      <w:r w:rsidRPr="001F6AF1">
        <w:rPr>
          <w:rFonts w:eastAsia="Malgun Gothic"/>
          <w:sz w:val="20"/>
        </w:rPr>
        <w:t>crop_mcts_hash_</w:t>
      </w:r>
      <w:r>
        <w:rPr>
          <w:rFonts w:eastAsia="Malgun Gothic"/>
          <w:sz w:val="20"/>
        </w:rPr>
        <w:t>left</w:t>
      </w:r>
      <w:r w:rsidRPr="001F6AF1">
        <w:rPr>
          <w:rFonts w:eastAsia="Malgun Gothic"/>
          <w:sz w:val="20"/>
        </w:rPr>
        <w:t>_margin</w:t>
      </w:r>
      <w:r>
        <w:rPr>
          <w:rFonts w:eastAsia="Malgun Gothic"/>
          <w:sz w:val="20"/>
        </w:rPr>
        <w:t>[ n </w:t>
      </w:r>
      <w:r w:rsidRPr="001C667F">
        <w:rPr>
          <w:rFonts w:eastAsia="Malgun Gothic"/>
          <w:sz w:val="20"/>
        </w:rPr>
        <w:t>]</w:t>
      </w:r>
      <w:r>
        <w:rPr>
          <w:rFonts w:eastAsia="Malgun Gothic"/>
          <w:sz w:val="20"/>
        </w:rPr>
        <w:t xml:space="preserve"> and </w:t>
      </w:r>
      <w:r w:rsidRPr="001F6AF1">
        <w:rPr>
          <w:rFonts w:eastAsia="Malgun Gothic"/>
          <w:sz w:val="20"/>
        </w:rPr>
        <w:t>crop_mcts_hash_</w:t>
      </w:r>
      <w:r>
        <w:rPr>
          <w:rFonts w:eastAsia="Malgun Gothic"/>
          <w:sz w:val="20"/>
        </w:rPr>
        <w:t>right</w:t>
      </w:r>
      <w:r w:rsidRPr="001F6AF1">
        <w:rPr>
          <w:rFonts w:eastAsia="Malgun Gothic"/>
          <w:sz w:val="20"/>
        </w:rPr>
        <w:t>_margin</w:t>
      </w:r>
      <w:r w:rsidRPr="001C667F">
        <w:rPr>
          <w:rFonts w:eastAsia="Malgun Gothic"/>
          <w:sz w:val="20"/>
        </w:rPr>
        <w:t>[</w:t>
      </w:r>
      <w:r>
        <w:rPr>
          <w:rFonts w:eastAsia="Malgun Gothic"/>
          <w:sz w:val="20"/>
        </w:rPr>
        <w:t> </w:t>
      </w:r>
      <w:r w:rsidRPr="001C667F">
        <w:rPr>
          <w:rFonts w:eastAsia="Malgun Gothic"/>
          <w:sz w:val="20"/>
        </w:rPr>
        <w:t>n</w:t>
      </w:r>
      <w:r>
        <w:rPr>
          <w:rFonts w:eastAsia="Malgun Gothic"/>
          <w:sz w:val="20"/>
        </w:rPr>
        <w:t> </w:t>
      </w:r>
      <w:r w:rsidRPr="001C667F">
        <w:rPr>
          <w:rFonts w:eastAsia="Malgun Gothic"/>
          <w:sz w:val="20"/>
        </w:rPr>
        <w:t>]</w:t>
      </w:r>
      <w:r>
        <w:rPr>
          <w:rFonts w:eastAsia="Malgun Gothic"/>
          <w:sz w:val="20"/>
        </w:rPr>
        <w:t>.</w:t>
      </w:r>
    </w:p>
    <w:p w14:paraId="1680035D" w14:textId="77777777" w:rsidR="007D6D08" w:rsidRPr="001F6AF1" w:rsidRDefault="007D6D08" w:rsidP="007D6D08">
      <w:pPr>
        <w:tabs>
          <w:tab w:val="left" w:pos="794"/>
          <w:tab w:val="left" w:pos="1191"/>
          <w:tab w:val="left" w:pos="1588"/>
          <w:tab w:val="left" w:pos="1985"/>
        </w:tabs>
        <w:rPr>
          <w:rFonts w:eastAsia="Malgun Gothic"/>
          <w:sz w:val="20"/>
        </w:rPr>
      </w:pPr>
      <w:r>
        <w:rPr>
          <w:rFonts w:eastAsia="Malgun Gothic"/>
          <w:b/>
          <w:sz w:val="20"/>
        </w:rPr>
        <w:t>crop_mcts_hash_margin</w:t>
      </w:r>
      <w:r w:rsidRPr="001C667F">
        <w:rPr>
          <w:rFonts w:eastAsia="Malgun Gothic"/>
          <w:sz w:val="20"/>
        </w:rPr>
        <w:t>[</w:t>
      </w:r>
      <w:r>
        <w:rPr>
          <w:rFonts w:eastAsia="Malgun Gothic"/>
          <w:sz w:val="20"/>
        </w:rPr>
        <w:t> </w:t>
      </w:r>
      <w:r w:rsidRPr="001C667F">
        <w:rPr>
          <w:rFonts w:eastAsia="Malgun Gothic"/>
          <w:sz w:val="20"/>
        </w:rPr>
        <w:t>n</w:t>
      </w:r>
      <w:r>
        <w:rPr>
          <w:rFonts w:eastAsia="Malgun Gothic"/>
          <w:sz w:val="20"/>
        </w:rPr>
        <w:t> </w:t>
      </w:r>
      <w:r w:rsidRPr="001C667F">
        <w:rPr>
          <w:rFonts w:eastAsia="Malgun Gothic"/>
          <w:sz w:val="20"/>
        </w:rPr>
        <w:t>]</w:t>
      </w:r>
      <w:r>
        <w:rPr>
          <w:rFonts w:eastAsia="Malgun Gothic"/>
          <w:sz w:val="20"/>
        </w:rPr>
        <w:t xml:space="preserve"> provides the number of pixels rows/columns of the top, left, right and bottom of the rectangular region of tiles to ignore, when </w:t>
      </w:r>
      <w:r w:rsidRPr="008D6DD0">
        <w:rPr>
          <w:rFonts w:eastAsia="Malgun Gothic"/>
          <w:sz w:val="20"/>
        </w:rPr>
        <w:t>crop_mcts_hash</w:t>
      </w:r>
      <w:r w:rsidRPr="001C667F">
        <w:rPr>
          <w:rFonts w:eastAsia="Malgun Gothic"/>
          <w:sz w:val="20"/>
        </w:rPr>
        <w:t>[</w:t>
      </w:r>
      <w:r>
        <w:rPr>
          <w:rFonts w:eastAsia="Malgun Gothic"/>
          <w:sz w:val="20"/>
        </w:rPr>
        <w:t> </w:t>
      </w:r>
      <w:r w:rsidRPr="001C667F">
        <w:rPr>
          <w:rFonts w:eastAsia="Malgun Gothic"/>
          <w:sz w:val="20"/>
        </w:rPr>
        <w:t>n</w:t>
      </w:r>
      <w:r>
        <w:rPr>
          <w:rFonts w:eastAsia="Malgun Gothic"/>
          <w:sz w:val="20"/>
        </w:rPr>
        <w:t> </w:t>
      </w:r>
      <w:r w:rsidRPr="001C667F">
        <w:rPr>
          <w:rFonts w:eastAsia="Malgun Gothic"/>
          <w:sz w:val="20"/>
        </w:rPr>
        <w:t>]</w:t>
      </w:r>
      <w:r>
        <w:rPr>
          <w:rFonts w:eastAsia="Malgun Gothic"/>
          <w:sz w:val="20"/>
        </w:rPr>
        <w:t xml:space="preserve"> and </w:t>
      </w:r>
      <w:r w:rsidRPr="001F6AF1">
        <w:rPr>
          <w:rFonts w:eastAsia="Malgun Gothic"/>
          <w:sz w:val="20"/>
        </w:rPr>
        <w:t>crop_mcts_hash_with_same_margins</w:t>
      </w:r>
      <w:r w:rsidRPr="001C667F">
        <w:rPr>
          <w:rFonts w:eastAsia="Malgun Gothic"/>
          <w:sz w:val="20"/>
        </w:rPr>
        <w:t>[ n ]</w:t>
      </w:r>
      <w:r>
        <w:rPr>
          <w:rFonts w:eastAsia="Malgun Gothic"/>
          <w:sz w:val="20"/>
        </w:rPr>
        <w:t xml:space="preserve"> are both equal to 1.</w:t>
      </w:r>
    </w:p>
    <w:p w14:paraId="480DD144" w14:textId="77777777" w:rsidR="007D6D08" w:rsidRDefault="007D6D08" w:rsidP="007D6D08">
      <w:pPr>
        <w:tabs>
          <w:tab w:val="left" w:pos="794"/>
          <w:tab w:val="left" w:pos="1191"/>
          <w:tab w:val="left" w:pos="1588"/>
          <w:tab w:val="left" w:pos="1985"/>
        </w:tabs>
        <w:rPr>
          <w:rFonts w:eastAsia="Malgun Gothic"/>
          <w:sz w:val="20"/>
        </w:rPr>
      </w:pPr>
      <w:r w:rsidRPr="000F196E">
        <w:rPr>
          <w:rFonts w:eastAsia="Malgun Gothic"/>
          <w:b/>
          <w:sz w:val="20"/>
        </w:rPr>
        <w:t>crop_mcts_hash_top_margin</w:t>
      </w:r>
      <w:r w:rsidRPr="001C667F">
        <w:rPr>
          <w:rFonts w:eastAsia="Malgun Gothic"/>
          <w:sz w:val="20"/>
        </w:rPr>
        <w:t>[</w:t>
      </w:r>
      <w:r>
        <w:rPr>
          <w:rFonts w:eastAsia="Malgun Gothic"/>
          <w:sz w:val="20"/>
        </w:rPr>
        <w:t> </w:t>
      </w:r>
      <w:r w:rsidRPr="001C667F">
        <w:rPr>
          <w:rFonts w:eastAsia="Malgun Gothic"/>
          <w:sz w:val="20"/>
        </w:rPr>
        <w:t>n</w:t>
      </w:r>
      <w:r>
        <w:rPr>
          <w:rFonts w:eastAsia="Malgun Gothic"/>
          <w:sz w:val="20"/>
        </w:rPr>
        <w:t> </w:t>
      </w:r>
      <w:r w:rsidRPr="001C667F">
        <w:rPr>
          <w:rFonts w:eastAsia="Malgun Gothic"/>
          <w:sz w:val="20"/>
        </w:rPr>
        <w:t>]</w:t>
      </w:r>
      <w:r>
        <w:rPr>
          <w:rFonts w:eastAsia="Malgun Gothic"/>
          <w:sz w:val="20"/>
        </w:rPr>
        <w:t xml:space="preserve">, </w:t>
      </w:r>
      <w:r w:rsidRPr="000F196E">
        <w:rPr>
          <w:rFonts w:eastAsia="Malgun Gothic"/>
          <w:b/>
          <w:sz w:val="20"/>
        </w:rPr>
        <w:t>crop_mcts_hash_bottom_margin</w:t>
      </w:r>
      <w:r>
        <w:rPr>
          <w:rFonts w:eastAsia="Malgun Gothic"/>
          <w:sz w:val="20"/>
        </w:rPr>
        <w:t>[ </w:t>
      </w:r>
      <w:r w:rsidRPr="001C667F">
        <w:rPr>
          <w:rFonts w:eastAsia="Malgun Gothic"/>
          <w:sz w:val="20"/>
        </w:rPr>
        <w:t>n</w:t>
      </w:r>
      <w:r>
        <w:rPr>
          <w:rFonts w:eastAsia="Malgun Gothic"/>
          <w:sz w:val="20"/>
        </w:rPr>
        <w:t> </w:t>
      </w:r>
      <w:r w:rsidRPr="001C667F">
        <w:rPr>
          <w:rFonts w:eastAsia="Malgun Gothic"/>
          <w:sz w:val="20"/>
        </w:rPr>
        <w:t>]</w:t>
      </w:r>
      <w:r>
        <w:rPr>
          <w:rFonts w:eastAsia="Malgun Gothic"/>
          <w:sz w:val="20"/>
        </w:rPr>
        <w:t xml:space="preserve">, </w:t>
      </w:r>
      <w:r w:rsidRPr="000F196E">
        <w:rPr>
          <w:rFonts w:eastAsia="Malgun Gothic"/>
          <w:b/>
          <w:sz w:val="20"/>
        </w:rPr>
        <w:t>crop_mcts_hash_left_margin</w:t>
      </w:r>
      <w:r>
        <w:rPr>
          <w:rFonts w:eastAsia="Malgun Gothic"/>
          <w:sz w:val="20"/>
        </w:rPr>
        <w:t>[ n </w:t>
      </w:r>
      <w:r w:rsidRPr="001C667F">
        <w:rPr>
          <w:rFonts w:eastAsia="Malgun Gothic"/>
          <w:sz w:val="20"/>
        </w:rPr>
        <w:t>]</w:t>
      </w:r>
      <w:r>
        <w:rPr>
          <w:rFonts w:eastAsia="Malgun Gothic"/>
          <w:sz w:val="20"/>
        </w:rPr>
        <w:t xml:space="preserve"> and </w:t>
      </w:r>
      <w:r w:rsidRPr="000F196E">
        <w:rPr>
          <w:rFonts w:eastAsia="Malgun Gothic"/>
          <w:b/>
          <w:sz w:val="20"/>
        </w:rPr>
        <w:t>crop_mcts_hash_right_margin</w:t>
      </w:r>
      <w:r w:rsidRPr="001C667F">
        <w:rPr>
          <w:rFonts w:eastAsia="Malgun Gothic"/>
          <w:sz w:val="20"/>
        </w:rPr>
        <w:t>[</w:t>
      </w:r>
      <w:r>
        <w:rPr>
          <w:rFonts w:eastAsia="Malgun Gothic"/>
          <w:sz w:val="20"/>
        </w:rPr>
        <w:t> </w:t>
      </w:r>
      <w:r w:rsidRPr="001C667F">
        <w:rPr>
          <w:rFonts w:eastAsia="Malgun Gothic"/>
          <w:sz w:val="20"/>
        </w:rPr>
        <w:t>n</w:t>
      </w:r>
      <w:r>
        <w:rPr>
          <w:rFonts w:eastAsia="Malgun Gothic"/>
          <w:sz w:val="20"/>
        </w:rPr>
        <w:t> </w:t>
      </w:r>
      <w:r w:rsidRPr="001C667F">
        <w:rPr>
          <w:rFonts w:eastAsia="Malgun Gothic"/>
          <w:sz w:val="20"/>
        </w:rPr>
        <w:t>]</w:t>
      </w:r>
      <w:r>
        <w:rPr>
          <w:rFonts w:eastAsia="Malgun Gothic"/>
          <w:sz w:val="20"/>
        </w:rPr>
        <w:t xml:space="preserve"> provide the number of pixel rows/columns of the top, left, right and bottom of the rectangular region of tiles to ignore, when </w:t>
      </w:r>
      <w:r w:rsidRPr="008D6DD0">
        <w:rPr>
          <w:rFonts w:eastAsia="Malgun Gothic"/>
          <w:sz w:val="20"/>
        </w:rPr>
        <w:t>crop_mcts_hash</w:t>
      </w:r>
      <w:r w:rsidRPr="001C667F">
        <w:rPr>
          <w:rFonts w:eastAsia="Malgun Gothic"/>
          <w:sz w:val="20"/>
        </w:rPr>
        <w:t>[</w:t>
      </w:r>
      <w:r>
        <w:rPr>
          <w:rFonts w:eastAsia="Malgun Gothic"/>
          <w:sz w:val="20"/>
        </w:rPr>
        <w:t> </w:t>
      </w:r>
      <w:r w:rsidRPr="001C667F">
        <w:rPr>
          <w:rFonts w:eastAsia="Malgun Gothic"/>
          <w:sz w:val="20"/>
        </w:rPr>
        <w:t>n</w:t>
      </w:r>
      <w:r>
        <w:rPr>
          <w:rFonts w:eastAsia="Malgun Gothic"/>
          <w:sz w:val="20"/>
        </w:rPr>
        <w:t> </w:t>
      </w:r>
      <w:r w:rsidRPr="001C667F">
        <w:rPr>
          <w:rFonts w:eastAsia="Malgun Gothic"/>
          <w:sz w:val="20"/>
        </w:rPr>
        <w:t>]</w:t>
      </w:r>
      <w:r>
        <w:rPr>
          <w:rFonts w:eastAsia="Malgun Gothic"/>
          <w:sz w:val="20"/>
        </w:rPr>
        <w:t xml:space="preserve"> is equal to 1 and </w:t>
      </w:r>
      <w:r w:rsidRPr="001F6AF1">
        <w:rPr>
          <w:rFonts w:eastAsia="Malgun Gothic"/>
          <w:sz w:val="20"/>
        </w:rPr>
        <w:t>crop_mcts_hash_with_same_margins</w:t>
      </w:r>
      <w:r w:rsidRPr="001C667F">
        <w:rPr>
          <w:rFonts w:eastAsia="Malgun Gothic"/>
          <w:sz w:val="20"/>
        </w:rPr>
        <w:t>[ n ]</w:t>
      </w:r>
      <w:r>
        <w:rPr>
          <w:rFonts w:eastAsia="Malgun Gothic"/>
          <w:sz w:val="20"/>
        </w:rPr>
        <w:t xml:space="preserve"> is equal to 0.</w:t>
      </w:r>
    </w:p>
    <w:p w14:paraId="5521E64F" w14:textId="77777777" w:rsidR="007D6D08" w:rsidRDefault="007D6D08" w:rsidP="007D6D08">
      <w:pPr>
        <w:tabs>
          <w:tab w:val="left" w:pos="794"/>
          <w:tab w:val="left" w:pos="1191"/>
          <w:tab w:val="left" w:pos="1588"/>
          <w:tab w:val="left" w:pos="1985"/>
        </w:tabs>
        <w:rPr>
          <w:rFonts w:eastAsia="Malgun Gothic"/>
          <w:sz w:val="20"/>
          <w:lang w:val="en-CA"/>
        </w:rPr>
      </w:pPr>
    </w:p>
    <w:p w14:paraId="108D3EEB" w14:textId="77777777" w:rsidR="007D6D08" w:rsidRDefault="007D6D08" w:rsidP="007D6D08">
      <w:pPr>
        <w:tabs>
          <w:tab w:val="left" w:pos="794"/>
          <w:tab w:val="left" w:pos="1191"/>
          <w:tab w:val="left" w:pos="1588"/>
          <w:tab w:val="left" w:pos="1985"/>
        </w:tabs>
        <w:rPr>
          <w:rFonts w:eastAsia="Malgun Gothic"/>
          <w:sz w:val="20"/>
        </w:rPr>
      </w:pPr>
      <w:r w:rsidRPr="000F196E">
        <w:rPr>
          <w:rFonts w:eastAsia="Malgun Gothic"/>
          <w:sz w:val="20"/>
        </w:rPr>
        <w:t>crop_mcts_hash_margin[ n ], crop_mcts_hash_top_margin[ n ], crop_mcts_hash_bottom_margin[ n ], crop_mcts_hash_left_margin[ n ] and crop_mcts_hash_right_margin[ n ]</w:t>
      </w:r>
      <w:r>
        <w:rPr>
          <w:rFonts w:eastAsia="Malgun Gothic"/>
          <w:sz w:val="20"/>
        </w:rPr>
        <w:t xml:space="preserve"> are expressed in number of luma pixels. In order to obtain the number of chroma pixels rows/columns to ignore, these values are divided </w:t>
      </w:r>
      <w:r>
        <w:rPr>
          <w:rFonts w:eastAsia="Malgun Gothic"/>
          <w:sz w:val="20"/>
          <w:szCs w:val="22"/>
          <w:lang w:val="en-CA"/>
        </w:rPr>
        <w:t xml:space="preserve">by </w:t>
      </w:r>
      <w:r w:rsidRPr="00EC211D">
        <w:rPr>
          <w:rFonts w:eastAsia="Malgun Gothic"/>
          <w:sz w:val="20"/>
          <w:szCs w:val="22"/>
          <w:lang w:val="en-CA"/>
        </w:rPr>
        <w:t>Sub</w:t>
      </w:r>
      <w:r>
        <w:rPr>
          <w:rFonts w:eastAsia="Malgun Gothic"/>
          <w:sz w:val="20"/>
          <w:szCs w:val="22"/>
          <w:lang w:val="en-CA"/>
        </w:rPr>
        <w:t>HeightC for the rows</w:t>
      </w:r>
      <w:r>
        <w:rPr>
          <w:rFonts w:eastAsia="Malgun Gothic"/>
          <w:sz w:val="20"/>
        </w:rPr>
        <w:t xml:space="preserve"> and by </w:t>
      </w:r>
      <w:r w:rsidRPr="00EC211D">
        <w:rPr>
          <w:rFonts w:eastAsia="Malgun Gothic"/>
          <w:sz w:val="20"/>
          <w:szCs w:val="22"/>
          <w:lang w:val="en-CA"/>
        </w:rPr>
        <w:t>SubW</w:t>
      </w:r>
      <w:r>
        <w:rPr>
          <w:rFonts w:eastAsia="Malgun Gothic"/>
          <w:sz w:val="20"/>
          <w:szCs w:val="22"/>
          <w:lang w:val="en-CA"/>
        </w:rPr>
        <w:t>idthC for the columns.</w:t>
      </w:r>
    </w:p>
    <w:p w14:paraId="15B36529" w14:textId="77777777" w:rsidR="007D6D08" w:rsidRDefault="007D6D08" w:rsidP="007D6D08">
      <w:pPr>
        <w:tabs>
          <w:tab w:val="left" w:pos="794"/>
          <w:tab w:val="left" w:pos="1191"/>
          <w:tab w:val="left" w:pos="1588"/>
          <w:tab w:val="left" w:pos="1985"/>
        </w:tabs>
        <w:rPr>
          <w:rFonts w:eastAsia="Malgun Gothic"/>
          <w:sz w:val="20"/>
          <w:lang w:val="en-CA"/>
        </w:rPr>
      </w:pPr>
    </w:p>
    <w:p w14:paraId="1E3C9AAE" w14:textId="77777777" w:rsidR="007D6D08" w:rsidRDefault="007D6D08" w:rsidP="007D6D08">
      <w:pPr>
        <w:tabs>
          <w:tab w:val="left" w:pos="794"/>
          <w:tab w:val="left" w:pos="1191"/>
          <w:tab w:val="left" w:pos="1588"/>
          <w:tab w:val="left" w:pos="1985"/>
        </w:tabs>
        <w:rPr>
          <w:rFonts w:eastAsia="Malgun Gothic"/>
          <w:sz w:val="20"/>
          <w:lang w:val="en-CA"/>
        </w:rPr>
      </w:pPr>
      <w:r>
        <w:rPr>
          <w:rFonts w:eastAsia="Malgun Gothic"/>
          <w:sz w:val="20"/>
          <w:lang w:val="en-CA"/>
        </w:rPr>
        <w:t>Prior to computing the hash, region size and cropping values are initialized as follow:</w:t>
      </w:r>
    </w:p>
    <w:p w14:paraId="1606D550" w14:textId="77777777" w:rsidR="007D6D08" w:rsidRPr="00D17E90" w:rsidRDefault="007D6D08" w:rsidP="00D17E90">
      <w:pPr>
        <w:tabs>
          <w:tab w:val="clear" w:pos="360"/>
          <w:tab w:val="clear" w:pos="720"/>
          <w:tab w:val="clear" w:pos="1080"/>
          <w:tab w:val="clear" w:pos="1440"/>
          <w:tab w:val="left" w:pos="284"/>
          <w:tab w:val="left" w:pos="567"/>
          <w:tab w:val="left" w:pos="851"/>
          <w:tab w:val="left" w:pos="1134"/>
          <w:tab w:val="left" w:pos="1418"/>
          <w:tab w:val="right" w:pos="9356"/>
        </w:tabs>
        <w:ind w:left="284" w:right="-1"/>
        <w:rPr>
          <w:rFonts w:eastAsia="Malgun Gothic"/>
          <w:sz w:val="20"/>
          <w:szCs w:val="22"/>
        </w:rPr>
      </w:pPr>
      <w:r w:rsidRPr="00EC211D">
        <w:rPr>
          <w:rFonts w:eastAsia="Malgun Gothic"/>
          <w:sz w:val="20"/>
          <w:szCs w:val="22"/>
          <w:lang w:val="en-CA"/>
        </w:rPr>
        <w:t xml:space="preserve">for( </w:t>
      </w:r>
      <w:r>
        <w:rPr>
          <w:rFonts w:eastAsia="Malgun Gothic"/>
          <w:sz w:val="20"/>
          <w:szCs w:val="22"/>
          <w:lang w:val="en-CA"/>
        </w:rPr>
        <w:t>n</w:t>
      </w:r>
      <w:r w:rsidRPr="00EC211D">
        <w:rPr>
          <w:rFonts w:eastAsia="Malgun Gothic"/>
          <w:sz w:val="20"/>
          <w:szCs w:val="22"/>
          <w:lang w:val="en-CA"/>
        </w:rPr>
        <w:t xml:space="preserve"> = 0; </w:t>
      </w:r>
      <w:r>
        <w:rPr>
          <w:rFonts w:eastAsia="Malgun Gothic"/>
          <w:sz w:val="20"/>
          <w:szCs w:val="22"/>
          <w:lang w:val="en-CA"/>
        </w:rPr>
        <w:t>n</w:t>
      </w:r>
      <w:r w:rsidRPr="00EC211D">
        <w:rPr>
          <w:rFonts w:eastAsia="Malgun Gothic"/>
          <w:sz w:val="20"/>
          <w:szCs w:val="22"/>
          <w:lang w:val="en-CA"/>
        </w:rPr>
        <w:t xml:space="preserve"> &lt;</w:t>
      </w:r>
      <w:r>
        <w:rPr>
          <w:rFonts w:eastAsia="Malgun Gothic"/>
          <w:sz w:val="20"/>
          <w:szCs w:val="22"/>
          <w:lang w:val="en-CA"/>
        </w:rPr>
        <w:t xml:space="preserve">= </w:t>
      </w:r>
      <w:r w:rsidRPr="00D76C58">
        <w:rPr>
          <w:rFonts w:eastAsia="Malgun Gothic"/>
          <w:sz w:val="20"/>
        </w:rPr>
        <w:t>num_mcts_hash_minus1</w:t>
      </w:r>
      <w:r>
        <w:rPr>
          <w:rFonts w:eastAsia="Malgun Gothic"/>
          <w:sz w:val="20"/>
          <w:szCs w:val="22"/>
          <w:lang w:val="en-CA"/>
        </w:rPr>
        <w:t>; n++ ) {</w:t>
      </w:r>
      <w:r w:rsidR="00C56600">
        <w:rPr>
          <w:rFonts w:eastAsia="Malgun Gothic"/>
          <w:sz w:val="20"/>
          <w:szCs w:val="22"/>
          <w:lang w:val="en-CA"/>
        </w:rPr>
        <w:br/>
      </w:r>
      <w:r w:rsidR="00172A78">
        <w:rPr>
          <w:rFonts w:eastAsia="Malgun Gothic"/>
          <w:sz w:val="20"/>
          <w:szCs w:val="22"/>
          <w:lang w:val="en-CA"/>
        </w:rPr>
        <w:tab/>
      </w:r>
      <w:r>
        <w:rPr>
          <w:rFonts w:eastAsia="Malgun Gothic"/>
          <w:sz w:val="20"/>
          <w:szCs w:val="22"/>
          <w:lang w:val="en-CA"/>
        </w:rPr>
        <w:t>if ( crop_mcts_hash[ n ] == 0 )</w:t>
      </w:r>
      <w:r w:rsidR="00C56600">
        <w:rPr>
          <w:rFonts w:eastAsia="Malgun Gothic"/>
          <w:sz w:val="20"/>
          <w:szCs w:val="22"/>
          <w:lang w:val="en-CA"/>
        </w:rPr>
        <w:br/>
      </w:r>
      <w:r>
        <w:rPr>
          <w:rFonts w:eastAsia="Malgun Gothic"/>
          <w:sz w:val="20"/>
          <w:szCs w:val="22"/>
          <w:lang w:val="en-CA"/>
        </w:rPr>
        <w:tab/>
      </w:r>
      <w:r w:rsidR="00172A78">
        <w:rPr>
          <w:rFonts w:eastAsia="Malgun Gothic"/>
          <w:sz w:val="20"/>
          <w:szCs w:val="22"/>
          <w:lang w:val="en-CA"/>
        </w:rPr>
        <w:tab/>
      </w:r>
      <w:r w:rsidRPr="006A3AF3">
        <w:rPr>
          <w:rFonts w:eastAsia="Malgun Gothic"/>
          <w:sz w:val="20"/>
        </w:rPr>
        <w:t>crop_mcts_hash_margin</w:t>
      </w:r>
      <w:r>
        <w:rPr>
          <w:rFonts w:eastAsia="Malgun Gothic"/>
          <w:sz w:val="20"/>
        </w:rPr>
        <w:t>[ n ]</w:t>
      </w:r>
      <w:r>
        <w:rPr>
          <w:rFonts w:eastAsia="Malgun Gothic"/>
          <w:sz w:val="20"/>
          <w:szCs w:val="22"/>
          <w:lang w:val="en-CA"/>
        </w:rPr>
        <w:t xml:space="preserve"> = 0</w:t>
      </w:r>
      <w:r w:rsidR="00C56600">
        <w:rPr>
          <w:rFonts w:eastAsia="Malgun Gothic"/>
          <w:sz w:val="20"/>
          <w:szCs w:val="22"/>
          <w:lang w:val="en-CA"/>
        </w:rPr>
        <w:br/>
      </w:r>
      <w:r w:rsidR="00172A78">
        <w:rPr>
          <w:rFonts w:eastAsia="Malgun Gothic"/>
          <w:sz w:val="20"/>
          <w:szCs w:val="22"/>
          <w:lang w:val="en-CA"/>
        </w:rPr>
        <w:tab/>
      </w:r>
      <w:r>
        <w:rPr>
          <w:rFonts w:eastAsia="Malgun Gothic"/>
          <w:sz w:val="20"/>
          <w:szCs w:val="22"/>
          <w:lang w:val="en-CA"/>
        </w:rPr>
        <w:t>if ( crop_mcts_hash[ n ] == 0 || crop_mcts_hash_with_same_margins[ n ] == 1 ) {</w:t>
      </w:r>
      <w:r w:rsidR="00C56600">
        <w:rPr>
          <w:rFonts w:eastAsia="Malgun Gothic"/>
          <w:sz w:val="20"/>
          <w:szCs w:val="22"/>
          <w:lang w:val="en-CA"/>
        </w:rPr>
        <w:br/>
      </w:r>
      <w:r>
        <w:rPr>
          <w:rFonts w:eastAsia="Malgun Gothic"/>
          <w:sz w:val="20"/>
          <w:szCs w:val="22"/>
          <w:lang w:val="en-CA"/>
        </w:rPr>
        <w:tab/>
      </w:r>
      <w:r w:rsidR="00172A78">
        <w:rPr>
          <w:rFonts w:eastAsia="Malgun Gothic"/>
          <w:sz w:val="20"/>
          <w:szCs w:val="22"/>
          <w:lang w:val="en-CA"/>
        </w:rPr>
        <w:tab/>
      </w:r>
      <w:r w:rsidRPr="00F73886">
        <w:rPr>
          <w:rFonts w:eastAsia="Malgun Gothic"/>
          <w:sz w:val="20"/>
        </w:rPr>
        <w:t>crop_mcts_hash_</w:t>
      </w:r>
      <w:r>
        <w:rPr>
          <w:rFonts w:eastAsia="Malgun Gothic"/>
          <w:sz w:val="20"/>
          <w:szCs w:val="22"/>
          <w:lang w:val="en-CA"/>
        </w:rPr>
        <w:t xml:space="preserve">top_margin[ n ] = </w:t>
      </w:r>
      <w:r w:rsidRPr="006A3AF3">
        <w:rPr>
          <w:rFonts w:eastAsia="Malgun Gothic"/>
          <w:sz w:val="20"/>
        </w:rPr>
        <w:t>crop_mcts_hash_margin</w:t>
      </w:r>
      <w:r>
        <w:rPr>
          <w:rFonts w:eastAsia="Malgun Gothic"/>
          <w:sz w:val="20"/>
          <w:szCs w:val="22"/>
          <w:lang w:val="en-CA"/>
        </w:rPr>
        <w:t>[ n ]</w:t>
      </w:r>
      <w:r w:rsidR="00C56600">
        <w:rPr>
          <w:rFonts w:eastAsia="Malgun Gothic"/>
          <w:sz w:val="20"/>
          <w:szCs w:val="22"/>
          <w:lang w:val="en-CA"/>
        </w:rPr>
        <w:br/>
      </w:r>
      <w:r w:rsidR="00172A78">
        <w:rPr>
          <w:rFonts w:eastAsia="Malgun Gothic"/>
          <w:sz w:val="20"/>
          <w:szCs w:val="22"/>
          <w:lang w:val="en-CA"/>
        </w:rPr>
        <w:tab/>
      </w:r>
      <w:r>
        <w:rPr>
          <w:rFonts w:eastAsia="Malgun Gothic"/>
          <w:sz w:val="20"/>
          <w:szCs w:val="22"/>
          <w:lang w:val="en-CA"/>
        </w:rPr>
        <w:tab/>
      </w:r>
      <w:r w:rsidRPr="00F73886">
        <w:rPr>
          <w:rFonts w:eastAsia="Malgun Gothic"/>
          <w:sz w:val="20"/>
        </w:rPr>
        <w:t>crop_mcts_hash_</w:t>
      </w:r>
      <w:r>
        <w:rPr>
          <w:rFonts w:eastAsia="Malgun Gothic"/>
          <w:sz w:val="20"/>
          <w:szCs w:val="22"/>
          <w:lang w:val="en-CA"/>
        </w:rPr>
        <w:t xml:space="preserve">bottom_margin[ n ] = </w:t>
      </w:r>
      <w:r w:rsidRPr="006A3AF3">
        <w:rPr>
          <w:rFonts w:eastAsia="Malgun Gothic"/>
          <w:sz w:val="20"/>
        </w:rPr>
        <w:t>crop_mcts_hash_margin</w:t>
      </w:r>
      <w:r>
        <w:rPr>
          <w:rFonts w:eastAsia="Malgun Gothic"/>
          <w:sz w:val="20"/>
          <w:szCs w:val="22"/>
          <w:lang w:val="en-CA"/>
        </w:rPr>
        <w:t>[ n ]</w:t>
      </w:r>
      <w:r w:rsidR="00C56600">
        <w:rPr>
          <w:rFonts w:eastAsia="Malgun Gothic"/>
          <w:sz w:val="20"/>
          <w:szCs w:val="22"/>
          <w:lang w:val="en-CA"/>
        </w:rPr>
        <w:br/>
      </w:r>
      <w:r>
        <w:rPr>
          <w:rFonts w:eastAsia="Malgun Gothic"/>
          <w:sz w:val="20"/>
          <w:szCs w:val="22"/>
          <w:lang w:val="en-CA"/>
        </w:rPr>
        <w:tab/>
      </w:r>
      <w:r w:rsidR="00172A78">
        <w:rPr>
          <w:rFonts w:eastAsia="Malgun Gothic"/>
          <w:sz w:val="20"/>
          <w:szCs w:val="22"/>
          <w:lang w:val="en-CA"/>
        </w:rPr>
        <w:tab/>
      </w:r>
      <w:r w:rsidRPr="00F73886">
        <w:rPr>
          <w:rFonts w:eastAsia="Malgun Gothic"/>
          <w:sz w:val="20"/>
        </w:rPr>
        <w:t>crop_mcts_hash_</w:t>
      </w:r>
      <w:r>
        <w:rPr>
          <w:rFonts w:eastAsia="Malgun Gothic"/>
          <w:sz w:val="20"/>
          <w:szCs w:val="22"/>
          <w:lang w:val="en-CA"/>
        </w:rPr>
        <w:t xml:space="preserve">left_margin[ n ] = </w:t>
      </w:r>
      <w:r w:rsidRPr="006A3AF3">
        <w:rPr>
          <w:rFonts w:eastAsia="Malgun Gothic"/>
          <w:sz w:val="20"/>
        </w:rPr>
        <w:t>crop_mcts_hash_margin</w:t>
      </w:r>
      <w:r>
        <w:rPr>
          <w:rFonts w:eastAsia="Malgun Gothic"/>
          <w:sz w:val="20"/>
          <w:szCs w:val="22"/>
          <w:lang w:val="en-CA"/>
        </w:rPr>
        <w:t>[ n ]</w:t>
      </w:r>
      <w:r w:rsidR="00C56600">
        <w:rPr>
          <w:rFonts w:eastAsia="Malgun Gothic"/>
          <w:sz w:val="20"/>
          <w:szCs w:val="22"/>
          <w:lang w:val="en-CA"/>
        </w:rPr>
        <w:br/>
      </w:r>
      <w:r w:rsidR="00172A78">
        <w:rPr>
          <w:rFonts w:eastAsia="Malgun Gothic"/>
          <w:sz w:val="20"/>
          <w:szCs w:val="22"/>
          <w:lang w:val="en-CA"/>
        </w:rPr>
        <w:tab/>
      </w:r>
      <w:r>
        <w:rPr>
          <w:rFonts w:eastAsia="Malgun Gothic"/>
          <w:sz w:val="20"/>
          <w:szCs w:val="22"/>
          <w:lang w:val="en-CA"/>
        </w:rPr>
        <w:tab/>
      </w:r>
      <w:r w:rsidRPr="00F73886">
        <w:rPr>
          <w:rFonts w:eastAsia="Malgun Gothic"/>
          <w:sz w:val="20"/>
        </w:rPr>
        <w:t>crop_mcts_hash_</w:t>
      </w:r>
      <w:r>
        <w:rPr>
          <w:rFonts w:eastAsia="Malgun Gothic"/>
          <w:sz w:val="20"/>
          <w:szCs w:val="22"/>
          <w:lang w:val="en-CA"/>
        </w:rPr>
        <w:t xml:space="preserve">right_margin[ n ] = </w:t>
      </w:r>
      <w:r w:rsidRPr="006A3AF3">
        <w:rPr>
          <w:rFonts w:eastAsia="Malgun Gothic"/>
          <w:sz w:val="20"/>
        </w:rPr>
        <w:t>crop_mcts_hash_margin</w:t>
      </w:r>
      <w:r>
        <w:rPr>
          <w:rFonts w:eastAsia="Malgun Gothic"/>
          <w:sz w:val="20"/>
          <w:szCs w:val="22"/>
          <w:lang w:val="en-CA"/>
        </w:rPr>
        <w:t>[ n ]</w:t>
      </w:r>
      <w:r w:rsidR="00C56600">
        <w:rPr>
          <w:rFonts w:eastAsia="Malgun Gothic"/>
          <w:sz w:val="20"/>
          <w:szCs w:val="22"/>
          <w:lang w:val="en-CA"/>
        </w:rPr>
        <w:br/>
      </w:r>
      <w:r w:rsidR="00172A78">
        <w:rPr>
          <w:rFonts w:eastAsia="Malgun Gothic"/>
          <w:sz w:val="20"/>
          <w:szCs w:val="22"/>
          <w:lang w:val="en-CA"/>
        </w:rPr>
        <w:lastRenderedPageBreak/>
        <w:tab/>
      </w:r>
      <w:r>
        <w:rPr>
          <w:rFonts w:eastAsia="Malgun Gothic"/>
          <w:sz w:val="20"/>
          <w:szCs w:val="22"/>
          <w:lang w:val="en-CA"/>
        </w:rPr>
        <w:t>}</w:t>
      </w:r>
      <w:r w:rsidR="00C56600">
        <w:rPr>
          <w:rFonts w:eastAsia="Malgun Gothic"/>
          <w:sz w:val="20"/>
          <w:szCs w:val="22"/>
          <w:lang w:val="en-CA"/>
        </w:rPr>
        <w:br/>
      </w:r>
      <w:r w:rsidR="00172A78">
        <w:rPr>
          <w:rFonts w:eastAsia="Malgun Gothic"/>
          <w:sz w:val="20"/>
          <w:szCs w:val="22"/>
          <w:lang w:val="en-CA"/>
        </w:rPr>
        <w:tab/>
      </w:r>
      <w:r>
        <w:rPr>
          <w:rFonts w:eastAsia="Malgun Gothic"/>
          <w:sz w:val="20"/>
          <w:szCs w:val="22"/>
        </w:rPr>
        <w:t>top_left_tile_row[ n ] = top_left_tile_index[ n ] / (num_tile_columns_minus1 + 1)</w:t>
      </w:r>
      <w:r w:rsidR="00C56600">
        <w:rPr>
          <w:rFonts w:eastAsia="Malgun Gothic"/>
          <w:sz w:val="20"/>
          <w:szCs w:val="22"/>
        </w:rPr>
        <w:br/>
      </w:r>
      <w:r w:rsidR="00172A78">
        <w:rPr>
          <w:rFonts w:eastAsia="Malgun Gothic"/>
          <w:sz w:val="20"/>
          <w:szCs w:val="22"/>
          <w:lang w:val="en-CA"/>
        </w:rPr>
        <w:tab/>
      </w:r>
      <w:r w:rsidR="00D17E90">
        <w:rPr>
          <w:rFonts w:eastAsia="Malgun Gothic"/>
          <w:sz w:val="20"/>
          <w:szCs w:val="22"/>
        </w:rPr>
        <w:t>top_left_tile_column[ n ] =</w:t>
      </w:r>
      <w:r w:rsidR="00D17E90">
        <w:rPr>
          <w:rFonts w:eastAsia="Malgun Gothic"/>
          <w:sz w:val="20"/>
          <w:szCs w:val="22"/>
        </w:rPr>
        <w:br/>
      </w:r>
      <w:r w:rsidR="00D17E90">
        <w:rPr>
          <w:rFonts w:eastAsia="Malgun Gothic"/>
          <w:sz w:val="20"/>
          <w:szCs w:val="22"/>
          <w:lang w:val="en-CA"/>
        </w:rPr>
        <w:tab/>
      </w:r>
      <w:r w:rsidR="00D17E90">
        <w:rPr>
          <w:rFonts w:eastAsia="Malgun Gothic"/>
          <w:sz w:val="20"/>
          <w:szCs w:val="22"/>
          <w:lang w:val="en-CA"/>
        </w:rPr>
        <w:tab/>
      </w:r>
      <w:r>
        <w:rPr>
          <w:rFonts w:eastAsia="Malgun Gothic"/>
          <w:sz w:val="20"/>
          <w:szCs w:val="22"/>
        </w:rPr>
        <w:t>top_left_tile_index[ n ] - top_left_tile_row[ n ] * (num_tile_columns_minus1 + 1)</w:t>
      </w:r>
      <w:r w:rsidR="00C56600">
        <w:rPr>
          <w:rFonts w:eastAsia="Malgun Gothic"/>
          <w:sz w:val="20"/>
          <w:szCs w:val="22"/>
        </w:rPr>
        <w:br/>
      </w:r>
      <w:r w:rsidR="00172A78">
        <w:rPr>
          <w:rFonts w:eastAsia="Malgun Gothic"/>
          <w:sz w:val="20"/>
          <w:szCs w:val="22"/>
          <w:lang w:val="en-CA"/>
        </w:rPr>
        <w:tab/>
      </w:r>
      <w:r>
        <w:rPr>
          <w:rFonts w:eastAsia="Malgun Gothic"/>
          <w:sz w:val="20"/>
          <w:szCs w:val="22"/>
        </w:rPr>
        <w:t>bottom_right_tile_row[ n ] = bottom_right_tile_index[ n ] / (num_tile_columns_minus1 + 1)</w:t>
      </w:r>
      <w:r w:rsidR="00C56600">
        <w:rPr>
          <w:rFonts w:eastAsia="Malgun Gothic"/>
          <w:sz w:val="20"/>
          <w:szCs w:val="22"/>
        </w:rPr>
        <w:br/>
      </w:r>
      <w:r w:rsidR="00172A78">
        <w:rPr>
          <w:rFonts w:eastAsia="Malgun Gothic"/>
          <w:sz w:val="20"/>
          <w:szCs w:val="22"/>
          <w:lang w:val="en-CA"/>
        </w:rPr>
        <w:tab/>
      </w:r>
      <w:r>
        <w:rPr>
          <w:rFonts w:eastAsia="Malgun Gothic"/>
          <w:sz w:val="20"/>
          <w:szCs w:val="22"/>
        </w:rPr>
        <w:t>bottom_right_tile_column[ n ] =</w:t>
      </w:r>
      <w:r w:rsidR="00C56600">
        <w:rPr>
          <w:rFonts w:eastAsia="Malgun Gothic"/>
          <w:sz w:val="20"/>
          <w:szCs w:val="22"/>
        </w:rPr>
        <w:br/>
      </w:r>
      <w:r>
        <w:rPr>
          <w:rFonts w:eastAsia="Malgun Gothic"/>
          <w:sz w:val="20"/>
          <w:szCs w:val="22"/>
        </w:rPr>
        <w:tab/>
      </w:r>
      <w:r w:rsidR="00172A78">
        <w:rPr>
          <w:rFonts w:eastAsia="Malgun Gothic"/>
          <w:sz w:val="20"/>
          <w:szCs w:val="22"/>
          <w:lang w:val="en-CA"/>
        </w:rPr>
        <w:tab/>
      </w:r>
      <w:r>
        <w:rPr>
          <w:rFonts w:eastAsia="Malgun Gothic"/>
          <w:sz w:val="20"/>
          <w:szCs w:val="22"/>
        </w:rPr>
        <w:t>bottom_right_tile_index[ n ] - bottom_right_tile_row[ n ] * (num_tile_columns_minus1 + 1)</w:t>
      </w:r>
      <w:r w:rsidR="002B3FC4" w:rsidRPr="002B3FC4">
        <w:rPr>
          <w:rFonts w:eastAsia="Malgun Gothic"/>
          <w:sz w:val="20"/>
          <w:szCs w:val="22"/>
          <w:lang w:val="en-CA"/>
        </w:rPr>
        <w:t xml:space="preserve"> </w:t>
      </w:r>
      <w:r w:rsidR="002B3FC4">
        <w:rPr>
          <w:rFonts w:eastAsia="Malgun Gothic"/>
          <w:sz w:val="20"/>
          <w:szCs w:val="22"/>
          <w:lang w:val="en-CA"/>
        </w:rPr>
        <w:tab/>
      </w:r>
      <w:r w:rsidR="002B3FC4" w:rsidRPr="00EC211D">
        <w:rPr>
          <w:rFonts w:eastAsia="Malgun Gothic"/>
          <w:sz w:val="20"/>
          <w:szCs w:val="22"/>
          <w:lang w:val="en-CA"/>
        </w:rPr>
        <w:t>(D</w:t>
      </w:r>
      <w:r w:rsidR="002B3FC4" w:rsidRPr="00EC211D">
        <w:rPr>
          <w:rFonts w:eastAsia="Malgun Gothic"/>
          <w:sz w:val="20"/>
          <w:szCs w:val="22"/>
          <w:lang w:val="en-CA"/>
        </w:rPr>
        <w:noBreakHyphen/>
      </w:r>
      <w:r w:rsidR="002B3FC4">
        <w:rPr>
          <w:rFonts w:eastAsia="Malgun Gothic"/>
          <w:sz w:val="20"/>
          <w:szCs w:val="22"/>
          <w:lang w:val="en-CA"/>
        </w:rPr>
        <w:t>XX</w:t>
      </w:r>
      <w:r w:rsidR="002B3FC4" w:rsidRPr="00EC211D">
        <w:rPr>
          <w:rFonts w:eastAsia="Malgun Gothic"/>
          <w:sz w:val="20"/>
          <w:szCs w:val="22"/>
          <w:lang w:val="en-CA"/>
        </w:rPr>
        <w:t>)</w:t>
      </w:r>
      <w:r w:rsidR="00C56600">
        <w:rPr>
          <w:rFonts w:eastAsia="Malgun Gothic"/>
          <w:sz w:val="20"/>
          <w:szCs w:val="22"/>
          <w:lang w:val="en-CA"/>
        </w:rPr>
        <w:br/>
      </w:r>
      <w:r w:rsidR="00172A78">
        <w:rPr>
          <w:rFonts w:eastAsia="Malgun Gothic"/>
          <w:sz w:val="20"/>
          <w:szCs w:val="22"/>
          <w:lang w:val="en-CA"/>
        </w:rPr>
        <w:tab/>
      </w:r>
      <w:r>
        <w:rPr>
          <w:rFonts w:eastAsia="Malgun Gothic"/>
          <w:sz w:val="20"/>
          <w:szCs w:val="22"/>
          <w:lang w:val="en-CA"/>
        </w:rPr>
        <w:t>mcts</w:t>
      </w:r>
      <w:r w:rsidRPr="00EC211D">
        <w:rPr>
          <w:rFonts w:eastAsia="Malgun Gothic"/>
          <w:sz w:val="20"/>
          <w:szCs w:val="22"/>
          <w:lang w:val="en-CA"/>
        </w:rPr>
        <w:t>_</w:t>
      </w:r>
      <w:r>
        <w:rPr>
          <w:rFonts w:eastAsia="Malgun Gothic"/>
          <w:sz w:val="20"/>
          <w:szCs w:val="22"/>
          <w:lang w:val="en-CA"/>
        </w:rPr>
        <w:t>rect_</w:t>
      </w:r>
      <w:r w:rsidRPr="00EC211D">
        <w:rPr>
          <w:rFonts w:eastAsia="Malgun Gothic"/>
          <w:sz w:val="20"/>
          <w:szCs w:val="22"/>
          <w:lang w:val="en-CA"/>
        </w:rPr>
        <w:t>height_in_luma_samples</w:t>
      </w:r>
      <w:r>
        <w:rPr>
          <w:rFonts w:eastAsia="Malgun Gothic"/>
          <w:sz w:val="20"/>
          <w:szCs w:val="22"/>
        </w:rPr>
        <w:t>[ n ] = 0</w:t>
      </w:r>
      <w:r w:rsidR="00C56600">
        <w:rPr>
          <w:rFonts w:eastAsia="Malgun Gothic"/>
          <w:sz w:val="20"/>
          <w:szCs w:val="22"/>
        </w:rPr>
        <w:br/>
      </w:r>
      <w:r w:rsidR="00172A78">
        <w:rPr>
          <w:rFonts w:eastAsia="Malgun Gothic"/>
          <w:sz w:val="20"/>
          <w:szCs w:val="22"/>
          <w:lang w:val="en-CA"/>
        </w:rPr>
        <w:tab/>
      </w:r>
      <w:r>
        <w:rPr>
          <w:rFonts w:eastAsia="Malgun Gothic"/>
          <w:sz w:val="20"/>
          <w:szCs w:val="22"/>
          <w:lang w:val="en-CA"/>
        </w:rPr>
        <w:t>mcts</w:t>
      </w:r>
      <w:r w:rsidRPr="00EC211D">
        <w:rPr>
          <w:rFonts w:eastAsia="Malgun Gothic"/>
          <w:sz w:val="20"/>
          <w:szCs w:val="22"/>
          <w:lang w:val="en-CA"/>
        </w:rPr>
        <w:t>_</w:t>
      </w:r>
      <w:r>
        <w:rPr>
          <w:rFonts w:eastAsia="Malgun Gothic"/>
          <w:sz w:val="20"/>
          <w:szCs w:val="22"/>
          <w:lang w:val="en-CA"/>
        </w:rPr>
        <w:t>rect_</w:t>
      </w:r>
      <w:r w:rsidRPr="00EC211D">
        <w:rPr>
          <w:rFonts w:eastAsia="Malgun Gothic"/>
          <w:sz w:val="20"/>
          <w:szCs w:val="22"/>
          <w:lang w:val="en-CA"/>
        </w:rPr>
        <w:t>width_in_luma_sa</w:t>
      </w:r>
      <w:r>
        <w:rPr>
          <w:rFonts w:eastAsia="Malgun Gothic"/>
          <w:sz w:val="20"/>
          <w:szCs w:val="22"/>
          <w:lang w:val="en-CA"/>
        </w:rPr>
        <w:t>mples[ n ] = 0</w:t>
      </w:r>
      <w:r w:rsidR="00C56600">
        <w:rPr>
          <w:rFonts w:eastAsia="Malgun Gothic"/>
          <w:sz w:val="20"/>
          <w:szCs w:val="22"/>
          <w:lang w:val="en-CA"/>
        </w:rPr>
        <w:br/>
      </w:r>
      <w:r w:rsidR="00172A78">
        <w:rPr>
          <w:rFonts w:eastAsia="Malgun Gothic"/>
          <w:sz w:val="20"/>
          <w:szCs w:val="22"/>
          <w:lang w:val="en-CA"/>
        </w:rPr>
        <w:tab/>
      </w:r>
      <w:r>
        <w:rPr>
          <w:rFonts w:eastAsia="Malgun Gothic"/>
          <w:sz w:val="20"/>
          <w:szCs w:val="22"/>
        </w:rPr>
        <w:t>for ( i = top_left_tile_row[ n ]; i &lt;= bottom_right_tile_row[ n ]; i++ )</w:t>
      </w:r>
      <w:r w:rsidR="00C56600">
        <w:rPr>
          <w:rFonts w:eastAsia="Malgun Gothic"/>
          <w:sz w:val="20"/>
          <w:szCs w:val="22"/>
        </w:rPr>
        <w:br/>
      </w:r>
      <w:r>
        <w:rPr>
          <w:rFonts w:eastAsia="Malgun Gothic"/>
          <w:sz w:val="20"/>
          <w:szCs w:val="22"/>
        </w:rPr>
        <w:tab/>
      </w:r>
      <w:r w:rsidR="00172A78">
        <w:rPr>
          <w:rFonts w:eastAsia="Malgun Gothic"/>
          <w:sz w:val="20"/>
          <w:szCs w:val="22"/>
          <w:lang w:val="en-CA"/>
        </w:rPr>
        <w:tab/>
      </w:r>
      <w:r>
        <w:rPr>
          <w:rFonts w:eastAsia="Malgun Gothic"/>
          <w:sz w:val="20"/>
          <w:szCs w:val="22"/>
          <w:lang w:val="en-CA"/>
        </w:rPr>
        <w:t>mcts</w:t>
      </w:r>
      <w:r w:rsidRPr="00EC211D">
        <w:rPr>
          <w:rFonts w:eastAsia="Malgun Gothic"/>
          <w:sz w:val="20"/>
          <w:szCs w:val="22"/>
          <w:lang w:val="en-CA"/>
        </w:rPr>
        <w:t>_</w:t>
      </w:r>
      <w:r>
        <w:rPr>
          <w:rFonts w:eastAsia="Malgun Gothic"/>
          <w:sz w:val="20"/>
          <w:szCs w:val="22"/>
          <w:lang w:val="en-CA"/>
        </w:rPr>
        <w:t>rect_height</w:t>
      </w:r>
      <w:r w:rsidRPr="00EC211D">
        <w:rPr>
          <w:rFonts w:eastAsia="Malgun Gothic"/>
          <w:sz w:val="20"/>
          <w:szCs w:val="22"/>
          <w:lang w:val="en-CA"/>
        </w:rPr>
        <w:t>_in_luma_sa</w:t>
      </w:r>
      <w:r>
        <w:rPr>
          <w:rFonts w:eastAsia="Malgun Gothic"/>
          <w:sz w:val="20"/>
          <w:szCs w:val="22"/>
          <w:lang w:val="en-CA"/>
        </w:rPr>
        <w:t>mples[ n ] += RowHeight</w:t>
      </w:r>
      <w:r w:rsidRPr="00890F03">
        <w:rPr>
          <w:rFonts w:eastAsia="Malgun Gothic"/>
          <w:sz w:val="20"/>
          <w:szCs w:val="22"/>
          <w:lang w:val="en-CA"/>
        </w:rPr>
        <w:t>InLumaSamples</w:t>
      </w:r>
      <w:r>
        <w:rPr>
          <w:rFonts w:eastAsia="Malgun Gothic"/>
          <w:sz w:val="20"/>
          <w:szCs w:val="22"/>
          <w:lang w:val="en-CA"/>
        </w:rPr>
        <w:t>[ i ]</w:t>
      </w:r>
      <w:r w:rsidR="00C56600">
        <w:rPr>
          <w:rFonts w:eastAsia="Malgun Gothic"/>
          <w:sz w:val="20"/>
          <w:szCs w:val="22"/>
          <w:lang w:val="en-CA"/>
        </w:rPr>
        <w:br/>
      </w:r>
      <w:r w:rsidR="00172A78">
        <w:rPr>
          <w:rFonts w:eastAsia="Malgun Gothic"/>
          <w:sz w:val="20"/>
          <w:szCs w:val="22"/>
          <w:lang w:val="en-CA"/>
        </w:rPr>
        <w:tab/>
      </w:r>
      <w:r>
        <w:rPr>
          <w:rFonts w:eastAsia="Malgun Gothic"/>
          <w:sz w:val="20"/>
          <w:szCs w:val="22"/>
        </w:rPr>
        <w:t>for ( i = top_left_tile_column[ n ]; i &lt;= bottom_right_tile_column[ n ]; i++ )</w:t>
      </w:r>
      <w:r w:rsidR="00C56600">
        <w:rPr>
          <w:rFonts w:eastAsia="Malgun Gothic"/>
          <w:sz w:val="20"/>
          <w:szCs w:val="22"/>
        </w:rPr>
        <w:br/>
      </w:r>
      <w:r w:rsidR="00172A78">
        <w:rPr>
          <w:rFonts w:eastAsia="Malgun Gothic"/>
          <w:sz w:val="20"/>
          <w:szCs w:val="22"/>
          <w:lang w:val="en-CA"/>
        </w:rPr>
        <w:tab/>
      </w:r>
      <w:r>
        <w:rPr>
          <w:rFonts w:eastAsia="Malgun Gothic"/>
          <w:sz w:val="20"/>
          <w:szCs w:val="22"/>
          <w:lang w:val="en-CA"/>
        </w:rPr>
        <w:tab/>
        <w:t>mcts</w:t>
      </w:r>
      <w:r w:rsidRPr="00EC211D">
        <w:rPr>
          <w:rFonts w:eastAsia="Malgun Gothic"/>
          <w:sz w:val="20"/>
          <w:szCs w:val="22"/>
          <w:lang w:val="en-CA"/>
        </w:rPr>
        <w:t>_</w:t>
      </w:r>
      <w:r>
        <w:rPr>
          <w:rFonts w:eastAsia="Malgun Gothic"/>
          <w:sz w:val="20"/>
          <w:szCs w:val="22"/>
          <w:lang w:val="en-CA"/>
        </w:rPr>
        <w:t>rect_</w:t>
      </w:r>
      <w:r w:rsidRPr="00EC211D">
        <w:rPr>
          <w:rFonts w:eastAsia="Malgun Gothic"/>
          <w:sz w:val="20"/>
          <w:szCs w:val="22"/>
          <w:lang w:val="en-CA"/>
        </w:rPr>
        <w:t>width_in_luma_sa</w:t>
      </w:r>
      <w:r>
        <w:rPr>
          <w:rFonts w:eastAsia="Malgun Gothic"/>
          <w:sz w:val="20"/>
          <w:szCs w:val="22"/>
          <w:lang w:val="en-CA"/>
        </w:rPr>
        <w:t xml:space="preserve">mples[ n ] += </w:t>
      </w:r>
      <w:r w:rsidRPr="00890F03">
        <w:rPr>
          <w:rFonts w:eastAsia="Malgun Gothic"/>
          <w:sz w:val="20"/>
          <w:szCs w:val="22"/>
          <w:lang w:val="en-CA"/>
        </w:rPr>
        <w:t>ColumnWidthInLumaSamples</w:t>
      </w:r>
      <w:r>
        <w:rPr>
          <w:rFonts w:eastAsia="Malgun Gothic"/>
          <w:sz w:val="20"/>
          <w:szCs w:val="22"/>
          <w:lang w:val="en-CA"/>
        </w:rPr>
        <w:t>[ i ]</w:t>
      </w:r>
      <w:r w:rsidR="00C56600">
        <w:rPr>
          <w:rFonts w:eastAsia="Malgun Gothic"/>
          <w:sz w:val="20"/>
          <w:szCs w:val="22"/>
          <w:lang w:val="en-CA"/>
        </w:rPr>
        <w:br/>
      </w:r>
      <w:r>
        <w:rPr>
          <w:rFonts w:eastAsia="Malgun Gothic"/>
          <w:sz w:val="20"/>
          <w:szCs w:val="22"/>
          <w:lang w:val="en-CA"/>
        </w:rPr>
        <w:t>}</w:t>
      </w:r>
    </w:p>
    <w:p w14:paraId="1F321836" w14:textId="77777777" w:rsidR="007D6D08" w:rsidRDefault="007D6D08" w:rsidP="007D6D08">
      <w:pPr>
        <w:tabs>
          <w:tab w:val="left" w:pos="794"/>
          <w:tab w:val="left" w:pos="1191"/>
          <w:tab w:val="left" w:pos="1588"/>
          <w:tab w:val="left" w:pos="1985"/>
        </w:tabs>
        <w:rPr>
          <w:rFonts w:eastAsia="Malgun Gothic"/>
          <w:sz w:val="20"/>
          <w:lang w:val="en-CA"/>
        </w:rPr>
      </w:pPr>
      <w:r>
        <w:rPr>
          <w:rFonts w:eastAsia="Malgun Gothic"/>
          <w:sz w:val="20"/>
          <w:lang w:val="en-CA"/>
        </w:rPr>
        <w:t>Where top_left_tile_index[ n ] and bottom_right_tile_index[ n ] correspond to the values  top_left_tile_index[ i ][ </w:t>
      </w:r>
      <w:r w:rsidRPr="00320A04">
        <w:rPr>
          <w:rFonts w:eastAsia="Malgun Gothic"/>
          <w:sz w:val="20"/>
        </w:rPr>
        <w:t>mcts_hash_</w:t>
      </w:r>
      <w:ins w:id="120" w:author="MAZE Frederic" w:date="2017-03-28T17:54:00Z">
        <w:r w:rsidR="004C749D">
          <w:rPr>
            <w:rFonts w:eastAsia="Malgun Gothic"/>
            <w:sz w:val="20"/>
          </w:rPr>
          <w:t>tile_</w:t>
        </w:r>
      </w:ins>
      <w:r w:rsidRPr="00320A04">
        <w:rPr>
          <w:rFonts w:eastAsia="Malgun Gothic"/>
          <w:sz w:val="20"/>
        </w:rPr>
        <w:t>rect_idx</w:t>
      </w:r>
      <w:r w:rsidRPr="00212430">
        <w:rPr>
          <w:rFonts w:eastAsia="Malgun Gothic"/>
          <w:sz w:val="20"/>
        </w:rPr>
        <w:t>[</w:t>
      </w:r>
      <w:r>
        <w:rPr>
          <w:rFonts w:eastAsia="Malgun Gothic"/>
          <w:sz w:val="20"/>
        </w:rPr>
        <w:t> </w:t>
      </w:r>
      <w:r w:rsidRPr="00212430">
        <w:rPr>
          <w:rFonts w:eastAsia="Malgun Gothic"/>
          <w:sz w:val="20"/>
        </w:rPr>
        <w:t>n</w:t>
      </w:r>
      <w:r>
        <w:rPr>
          <w:rFonts w:eastAsia="Malgun Gothic"/>
          <w:sz w:val="20"/>
        </w:rPr>
        <w:t> </w:t>
      </w:r>
      <w:r w:rsidRPr="00212430">
        <w:rPr>
          <w:rFonts w:eastAsia="Malgun Gothic"/>
          <w:sz w:val="20"/>
        </w:rPr>
        <w:t>]</w:t>
      </w:r>
      <w:r>
        <w:rPr>
          <w:rFonts w:eastAsia="Malgun Gothic"/>
          <w:sz w:val="20"/>
        </w:rPr>
        <w:t> </w:t>
      </w:r>
      <w:r>
        <w:rPr>
          <w:rFonts w:eastAsia="Malgun Gothic"/>
          <w:sz w:val="20"/>
          <w:lang w:val="en-CA"/>
        </w:rPr>
        <w:t>] and top_right_tile_index[ i ][ </w:t>
      </w:r>
      <w:r w:rsidRPr="00320A04">
        <w:rPr>
          <w:rFonts w:eastAsia="Malgun Gothic"/>
          <w:sz w:val="20"/>
        </w:rPr>
        <w:t>mcts_hash</w:t>
      </w:r>
      <w:ins w:id="121" w:author="MAZE Frederic" w:date="2017-03-28T17:54:00Z">
        <w:r w:rsidRPr="00320A04">
          <w:rPr>
            <w:rFonts w:eastAsia="Malgun Gothic"/>
            <w:sz w:val="20"/>
          </w:rPr>
          <w:t>_</w:t>
        </w:r>
        <w:r w:rsidR="004C749D">
          <w:rPr>
            <w:rFonts w:eastAsia="Malgun Gothic"/>
            <w:sz w:val="20"/>
          </w:rPr>
          <w:t>tile</w:t>
        </w:r>
      </w:ins>
      <w:r w:rsidR="004C749D">
        <w:rPr>
          <w:rFonts w:eastAsia="Malgun Gothic"/>
          <w:sz w:val="20"/>
        </w:rPr>
        <w:t>_</w:t>
      </w:r>
      <w:r w:rsidRPr="00320A04">
        <w:rPr>
          <w:rFonts w:eastAsia="Malgun Gothic"/>
          <w:sz w:val="20"/>
        </w:rPr>
        <w:t>rect_idx</w:t>
      </w:r>
      <w:r w:rsidRPr="00212430">
        <w:rPr>
          <w:rFonts w:eastAsia="Malgun Gothic"/>
          <w:sz w:val="20"/>
        </w:rPr>
        <w:t>[</w:t>
      </w:r>
      <w:r>
        <w:rPr>
          <w:rFonts w:eastAsia="Malgun Gothic"/>
          <w:sz w:val="20"/>
        </w:rPr>
        <w:t> </w:t>
      </w:r>
      <w:r w:rsidRPr="00212430">
        <w:rPr>
          <w:rFonts w:eastAsia="Malgun Gothic"/>
          <w:sz w:val="20"/>
        </w:rPr>
        <w:t>n</w:t>
      </w:r>
      <w:r>
        <w:rPr>
          <w:rFonts w:eastAsia="Malgun Gothic"/>
          <w:sz w:val="20"/>
        </w:rPr>
        <w:t> </w:t>
      </w:r>
      <w:r w:rsidRPr="00212430">
        <w:rPr>
          <w:rFonts w:eastAsia="Malgun Gothic"/>
          <w:sz w:val="20"/>
        </w:rPr>
        <w:t>]</w:t>
      </w:r>
      <w:r>
        <w:rPr>
          <w:rFonts w:eastAsia="Malgun Gothic"/>
          <w:sz w:val="20"/>
          <w:lang w:val="en-CA"/>
        </w:rPr>
        <w:t xml:space="preserve"> ] as defined in the temporal motion constrained tile SEI message that has its mcts_id[ i ] equal to </w:t>
      </w:r>
      <w:r w:rsidRPr="00851925">
        <w:rPr>
          <w:rFonts w:eastAsia="Malgun Gothic"/>
          <w:sz w:val="20"/>
        </w:rPr>
        <w:t>mcts_hash_id</w:t>
      </w:r>
      <w:r w:rsidRPr="00212430">
        <w:rPr>
          <w:rFonts w:eastAsia="Malgun Gothic"/>
          <w:sz w:val="20"/>
        </w:rPr>
        <w:t>[</w:t>
      </w:r>
      <w:r>
        <w:rPr>
          <w:rFonts w:eastAsia="Malgun Gothic"/>
          <w:sz w:val="20"/>
        </w:rPr>
        <w:t> </w:t>
      </w:r>
      <w:r w:rsidRPr="00212430">
        <w:rPr>
          <w:rFonts w:eastAsia="Malgun Gothic"/>
          <w:sz w:val="20"/>
        </w:rPr>
        <w:t>n</w:t>
      </w:r>
      <w:r>
        <w:rPr>
          <w:rFonts w:eastAsia="Malgun Gothic"/>
          <w:sz w:val="20"/>
        </w:rPr>
        <w:t> </w:t>
      </w:r>
      <w:r w:rsidRPr="00212430">
        <w:rPr>
          <w:rFonts w:eastAsia="Malgun Gothic"/>
          <w:sz w:val="20"/>
        </w:rPr>
        <w:t>]</w:t>
      </w:r>
      <w:r>
        <w:rPr>
          <w:rFonts w:eastAsia="Malgun Gothic"/>
          <w:sz w:val="20"/>
          <w:lang w:val="en-CA"/>
        </w:rPr>
        <w:t>.</w:t>
      </w:r>
    </w:p>
    <w:p w14:paraId="5FD7814B" w14:textId="77777777" w:rsidR="007D6D08" w:rsidRPr="00EC211D" w:rsidRDefault="007D6D08" w:rsidP="007D6D08">
      <w:pPr>
        <w:tabs>
          <w:tab w:val="left" w:pos="794"/>
          <w:tab w:val="left" w:pos="1191"/>
          <w:tab w:val="left" w:pos="1588"/>
          <w:tab w:val="left" w:pos="1985"/>
        </w:tabs>
        <w:rPr>
          <w:rFonts w:eastAsia="Malgun Gothic"/>
          <w:sz w:val="20"/>
          <w:lang w:val="en-CA"/>
        </w:rPr>
      </w:pPr>
      <w:r w:rsidRPr="00EC211D">
        <w:rPr>
          <w:rFonts w:eastAsia="Malgun Gothic"/>
          <w:sz w:val="20"/>
          <w:lang w:val="en-CA"/>
        </w:rPr>
        <w:t>Prior to computing the hash</w:t>
      </w:r>
      <w:r>
        <w:rPr>
          <w:rFonts w:eastAsia="Malgun Gothic"/>
          <w:sz w:val="20"/>
          <w:lang w:val="en-CA"/>
        </w:rPr>
        <w:t xml:space="preserve"> of the ‘n’-th motion-constrained tile set rectangular region of tiles</w:t>
      </w:r>
      <w:r w:rsidRPr="00EC211D">
        <w:rPr>
          <w:rFonts w:eastAsia="Malgun Gothic"/>
          <w:sz w:val="20"/>
          <w:lang w:val="en-CA"/>
        </w:rPr>
        <w:t xml:space="preserve">, the decoded picture data </w:t>
      </w:r>
      <w:r>
        <w:rPr>
          <w:rFonts w:eastAsia="Malgun Gothic"/>
          <w:sz w:val="20"/>
          <w:lang w:val="en-CA"/>
        </w:rPr>
        <w:t>of that motion-constrained tile set rectangular region of tiles is</w:t>
      </w:r>
      <w:r w:rsidRPr="00EC211D">
        <w:rPr>
          <w:rFonts w:eastAsia="Malgun Gothic"/>
          <w:sz w:val="20"/>
          <w:lang w:val="en-CA"/>
        </w:rPr>
        <w:t xml:space="preserve"> arranged into one or three strings of bytes called </w:t>
      </w:r>
      <w:r>
        <w:rPr>
          <w:rFonts w:eastAsia="Malgun Gothic"/>
          <w:sz w:val="20"/>
          <w:lang w:val="en-CA"/>
        </w:rPr>
        <w:t>mcts</w:t>
      </w:r>
      <w:r w:rsidRPr="00EC211D">
        <w:rPr>
          <w:rFonts w:eastAsia="Malgun Gothic"/>
          <w:sz w:val="20"/>
          <w:lang w:val="en-CA"/>
        </w:rPr>
        <w:t>Data</w:t>
      </w:r>
      <w:r>
        <w:rPr>
          <w:rFonts w:eastAsia="Malgun Gothic"/>
          <w:sz w:val="20"/>
          <w:lang w:val="en-CA"/>
        </w:rPr>
        <w:t>[ n ]</w:t>
      </w:r>
      <w:r w:rsidRPr="00EC211D">
        <w:rPr>
          <w:rFonts w:eastAsia="Malgun Gothic"/>
          <w:sz w:val="20"/>
          <w:lang w:val="en-CA"/>
        </w:rPr>
        <w:t>[ cIdx ] of lengths dataLen</w:t>
      </w:r>
      <w:r>
        <w:rPr>
          <w:rFonts w:eastAsia="Malgun Gothic"/>
          <w:sz w:val="20"/>
          <w:lang w:val="en-CA"/>
        </w:rPr>
        <w:t>[ n ]</w:t>
      </w:r>
      <w:r w:rsidRPr="00EC211D">
        <w:rPr>
          <w:rFonts w:eastAsia="Malgun Gothic"/>
          <w:sz w:val="20"/>
          <w:lang w:val="en-CA"/>
        </w:rPr>
        <w:t>[ cIdx ] as follows:</w:t>
      </w:r>
    </w:p>
    <w:p w14:paraId="6988047E" w14:textId="77777777" w:rsidR="007D6D08" w:rsidRPr="00EC211D" w:rsidRDefault="007D6D08" w:rsidP="00D17E90">
      <w:pPr>
        <w:tabs>
          <w:tab w:val="clear" w:pos="360"/>
          <w:tab w:val="clear" w:pos="720"/>
          <w:tab w:val="clear" w:pos="1080"/>
          <w:tab w:val="clear" w:pos="1440"/>
          <w:tab w:val="left" w:pos="284"/>
          <w:tab w:val="left" w:pos="567"/>
          <w:tab w:val="left" w:pos="851"/>
          <w:tab w:val="left" w:pos="1134"/>
          <w:tab w:val="left" w:pos="1418"/>
          <w:tab w:val="left" w:pos="1701"/>
          <w:tab w:val="left" w:pos="1985"/>
          <w:tab w:val="right" w:pos="9356"/>
        </w:tabs>
        <w:ind w:left="284" w:right="-1"/>
        <w:rPr>
          <w:rFonts w:eastAsia="Malgun Gothic"/>
          <w:sz w:val="20"/>
          <w:szCs w:val="22"/>
          <w:lang w:val="en-CA"/>
        </w:rPr>
      </w:pPr>
      <w:r w:rsidRPr="00EC211D">
        <w:rPr>
          <w:rFonts w:eastAsia="Malgun Gothic"/>
          <w:sz w:val="20"/>
          <w:szCs w:val="22"/>
          <w:lang w:val="en-CA"/>
        </w:rPr>
        <w:t xml:space="preserve">for( </w:t>
      </w:r>
      <w:r>
        <w:rPr>
          <w:rFonts w:eastAsia="Malgun Gothic"/>
          <w:sz w:val="20"/>
          <w:szCs w:val="22"/>
          <w:lang w:val="en-CA"/>
        </w:rPr>
        <w:t>n</w:t>
      </w:r>
      <w:r w:rsidRPr="00EC211D">
        <w:rPr>
          <w:rFonts w:eastAsia="Malgun Gothic"/>
          <w:sz w:val="20"/>
          <w:szCs w:val="22"/>
          <w:lang w:val="en-CA"/>
        </w:rPr>
        <w:t xml:space="preserve"> = 0; </w:t>
      </w:r>
      <w:r>
        <w:rPr>
          <w:rFonts w:eastAsia="Malgun Gothic"/>
          <w:sz w:val="20"/>
          <w:szCs w:val="22"/>
          <w:lang w:val="en-CA"/>
        </w:rPr>
        <w:t>n</w:t>
      </w:r>
      <w:r w:rsidRPr="00EC211D">
        <w:rPr>
          <w:rFonts w:eastAsia="Malgun Gothic"/>
          <w:sz w:val="20"/>
          <w:szCs w:val="22"/>
          <w:lang w:val="en-CA"/>
        </w:rPr>
        <w:t xml:space="preserve"> &lt;</w:t>
      </w:r>
      <w:r>
        <w:rPr>
          <w:rFonts w:eastAsia="Malgun Gothic"/>
          <w:sz w:val="20"/>
          <w:szCs w:val="22"/>
          <w:lang w:val="en-CA"/>
        </w:rPr>
        <w:t xml:space="preserve">= </w:t>
      </w:r>
      <w:r w:rsidRPr="00D76C58">
        <w:rPr>
          <w:rFonts w:eastAsia="Malgun Gothic"/>
          <w:sz w:val="20"/>
        </w:rPr>
        <w:t>num_mcts_hash_minus1</w:t>
      </w:r>
      <w:r>
        <w:rPr>
          <w:rFonts w:eastAsia="Malgun Gothic"/>
          <w:sz w:val="20"/>
          <w:szCs w:val="22"/>
          <w:lang w:val="en-CA"/>
        </w:rPr>
        <w:t>; n++ )</w:t>
      </w:r>
      <w:r w:rsidR="00172A78">
        <w:rPr>
          <w:rFonts w:eastAsia="Malgun Gothic"/>
          <w:sz w:val="20"/>
          <w:szCs w:val="22"/>
          <w:lang w:val="en-CA"/>
        </w:rPr>
        <w:br/>
      </w:r>
      <w:r>
        <w:rPr>
          <w:rFonts w:eastAsia="Malgun Gothic"/>
          <w:sz w:val="20"/>
          <w:szCs w:val="22"/>
          <w:lang w:val="en-CA"/>
        </w:rPr>
        <w:tab/>
      </w:r>
      <w:r w:rsidRPr="00EC211D">
        <w:rPr>
          <w:rFonts w:eastAsia="Malgun Gothic"/>
          <w:sz w:val="20"/>
          <w:szCs w:val="22"/>
          <w:lang w:val="en-CA"/>
        </w:rPr>
        <w:t>for( cIdx = 0; cIdx &lt; ( chroma_format_idc  = =  0 ) ? 1 : 3; cIdx++ ) {</w:t>
      </w:r>
      <w:r w:rsidRPr="00EC211D">
        <w:rPr>
          <w:rFonts w:eastAsia="Malgun Gothic"/>
          <w:sz w:val="20"/>
          <w:szCs w:val="22"/>
          <w:lang w:val="en-CA"/>
        </w:rPr>
        <w:br/>
      </w:r>
      <w:r w:rsidRPr="00EC211D">
        <w:rPr>
          <w:rFonts w:eastAsia="Malgun Gothic"/>
          <w:sz w:val="20"/>
          <w:szCs w:val="22"/>
          <w:lang w:val="en-CA"/>
        </w:rPr>
        <w:tab/>
      </w:r>
      <w:r>
        <w:rPr>
          <w:rFonts w:eastAsia="Malgun Gothic"/>
          <w:sz w:val="20"/>
          <w:szCs w:val="22"/>
          <w:lang w:val="en-CA"/>
        </w:rPr>
        <w:tab/>
      </w:r>
      <w:r w:rsidRPr="00EC211D">
        <w:rPr>
          <w:rFonts w:eastAsia="Malgun Gothic"/>
          <w:sz w:val="20"/>
          <w:szCs w:val="22"/>
          <w:lang w:val="en-CA"/>
        </w:rPr>
        <w:t xml:space="preserve">if( cIdx  = = </w:t>
      </w:r>
      <w:r>
        <w:rPr>
          <w:rFonts w:eastAsia="Malgun Gothic"/>
          <w:sz w:val="20"/>
          <w:szCs w:val="22"/>
          <w:lang w:val="en-CA"/>
        </w:rPr>
        <w:t xml:space="preserve"> 0 ) {</w:t>
      </w:r>
      <w:r>
        <w:rPr>
          <w:rFonts w:eastAsia="Malgun Gothic"/>
          <w:sz w:val="20"/>
          <w:szCs w:val="22"/>
          <w:lang w:val="en-CA"/>
        </w:rPr>
        <w:br/>
      </w:r>
      <w:r>
        <w:rPr>
          <w:rFonts w:eastAsia="Malgun Gothic"/>
          <w:sz w:val="20"/>
          <w:szCs w:val="22"/>
          <w:lang w:val="en-CA"/>
        </w:rPr>
        <w:tab/>
      </w:r>
      <w:r>
        <w:rPr>
          <w:rFonts w:eastAsia="Malgun Gothic"/>
          <w:sz w:val="20"/>
          <w:szCs w:val="22"/>
          <w:lang w:val="en-CA"/>
        </w:rPr>
        <w:tab/>
      </w:r>
      <w:r>
        <w:rPr>
          <w:rFonts w:eastAsia="Malgun Gothic"/>
          <w:sz w:val="20"/>
          <w:szCs w:val="22"/>
          <w:lang w:val="en-CA"/>
        </w:rPr>
        <w:tab/>
        <w:t>compWidth[ n ][ cIdx ] = mcts</w:t>
      </w:r>
      <w:r w:rsidRPr="00EC211D">
        <w:rPr>
          <w:rFonts w:eastAsia="Malgun Gothic"/>
          <w:sz w:val="20"/>
          <w:szCs w:val="22"/>
          <w:lang w:val="en-CA"/>
        </w:rPr>
        <w:t>_</w:t>
      </w:r>
      <w:r>
        <w:rPr>
          <w:rFonts w:eastAsia="Malgun Gothic"/>
          <w:sz w:val="20"/>
          <w:szCs w:val="22"/>
          <w:lang w:val="en-CA"/>
        </w:rPr>
        <w:t>rect_</w:t>
      </w:r>
      <w:r w:rsidRPr="00EC211D">
        <w:rPr>
          <w:rFonts w:eastAsia="Malgun Gothic"/>
          <w:sz w:val="20"/>
          <w:szCs w:val="22"/>
          <w:lang w:val="en-CA"/>
        </w:rPr>
        <w:t>width_in_luma_sa</w:t>
      </w:r>
      <w:r>
        <w:rPr>
          <w:rFonts w:eastAsia="Malgun Gothic"/>
          <w:sz w:val="20"/>
          <w:szCs w:val="22"/>
          <w:lang w:val="en-CA"/>
        </w:rPr>
        <w:t>mples[ n ]</w:t>
      </w:r>
      <w:r>
        <w:rPr>
          <w:rFonts w:eastAsia="Malgun Gothic"/>
          <w:sz w:val="20"/>
          <w:szCs w:val="22"/>
          <w:lang w:val="en-CA"/>
        </w:rPr>
        <w:br/>
      </w:r>
      <w:r>
        <w:rPr>
          <w:rFonts w:eastAsia="Malgun Gothic"/>
          <w:sz w:val="20"/>
          <w:szCs w:val="22"/>
          <w:lang w:val="en-CA"/>
        </w:rPr>
        <w:tab/>
      </w:r>
      <w:r>
        <w:rPr>
          <w:rFonts w:eastAsia="Malgun Gothic"/>
          <w:sz w:val="20"/>
          <w:szCs w:val="22"/>
          <w:lang w:val="en-CA"/>
        </w:rPr>
        <w:tab/>
      </w:r>
      <w:r>
        <w:rPr>
          <w:rFonts w:eastAsia="Malgun Gothic"/>
          <w:sz w:val="20"/>
          <w:szCs w:val="22"/>
          <w:lang w:val="en-CA"/>
        </w:rPr>
        <w:tab/>
        <w:t>compHeight[ n ][ cIdx ] = mcts</w:t>
      </w:r>
      <w:r w:rsidRPr="00EC211D">
        <w:rPr>
          <w:rFonts w:eastAsia="Malgun Gothic"/>
          <w:sz w:val="20"/>
          <w:szCs w:val="22"/>
          <w:lang w:val="en-CA"/>
        </w:rPr>
        <w:t>_</w:t>
      </w:r>
      <w:r>
        <w:rPr>
          <w:rFonts w:eastAsia="Malgun Gothic"/>
          <w:sz w:val="20"/>
          <w:szCs w:val="22"/>
          <w:lang w:val="en-CA"/>
        </w:rPr>
        <w:t>rect_</w:t>
      </w:r>
      <w:r w:rsidRPr="00EC211D">
        <w:rPr>
          <w:rFonts w:eastAsia="Malgun Gothic"/>
          <w:sz w:val="20"/>
          <w:szCs w:val="22"/>
          <w:lang w:val="en-CA"/>
        </w:rPr>
        <w:t>height_in_luma_samples</w:t>
      </w:r>
      <w:r>
        <w:rPr>
          <w:rFonts w:eastAsia="Malgun Gothic"/>
          <w:sz w:val="20"/>
          <w:szCs w:val="22"/>
        </w:rPr>
        <w:t>[ n ]</w:t>
      </w:r>
      <w:r w:rsidRPr="00EC211D">
        <w:rPr>
          <w:rFonts w:eastAsia="Malgun Gothic"/>
          <w:sz w:val="20"/>
          <w:szCs w:val="22"/>
          <w:lang w:val="en-CA"/>
        </w:rPr>
        <w:br/>
      </w:r>
      <w:r w:rsidRPr="00EC211D">
        <w:rPr>
          <w:rFonts w:eastAsia="Malgun Gothic"/>
          <w:sz w:val="20"/>
          <w:szCs w:val="22"/>
          <w:lang w:val="en-CA"/>
        </w:rPr>
        <w:tab/>
      </w:r>
      <w:r>
        <w:rPr>
          <w:rFonts w:eastAsia="Malgun Gothic"/>
          <w:sz w:val="20"/>
          <w:szCs w:val="22"/>
          <w:lang w:val="en-CA"/>
        </w:rPr>
        <w:tab/>
      </w:r>
      <w:r w:rsidRPr="00EC211D">
        <w:rPr>
          <w:rFonts w:eastAsia="Malgun Gothic"/>
          <w:sz w:val="20"/>
          <w:szCs w:val="22"/>
          <w:lang w:val="en-CA"/>
        </w:rPr>
        <w:tab/>
        <w:t>compDepth[ cIdx ] = BitDepth</w:t>
      </w:r>
      <w:r w:rsidRPr="00EC211D">
        <w:rPr>
          <w:rFonts w:eastAsia="Malgun Gothic"/>
          <w:sz w:val="20"/>
          <w:szCs w:val="22"/>
          <w:vertAlign w:val="subscript"/>
          <w:lang w:val="en-CA"/>
        </w:rPr>
        <w:t>Y</w:t>
      </w:r>
      <w:r w:rsidRPr="00EC211D">
        <w:rPr>
          <w:rFonts w:eastAsia="Malgun Gothic"/>
          <w:sz w:val="20"/>
          <w:szCs w:val="22"/>
          <w:lang w:val="en-CA"/>
        </w:rPr>
        <w:br/>
      </w:r>
      <w:r>
        <w:rPr>
          <w:rFonts w:eastAsia="Malgun Gothic"/>
          <w:sz w:val="20"/>
          <w:szCs w:val="22"/>
          <w:lang w:val="en-CA"/>
        </w:rPr>
        <w:tab/>
      </w:r>
      <w:r>
        <w:rPr>
          <w:rFonts w:eastAsia="Malgun Gothic"/>
          <w:sz w:val="20"/>
          <w:szCs w:val="22"/>
          <w:lang w:val="en-CA"/>
        </w:rPr>
        <w:tab/>
      </w:r>
      <w:r>
        <w:rPr>
          <w:rFonts w:eastAsia="Malgun Gothic"/>
          <w:sz w:val="20"/>
          <w:szCs w:val="22"/>
          <w:lang w:val="en-CA"/>
        </w:rPr>
        <w:tab/>
        <w:t xml:space="preserve">cropTop[ n ][ cIdx ] = </w:t>
      </w:r>
      <w:r w:rsidRPr="00F73886">
        <w:rPr>
          <w:rFonts w:eastAsia="Malgun Gothic"/>
          <w:sz w:val="20"/>
        </w:rPr>
        <w:t>crop_mcts_hash_</w:t>
      </w:r>
      <w:r>
        <w:rPr>
          <w:rFonts w:eastAsia="Malgun Gothic"/>
          <w:sz w:val="20"/>
          <w:szCs w:val="22"/>
          <w:lang w:val="en-CA"/>
        </w:rPr>
        <w:t>top_margin[ n ]</w:t>
      </w:r>
      <w:r w:rsidR="00C56600">
        <w:rPr>
          <w:rFonts w:eastAsia="Malgun Gothic"/>
          <w:sz w:val="20"/>
          <w:szCs w:val="22"/>
          <w:lang w:val="en-CA"/>
        </w:rPr>
        <w:br/>
      </w:r>
      <w:r>
        <w:rPr>
          <w:rFonts w:eastAsia="Malgun Gothic"/>
          <w:sz w:val="20"/>
          <w:szCs w:val="22"/>
          <w:lang w:val="en-CA"/>
        </w:rPr>
        <w:tab/>
      </w:r>
      <w:r>
        <w:rPr>
          <w:rFonts w:eastAsia="Malgun Gothic"/>
          <w:sz w:val="20"/>
          <w:szCs w:val="22"/>
          <w:lang w:val="en-CA"/>
        </w:rPr>
        <w:tab/>
      </w:r>
      <w:r>
        <w:rPr>
          <w:rFonts w:eastAsia="Malgun Gothic"/>
          <w:sz w:val="20"/>
          <w:szCs w:val="22"/>
          <w:lang w:val="en-CA"/>
        </w:rPr>
        <w:tab/>
        <w:t xml:space="preserve">cropBottom[ n ][ cIdx ] = </w:t>
      </w:r>
      <w:r w:rsidRPr="00F73886">
        <w:rPr>
          <w:rFonts w:eastAsia="Malgun Gothic"/>
          <w:sz w:val="20"/>
        </w:rPr>
        <w:t>crop_mcts_hash_</w:t>
      </w:r>
      <w:r>
        <w:rPr>
          <w:rFonts w:eastAsia="Malgun Gothic"/>
          <w:sz w:val="20"/>
          <w:szCs w:val="22"/>
          <w:lang w:val="en-CA"/>
        </w:rPr>
        <w:t>bottom_margin[ n ]</w:t>
      </w:r>
      <w:r w:rsidR="00C56600">
        <w:rPr>
          <w:rFonts w:eastAsia="Malgun Gothic"/>
          <w:sz w:val="20"/>
          <w:szCs w:val="22"/>
          <w:lang w:val="en-CA"/>
        </w:rPr>
        <w:br/>
      </w:r>
      <w:r>
        <w:rPr>
          <w:rFonts w:eastAsia="Malgun Gothic"/>
          <w:sz w:val="20"/>
          <w:szCs w:val="22"/>
          <w:lang w:val="en-CA"/>
        </w:rPr>
        <w:tab/>
      </w:r>
      <w:r>
        <w:rPr>
          <w:rFonts w:eastAsia="Malgun Gothic"/>
          <w:sz w:val="20"/>
          <w:szCs w:val="22"/>
          <w:lang w:val="en-CA"/>
        </w:rPr>
        <w:tab/>
      </w:r>
      <w:r>
        <w:rPr>
          <w:rFonts w:eastAsia="Malgun Gothic"/>
          <w:sz w:val="20"/>
          <w:szCs w:val="22"/>
          <w:lang w:val="en-CA"/>
        </w:rPr>
        <w:tab/>
        <w:t xml:space="preserve">cropLeft[ n ][ cIdx ] = </w:t>
      </w:r>
      <w:r w:rsidRPr="00F73886">
        <w:rPr>
          <w:rFonts w:eastAsia="Malgun Gothic"/>
          <w:sz w:val="20"/>
        </w:rPr>
        <w:t>crop_mcts_hash_</w:t>
      </w:r>
      <w:r>
        <w:rPr>
          <w:rFonts w:eastAsia="Malgun Gothic"/>
          <w:sz w:val="20"/>
          <w:szCs w:val="22"/>
          <w:lang w:val="en-CA"/>
        </w:rPr>
        <w:t>left_margin[ n ]</w:t>
      </w:r>
      <w:r w:rsidR="00C56600">
        <w:rPr>
          <w:rFonts w:eastAsia="Malgun Gothic"/>
          <w:sz w:val="20"/>
          <w:szCs w:val="22"/>
          <w:lang w:val="en-CA"/>
        </w:rPr>
        <w:br/>
      </w:r>
      <w:r>
        <w:rPr>
          <w:rFonts w:eastAsia="Malgun Gothic"/>
          <w:sz w:val="20"/>
          <w:szCs w:val="22"/>
          <w:lang w:val="en-CA"/>
        </w:rPr>
        <w:tab/>
      </w:r>
      <w:r>
        <w:rPr>
          <w:rFonts w:eastAsia="Malgun Gothic"/>
          <w:sz w:val="20"/>
          <w:szCs w:val="22"/>
          <w:lang w:val="en-CA"/>
        </w:rPr>
        <w:tab/>
      </w:r>
      <w:r>
        <w:rPr>
          <w:rFonts w:eastAsia="Malgun Gothic"/>
          <w:sz w:val="20"/>
          <w:szCs w:val="22"/>
          <w:lang w:val="en-CA"/>
        </w:rPr>
        <w:tab/>
        <w:t xml:space="preserve">cropRight[ n ][ cIdx ] = </w:t>
      </w:r>
      <w:r w:rsidRPr="00F73886">
        <w:rPr>
          <w:rFonts w:eastAsia="Malgun Gothic"/>
          <w:sz w:val="20"/>
        </w:rPr>
        <w:t>crop_mcts_hash_</w:t>
      </w:r>
      <w:r>
        <w:rPr>
          <w:rFonts w:eastAsia="Malgun Gothic"/>
          <w:sz w:val="20"/>
          <w:szCs w:val="22"/>
          <w:lang w:val="en-CA"/>
        </w:rPr>
        <w:t>right_margin[ n ]</w:t>
      </w:r>
      <w:r w:rsidR="00C56600">
        <w:rPr>
          <w:rFonts w:eastAsia="Malgun Gothic"/>
          <w:sz w:val="20"/>
          <w:szCs w:val="22"/>
          <w:lang w:val="en-CA"/>
        </w:rPr>
        <w:br/>
      </w:r>
      <w:r>
        <w:rPr>
          <w:rFonts w:eastAsia="Malgun Gothic"/>
          <w:sz w:val="20"/>
          <w:szCs w:val="22"/>
          <w:lang w:val="en-CA"/>
        </w:rPr>
        <w:tab/>
      </w:r>
      <w:r w:rsidRPr="00EC211D">
        <w:rPr>
          <w:rFonts w:eastAsia="Malgun Gothic"/>
          <w:sz w:val="20"/>
          <w:szCs w:val="22"/>
          <w:lang w:val="en-CA"/>
        </w:rPr>
        <w:tab/>
        <w:t xml:space="preserve">} </w:t>
      </w:r>
      <w:r>
        <w:rPr>
          <w:rFonts w:eastAsia="Malgun Gothic"/>
          <w:sz w:val="20"/>
          <w:szCs w:val="22"/>
          <w:lang w:val="en-CA"/>
        </w:rPr>
        <w:t>else {</w:t>
      </w:r>
      <w:r>
        <w:rPr>
          <w:rFonts w:eastAsia="Malgun Gothic"/>
          <w:sz w:val="20"/>
          <w:szCs w:val="22"/>
          <w:lang w:val="en-CA"/>
        </w:rPr>
        <w:br/>
      </w:r>
      <w:r>
        <w:rPr>
          <w:rFonts w:eastAsia="Malgun Gothic"/>
          <w:sz w:val="20"/>
          <w:szCs w:val="22"/>
          <w:lang w:val="en-CA"/>
        </w:rPr>
        <w:tab/>
      </w:r>
      <w:r>
        <w:rPr>
          <w:rFonts w:eastAsia="Malgun Gothic"/>
          <w:sz w:val="20"/>
          <w:szCs w:val="22"/>
          <w:lang w:val="en-CA"/>
        </w:rPr>
        <w:tab/>
      </w:r>
      <w:r>
        <w:rPr>
          <w:rFonts w:eastAsia="Malgun Gothic"/>
          <w:sz w:val="20"/>
          <w:szCs w:val="22"/>
          <w:lang w:val="en-CA"/>
        </w:rPr>
        <w:tab/>
        <w:t>compWidth[ n ][ cIdx ] = mcts</w:t>
      </w:r>
      <w:r w:rsidRPr="00EC211D">
        <w:rPr>
          <w:rFonts w:eastAsia="Malgun Gothic"/>
          <w:sz w:val="20"/>
          <w:szCs w:val="22"/>
          <w:lang w:val="en-CA"/>
        </w:rPr>
        <w:t>_</w:t>
      </w:r>
      <w:r>
        <w:rPr>
          <w:rFonts w:eastAsia="Malgun Gothic"/>
          <w:sz w:val="20"/>
          <w:szCs w:val="22"/>
          <w:lang w:val="en-CA"/>
        </w:rPr>
        <w:t>rect_</w:t>
      </w:r>
      <w:r w:rsidRPr="00EC211D">
        <w:rPr>
          <w:rFonts w:eastAsia="Malgun Gothic"/>
          <w:sz w:val="20"/>
          <w:szCs w:val="22"/>
          <w:lang w:val="en-CA"/>
        </w:rPr>
        <w:t>width_in_luma_samples</w:t>
      </w:r>
      <w:r>
        <w:rPr>
          <w:rFonts w:eastAsia="Malgun Gothic"/>
          <w:sz w:val="20"/>
          <w:szCs w:val="22"/>
          <w:lang w:val="en-CA"/>
        </w:rPr>
        <w:t>[ n ]</w:t>
      </w:r>
      <w:r w:rsidRPr="00EC211D">
        <w:rPr>
          <w:rFonts w:eastAsia="Malgun Gothic"/>
          <w:sz w:val="20"/>
          <w:szCs w:val="22"/>
          <w:lang w:val="en-CA"/>
        </w:rPr>
        <w:t xml:space="preserve"> / SubW</w:t>
      </w:r>
      <w:r>
        <w:rPr>
          <w:rFonts w:eastAsia="Malgun Gothic"/>
          <w:sz w:val="20"/>
          <w:szCs w:val="22"/>
          <w:lang w:val="en-CA"/>
        </w:rPr>
        <w:t>idthC</w:t>
      </w:r>
      <w:r>
        <w:rPr>
          <w:rFonts w:eastAsia="Malgun Gothic"/>
          <w:sz w:val="20"/>
          <w:szCs w:val="22"/>
          <w:lang w:val="en-CA"/>
        </w:rPr>
        <w:br/>
      </w:r>
      <w:r>
        <w:rPr>
          <w:rFonts w:eastAsia="Malgun Gothic"/>
          <w:sz w:val="20"/>
          <w:szCs w:val="22"/>
          <w:lang w:val="en-CA"/>
        </w:rPr>
        <w:tab/>
      </w:r>
      <w:r>
        <w:rPr>
          <w:rFonts w:eastAsia="Malgun Gothic"/>
          <w:sz w:val="20"/>
          <w:szCs w:val="22"/>
          <w:lang w:val="en-CA"/>
        </w:rPr>
        <w:tab/>
      </w:r>
      <w:r>
        <w:rPr>
          <w:rFonts w:eastAsia="Malgun Gothic"/>
          <w:sz w:val="20"/>
          <w:szCs w:val="22"/>
          <w:lang w:val="en-CA"/>
        </w:rPr>
        <w:tab/>
        <w:t>compHeight[ n ][ cIdx ] = mcts</w:t>
      </w:r>
      <w:r w:rsidRPr="00EC211D">
        <w:rPr>
          <w:rFonts w:eastAsia="Malgun Gothic"/>
          <w:sz w:val="20"/>
          <w:szCs w:val="22"/>
          <w:lang w:val="en-CA"/>
        </w:rPr>
        <w:t>_</w:t>
      </w:r>
      <w:r>
        <w:rPr>
          <w:rFonts w:eastAsia="Malgun Gothic"/>
          <w:sz w:val="20"/>
          <w:szCs w:val="22"/>
          <w:lang w:val="en-CA"/>
        </w:rPr>
        <w:t>rect_</w:t>
      </w:r>
      <w:r w:rsidRPr="00EC211D">
        <w:rPr>
          <w:rFonts w:eastAsia="Malgun Gothic"/>
          <w:sz w:val="20"/>
          <w:szCs w:val="22"/>
          <w:lang w:val="en-CA"/>
        </w:rPr>
        <w:t>height_in_luma_samples</w:t>
      </w:r>
      <w:r>
        <w:rPr>
          <w:rFonts w:eastAsia="Malgun Gothic"/>
          <w:sz w:val="20"/>
          <w:szCs w:val="22"/>
          <w:lang w:val="en-CA"/>
        </w:rPr>
        <w:t>[ n ]</w:t>
      </w:r>
      <w:r w:rsidRPr="00EC211D">
        <w:rPr>
          <w:rFonts w:eastAsia="Malgun Gothic"/>
          <w:sz w:val="20"/>
          <w:szCs w:val="22"/>
          <w:lang w:val="en-CA"/>
        </w:rPr>
        <w:t xml:space="preserve"> / SubHeightC</w:t>
      </w:r>
      <w:r w:rsidRPr="00EC211D">
        <w:rPr>
          <w:rFonts w:eastAsia="Malgun Gothic"/>
          <w:sz w:val="20"/>
          <w:szCs w:val="22"/>
          <w:lang w:val="en-CA"/>
        </w:rPr>
        <w:br/>
      </w:r>
      <w:r>
        <w:rPr>
          <w:rFonts w:eastAsia="Malgun Gothic"/>
          <w:sz w:val="20"/>
          <w:szCs w:val="22"/>
          <w:lang w:val="en-CA"/>
        </w:rPr>
        <w:tab/>
      </w:r>
      <w:r w:rsidRPr="00EC211D">
        <w:rPr>
          <w:rFonts w:eastAsia="Malgun Gothic"/>
          <w:sz w:val="20"/>
          <w:szCs w:val="22"/>
          <w:lang w:val="en-CA"/>
        </w:rPr>
        <w:tab/>
      </w:r>
      <w:r w:rsidRPr="00EC211D">
        <w:rPr>
          <w:rFonts w:eastAsia="Malgun Gothic"/>
          <w:sz w:val="20"/>
          <w:szCs w:val="22"/>
          <w:lang w:val="en-CA"/>
        </w:rPr>
        <w:tab/>
        <w:t>compDepth[ cIdx ] = BitDepth</w:t>
      </w:r>
      <w:r w:rsidRPr="00EC211D">
        <w:rPr>
          <w:rFonts w:eastAsia="Malgun Gothic"/>
          <w:sz w:val="20"/>
          <w:szCs w:val="22"/>
          <w:vertAlign w:val="subscript"/>
          <w:lang w:val="en-CA"/>
        </w:rPr>
        <w:t>C</w:t>
      </w:r>
      <w:r w:rsidR="002B3FC4">
        <w:rPr>
          <w:rFonts w:eastAsia="Malgun Gothic"/>
          <w:sz w:val="20"/>
          <w:szCs w:val="22"/>
          <w:lang w:val="en-CA"/>
        </w:rPr>
        <w:tab/>
      </w:r>
      <w:r w:rsidRPr="00EC211D">
        <w:rPr>
          <w:rFonts w:eastAsia="Malgun Gothic"/>
          <w:sz w:val="20"/>
          <w:szCs w:val="22"/>
          <w:lang w:val="en-CA"/>
        </w:rPr>
        <w:t>(D</w:t>
      </w:r>
      <w:r w:rsidRPr="00EC211D">
        <w:rPr>
          <w:rFonts w:eastAsia="Malgun Gothic"/>
          <w:sz w:val="20"/>
          <w:szCs w:val="22"/>
          <w:lang w:val="en-CA"/>
        </w:rPr>
        <w:noBreakHyphen/>
      </w:r>
      <w:r>
        <w:rPr>
          <w:rFonts w:eastAsia="Malgun Gothic"/>
          <w:sz w:val="20"/>
          <w:szCs w:val="22"/>
          <w:lang w:val="en-CA"/>
        </w:rPr>
        <w:t>XX</w:t>
      </w:r>
      <w:r w:rsidRPr="00EC211D">
        <w:rPr>
          <w:rFonts w:eastAsia="Malgun Gothic"/>
          <w:sz w:val="20"/>
          <w:szCs w:val="22"/>
          <w:lang w:val="en-CA"/>
        </w:rPr>
        <w:t>)</w:t>
      </w:r>
      <w:r w:rsidRPr="00EC211D">
        <w:rPr>
          <w:rFonts w:eastAsia="Malgun Gothic"/>
          <w:sz w:val="20"/>
          <w:szCs w:val="22"/>
          <w:lang w:val="en-CA"/>
        </w:rPr>
        <w:br/>
      </w:r>
      <w:r>
        <w:rPr>
          <w:rFonts w:eastAsia="Malgun Gothic"/>
          <w:sz w:val="20"/>
          <w:szCs w:val="22"/>
          <w:lang w:val="en-CA"/>
        </w:rPr>
        <w:tab/>
      </w:r>
      <w:r>
        <w:rPr>
          <w:rFonts w:eastAsia="Malgun Gothic"/>
          <w:sz w:val="20"/>
          <w:szCs w:val="22"/>
          <w:lang w:val="en-CA"/>
        </w:rPr>
        <w:tab/>
      </w:r>
      <w:r>
        <w:rPr>
          <w:rFonts w:eastAsia="Malgun Gothic"/>
          <w:sz w:val="20"/>
          <w:szCs w:val="22"/>
          <w:lang w:val="en-CA"/>
        </w:rPr>
        <w:tab/>
        <w:t xml:space="preserve">cropTop[ n ][ cIdx ] = </w:t>
      </w:r>
      <w:r w:rsidRPr="00F73886">
        <w:rPr>
          <w:rFonts w:eastAsia="Malgun Gothic"/>
          <w:sz w:val="20"/>
        </w:rPr>
        <w:t>crop_mcts_hash_</w:t>
      </w:r>
      <w:r>
        <w:rPr>
          <w:rFonts w:eastAsia="Malgun Gothic"/>
          <w:sz w:val="20"/>
          <w:szCs w:val="22"/>
          <w:lang w:val="en-CA"/>
        </w:rPr>
        <w:t>top_margin[ n ]</w:t>
      </w:r>
      <w:r w:rsidRPr="00EC211D">
        <w:rPr>
          <w:rFonts w:eastAsia="Malgun Gothic"/>
          <w:sz w:val="20"/>
          <w:szCs w:val="22"/>
          <w:lang w:val="en-CA"/>
        </w:rPr>
        <w:t xml:space="preserve"> / SubHeightC</w:t>
      </w:r>
      <w:r w:rsidR="00C56600">
        <w:rPr>
          <w:rFonts w:eastAsia="Malgun Gothic"/>
          <w:sz w:val="20"/>
          <w:szCs w:val="22"/>
          <w:lang w:val="en-CA"/>
        </w:rPr>
        <w:br/>
      </w:r>
      <w:r>
        <w:rPr>
          <w:rFonts w:eastAsia="Malgun Gothic"/>
          <w:sz w:val="20"/>
          <w:szCs w:val="22"/>
          <w:lang w:val="en-CA"/>
        </w:rPr>
        <w:tab/>
      </w:r>
      <w:r>
        <w:rPr>
          <w:rFonts w:eastAsia="Malgun Gothic"/>
          <w:sz w:val="20"/>
          <w:szCs w:val="22"/>
          <w:lang w:val="en-CA"/>
        </w:rPr>
        <w:tab/>
      </w:r>
      <w:r>
        <w:rPr>
          <w:rFonts w:eastAsia="Malgun Gothic"/>
          <w:sz w:val="20"/>
          <w:szCs w:val="22"/>
          <w:lang w:val="en-CA"/>
        </w:rPr>
        <w:tab/>
        <w:t xml:space="preserve">cropBottom[ n ][ cIdx ] = </w:t>
      </w:r>
      <w:r w:rsidRPr="00F73886">
        <w:rPr>
          <w:rFonts w:eastAsia="Malgun Gothic"/>
          <w:sz w:val="20"/>
        </w:rPr>
        <w:t>crop_mcts_hash_</w:t>
      </w:r>
      <w:r>
        <w:rPr>
          <w:rFonts w:eastAsia="Malgun Gothic"/>
          <w:sz w:val="20"/>
          <w:szCs w:val="22"/>
          <w:lang w:val="en-CA"/>
        </w:rPr>
        <w:t>bottom_margin[ n ]</w:t>
      </w:r>
      <w:r w:rsidRPr="00EC211D">
        <w:rPr>
          <w:rFonts w:eastAsia="Malgun Gothic"/>
          <w:sz w:val="20"/>
          <w:szCs w:val="22"/>
          <w:lang w:val="en-CA"/>
        </w:rPr>
        <w:t xml:space="preserve"> / SubHeightC</w:t>
      </w:r>
      <w:r w:rsidR="00C56600">
        <w:rPr>
          <w:rFonts w:eastAsia="Malgun Gothic"/>
          <w:sz w:val="20"/>
          <w:szCs w:val="22"/>
          <w:lang w:val="en-CA"/>
        </w:rPr>
        <w:br/>
      </w:r>
      <w:r>
        <w:rPr>
          <w:rFonts w:eastAsia="Malgun Gothic"/>
          <w:sz w:val="20"/>
          <w:szCs w:val="22"/>
          <w:lang w:val="en-CA"/>
        </w:rPr>
        <w:tab/>
      </w:r>
      <w:r>
        <w:rPr>
          <w:rFonts w:eastAsia="Malgun Gothic"/>
          <w:sz w:val="20"/>
          <w:szCs w:val="22"/>
          <w:lang w:val="en-CA"/>
        </w:rPr>
        <w:tab/>
      </w:r>
      <w:r>
        <w:rPr>
          <w:rFonts w:eastAsia="Malgun Gothic"/>
          <w:sz w:val="20"/>
          <w:szCs w:val="22"/>
          <w:lang w:val="en-CA"/>
        </w:rPr>
        <w:tab/>
        <w:t xml:space="preserve">cropLeft[ n ][ cIdx ] = </w:t>
      </w:r>
      <w:r w:rsidRPr="00F73886">
        <w:rPr>
          <w:rFonts w:eastAsia="Malgun Gothic"/>
          <w:sz w:val="20"/>
        </w:rPr>
        <w:t>crop_mcts_hash_</w:t>
      </w:r>
      <w:r>
        <w:rPr>
          <w:rFonts w:eastAsia="Malgun Gothic"/>
          <w:sz w:val="20"/>
          <w:szCs w:val="22"/>
          <w:lang w:val="en-CA"/>
        </w:rPr>
        <w:t>left_margin[ n ]</w:t>
      </w:r>
      <w:r w:rsidRPr="00EC211D">
        <w:rPr>
          <w:rFonts w:eastAsia="Malgun Gothic"/>
          <w:sz w:val="20"/>
          <w:szCs w:val="22"/>
          <w:lang w:val="en-CA"/>
        </w:rPr>
        <w:t xml:space="preserve"> / SubW</w:t>
      </w:r>
      <w:r>
        <w:rPr>
          <w:rFonts w:eastAsia="Malgun Gothic"/>
          <w:sz w:val="20"/>
          <w:szCs w:val="22"/>
          <w:lang w:val="en-CA"/>
        </w:rPr>
        <w:t>idthC</w:t>
      </w:r>
      <w:r w:rsidR="00C56600">
        <w:rPr>
          <w:rFonts w:eastAsia="Malgun Gothic"/>
          <w:sz w:val="20"/>
          <w:szCs w:val="22"/>
          <w:lang w:val="en-CA"/>
        </w:rPr>
        <w:br/>
      </w:r>
      <w:r>
        <w:rPr>
          <w:rFonts w:eastAsia="Malgun Gothic"/>
          <w:sz w:val="20"/>
          <w:szCs w:val="22"/>
          <w:lang w:val="en-CA"/>
        </w:rPr>
        <w:tab/>
      </w:r>
      <w:r>
        <w:rPr>
          <w:rFonts w:eastAsia="Malgun Gothic"/>
          <w:sz w:val="20"/>
          <w:szCs w:val="22"/>
          <w:lang w:val="en-CA"/>
        </w:rPr>
        <w:tab/>
      </w:r>
      <w:r>
        <w:rPr>
          <w:rFonts w:eastAsia="Malgun Gothic"/>
          <w:sz w:val="20"/>
          <w:szCs w:val="22"/>
          <w:lang w:val="en-CA"/>
        </w:rPr>
        <w:tab/>
        <w:t xml:space="preserve">cropRight[ n ][ cIdx ] = </w:t>
      </w:r>
      <w:r w:rsidRPr="00F73886">
        <w:rPr>
          <w:rFonts w:eastAsia="Malgun Gothic"/>
          <w:sz w:val="20"/>
        </w:rPr>
        <w:t>crop_mcts_hash_</w:t>
      </w:r>
      <w:r>
        <w:rPr>
          <w:rFonts w:eastAsia="Malgun Gothic"/>
          <w:sz w:val="20"/>
          <w:szCs w:val="22"/>
          <w:lang w:val="en-CA"/>
        </w:rPr>
        <w:t>right_margin[ n ]</w:t>
      </w:r>
      <w:r w:rsidRPr="00EC211D">
        <w:rPr>
          <w:rFonts w:eastAsia="Malgun Gothic"/>
          <w:sz w:val="20"/>
          <w:szCs w:val="22"/>
          <w:lang w:val="en-CA"/>
        </w:rPr>
        <w:t xml:space="preserve"> / SubW</w:t>
      </w:r>
      <w:r>
        <w:rPr>
          <w:rFonts w:eastAsia="Malgun Gothic"/>
          <w:sz w:val="20"/>
          <w:szCs w:val="22"/>
          <w:lang w:val="en-CA"/>
        </w:rPr>
        <w:t>idthC</w:t>
      </w:r>
      <w:r w:rsidR="00C56600">
        <w:rPr>
          <w:rFonts w:eastAsia="Malgun Gothic"/>
          <w:sz w:val="20"/>
          <w:szCs w:val="22"/>
          <w:lang w:val="en-CA"/>
        </w:rPr>
        <w:br/>
      </w:r>
      <w:r w:rsidRPr="00EC211D">
        <w:rPr>
          <w:rFonts w:eastAsia="Malgun Gothic"/>
          <w:sz w:val="20"/>
          <w:szCs w:val="22"/>
          <w:lang w:val="en-CA"/>
        </w:rPr>
        <w:tab/>
      </w:r>
      <w:r>
        <w:rPr>
          <w:rFonts w:eastAsia="Malgun Gothic"/>
          <w:sz w:val="20"/>
          <w:szCs w:val="22"/>
          <w:lang w:val="en-CA"/>
        </w:rPr>
        <w:tab/>
      </w:r>
      <w:r w:rsidRPr="00EC211D">
        <w:rPr>
          <w:rFonts w:eastAsia="Malgun Gothic"/>
          <w:sz w:val="20"/>
          <w:szCs w:val="22"/>
          <w:lang w:val="en-CA"/>
        </w:rPr>
        <w:t>}</w:t>
      </w:r>
      <w:r w:rsidRPr="00EC211D">
        <w:rPr>
          <w:rFonts w:eastAsia="Malgun Gothic"/>
          <w:sz w:val="20"/>
          <w:szCs w:val="22"/>
          <w:lang w:val="en-CA"/>
        </w:rPr>
        <w:br/>
      </w:r>
      <w:r>
        <w:rPr>
          <w:rFonts w:eastAsia="Malgun Gothic"/>
          <w:sz w:val="20"/>
          <w:szCs w:val="22"/>
          <w:lang w:val="en-CA"/>
        </w:rPr>
        <w:tab/>
      </w:r>
      <w:r w:rsidRPr="00EC211D">
        <w:rPr>
          <w:rFonts w:eastAsia="Malgun Gothic"/>
          <w:sz w:val="20"/>
          <w:szCs w:val="22"/>
          <w:lang w:val="en-CA"/>
        </w:rPr>
        <w:tab/>
        <w:t>iLen = 0</w:t>
      </w:r>
      <w:r w:rsidRPr="00EC211D">
        <w:rPr>
          <w:rFonts w:eastAsia="Malgun Gothic"/>
          <w:sz w:val="20"/>
          <w:szCs w:val="22"/>
          <w:lang w:val="en-CA"/>
        </w:rPr>
        <w:br/>
      </w:r>
      <w:r w:rsidRPr="00EC211D">
        <w:rPr>
          <w:rFonts w:eastAsia="Malgun Gothic"/>
          <w:sz w:val="20"/>
          <w:szCs w:val="22"/>
          <w:lang w:val="en-CA"/>
        </w:rPr>
        <w:tab/>
      </w:r>
      <w:r>
        <w:rPr>
          <w:rFonts w:eastAsia="Malgun Gothic"/>
          <w:sz w:val="20"/>
          <w:szCs w:val="22"/>
          <w:lang w:val="en-CA"/>
        </w:rPr>
        <w:tab/>
      </w:r>
      <w:r w:rsidRPr="00EC211D">
        <w:rPr>
          <w:rFonts w:eastAsia="Malgun Gothic"/>
          <w:sz w:val="20"/>
          <w:szCs w:val="22"/>
          <w:lang w:val="en-CA"/>
        </w:rPr>
        <w:t>fo</w:t>
      </w:r>
      <w:r>
        <w:rPr>
          <w:rFonts w:eastAsia="Malgun Gothic"/>
          <w:sz w:val="20"/>
          <w:szCs w:val="22"/>
          <w:lang w:val="en-CA"/>
        </w:rPr>
        <w:t xml:space="preserve">r( i = </w:t>
      </w:r>
      <w:r w:rsidRPr="00F73886">
        <w:rPr>
          <w:rFonts w:eastAsia="Malgun Gothic"/>
          <w:sz w:val="20"/>
        </w:rPr>
        <w:t>crop</w:t>
      </w:r>
      <w:r>
        <w:rPr>
          <w:rFonts w:eastAsia="Malgun Gothic"/>
          <w:sz w:val="20"/>
        </w:rPr>
        <w:t>T</w:t>
      </w:r>
      <w:r>
        <w:rPr>
          <w:rFonts w:eastAsia="Malgun Gothic"/>
          <w:sz w:val="20"/>
          <w:szCs w:val="22"/>
          <w:lang w:val="en-CA"/>
        </w:rPr>
        <w:t>op[ n ]</w:t>
      </w:r>
      <w:r w:rsidRPr="00EC211D">
        <w:rPr>
          <w:rFonts w:eastAsia="Malgun Gothic"/>
          <w:sz w:val="20"/>
          <w:szCs w:val="22"/>
          <w:lang w:val="en-CA"/>
        </w:rPr>
        <w:t>[ cIdx ];</w:t>
      </w:r>
      <w:r>
        <w:rPr>
          <w:rFonts w:eastAsia="Malgun Gothic"/>
          <w:sz w:val="20"/>
          <w:szCs w:val="22"/>
          <w:lang w:val="en-CA"/>
        </w:rPr>
        <w:t xml:space="preserve"> </w:t>
      </w:r>
      <w:r w:rsidRPr="00EC211D">
        <w:rPr>
          <w:rFonts w:eastAsia="Malgun Gothic"/>
          <w:sz w:val="20"/>
          <w:szCs w:val="22"/>
          <w:lang w:val="en-CA"/>
        </w:rPr>
        <w:t>i &lt; compHeight</w:t>
      </w:r>
      <w:r>
        <w:rPr>
          <w:rFonts w:eastAsia="Malgun Gothic"/>
          <w:sz w:val="20"/>
          <w:szCs w:val="22"/>
          <w:lang w:val="en-CA"/>
        </w:rPr>
        <w:t>[ n ]</w:t>
      </w:r>
      <w:r w:rsidRPr="00EC211D">
        <w:rPr>
          <w:rFonts w:eastAsia="Malgun Gothic"/>
          <w:sz w:val="20"/>
          <w:szCs w:val="22"/>
          <w:lang w:val="en-CA"/>
        </w:rPr>
        <w:t>[ cIdx ]</w:t>
      </w:r>
      <w:r>
        <w:rPr>
          <w:rFonts w:eastAsia="Malgun Gothic"/>
          <w:sz w:val="20"/>
          <w:szCs w:val="22"/>
          <w:lang w:val="en-CA"/>
        </w:rPr>
        <w:t xml:space="preserve"> - </w:t>
      </w:r>
      <w:r w:rsidRPr="00F73886">
        <w:rPr>
          <w:rFonts w:eastAsia="Malgun Gothic"/>
          <w:sz w:val="20"/>
        </w:rPr>
        <w:t>crop</w:t>
      </w:r>
      <w:r>
        <w:rPr>
          <w:rFonts w:eastAsia="Malgun Gothic"/>
          <w:sz w:val="20"/>
        </w:rPr>
        <w:t>Bottom</w:t>
      </w:r>
      <w:r>
        <w:rPr>
          <w:rFonts w:eastAsia="Malgun Gothic"/>
          <w:sz w:val="20"/>
          <w:szCs w:val="22"/>
          <w:lang w:val="en-CA"/>
        </w:rPr>
        <w:t>[ n ]</w:t>
      </w:r>
      <w:r w:rsidRPr="00EC211D">
        <w:rPr>
          <w:rFonts w:eastAsia="Malgun Gothic"/>
          <w:sz w:val="20"/>
          <w:szCs w:val="22"/>
          <w:lang w:val="en-CA"/>
        </w:rPr>
        <w:t>[ cIdx ]</w:t>
      </w:r>
      <w:r>
        <w:rPr>
          <w:rFonts w:eastAsia="Malgun Gothic"/>
          <w:sz w:val="20"/>
          <w:szCs w:val="22"/>
          <w:lang w:val="en-CA"/>
        </w:rPr>
        <w:t>; i++ )</w:t>
      </w:r>
      <w:r w:rsidR="00C56600">
        <w:rPr>
          <w:rFonts w:eastAsia="Malgun Gothic"/>
          <w:sz w:val="20"/>
          <w:szCs w:val="22"/>
          <w:lang w:val="en-CA"/>
        </w:rPr>
        <w:br/>
      </w:r>
      <w:r>
        <w:rPr>
          <w:rFonts w:eastAsia="Malgun Gothic"/>
          <w:sz w:val="20"/>
          <w:szCs w:val="22"/>
          <w:lang w:val="en-CA"/>
        </w:rPr>
        <w:tab/>
      </w:r>
      <w:r>
        <w:rPr>
          <w:rFonts w:eastAsia="Malgun Gothic"/>
          <w:sz w:val="20"/>
          <w:szCs w:val="22"/>
          <w:lang w:val="en-CA"/>
        </w:rPr>
        <w:tab/>
      </w:r>
      <w:r>
        <w:rPr>
          <w:rFonts w:eastAsia="Malgun Gothic"/>
          <w:sz w:val="20"/>
          <w:szCs w:val="22"/>
          <w:lang w:val="en-CA"/>
        </w:rPr>
        <w:tab/>
        <w:t xml:space="preserve">for( j = </w:t>
      </w:r>
      <w:r w:rsidRPr="00F73886">
        <w:rPr>
          <w:rFonts w:eastAsia="Malgun Gothic"/>
          <w:sz w:val="20"/>
        </w:rPr>
        <w:t>crop</w:t>
      </w:r>
      <w:r>
        <w:rPr>
          <w:rFonts w:eastAsia="Malgun Gothic"/>
          <w:sz w:val="20"/>
        </w:rPr>
        <w:t>Left</w:t>
      </w:r>
      <w:r>
        <w:rPr>
          <w:rFonts w:eastAsia="Malgun Gothic"/>
          <w:sz w:val="20"/>
          <w:szCs w:val="22"/>
          <w:lang w:val="en-CA"/>
        </w:rPr>
        <w:t>[ n ]</w:t>
      </w:r>
      <w:r w:rsidRPr="00EC211D">
        <w:rPr>
          <w:rFonts w:eastAsia="Malgun Gothic"/>
          <w:sz w:val="20"/>
          <w:szCs w:val="22"/>
          <w:lang w:val="en-CA"/>
        </w:rPr>
        <w:t>[ cIdx ]</w:t>
      </w:r>
      <w:r>
        <w:rPr>
          <w:rFonts w:eastAsia="Malgun Gothic"/>
          <w:sz w:val="20"/>
          <w:szCs w:val="22"/>
          <w:lang w:val="en-CA"/>
        </w:rPr>
        <w:t>; j</w:t>
      </w:r>
      <w:r w:rsidRPr="00EC211D">
        <w:rPr>
          <w:rFonts w:eastAsia="Malgun Gothic"/>
          <w:sz w:val="20"/>
          <w:szCs w:val="22"/>
          <w:lang w:val="en-CA"/>
        </w:rPr>
        <w:t xml:space="preserve"> &lt; comp</w:t>
      </w:r>
      <w:r>
        <w:rPr>
          <w:rFonts w:eastAsia="Malgun Gothic"/>
          <w:sz w:val="20"/>
          <w:szCs w:val="22"/>
          <w:lang w:val="en-CA"/>
        </w:rPr>
        <w:t xml:space="preserve">Width[ n ][ cIdx ] - </w:t>
      </w:r>
      <w:r w:rsidRPr="00F73886">
        <w:rPr>
          <w:rFonts w:eastAsia="Malgun Gothic"/>
          <w:sz w:val="20"/>
        </w:rPr>
        <w:t>crop</w:t>
      </w:r>
      <w:r>
        <w:rPr>
          <w:rFonts w:eastAsia="Malgun Gothic"/>
          <w:sz w:val="20"/>
        </w:rPr>
        <w:t>Right</w:t>
      </w:r>
      <w:r>
        <w:rPr>
          <w:rFonts w:eastAsia="Malgun Gothic"/>
          <w:sz w:val="20"/>
          <w:szCs w:val="22"/>
          <w:lang w:val="en-CA"/>
        </w:rPr>
        <w:t>[ n ]</w:t>
      </w:r>
      <w:r w:rsidRPr="00EC211D">
        <w:rPr>
          <w:rFonts w:eastAsia="Malgun Gothic"/>
          <w:sz w:val="20"/>
          <w:szCs w:val="22"/>
          <w:lang w:val="en-CA"/>
        </w:rPr>
        <w:t>[ cIdx ]</w:t>
      </w:r>
      <w:r>
        <w:rPr>
          <w:rFonts w:eastAsia="Malgun Gothic"/>
          <w:sz w:val="20"/>
          <w:szCs w:val="22"/>
          <w:lang w:val="en-CA"/>
        </w:rPr>
        <w:t>; j</w:t>
      </w:r>
      <w:r w:rsidRPr="00EC211D">
        <w:rPr>
          <w:rFonts w:eastAsia="Malgun Gothic"/>
          <w:sz w:val="20"/>
          <w:szCs w:val="22"/>
          <w:lang w:val="en-CA"/>
        </w:rPr>
        <w:t>++ ) {</w:t>
      </w:r>
      <w:r w:rsidR="00C56600">
        <w:rPr>
          <w:rFonts w:eastAsia="Malgun Gothic"/>
          <w:sz w:val="20"/>
          <w:szCs w:val="22"/>
          <w:lang w:val="en-CA"/>
        </w:rPr>
        <w:br/>
      </w:r>
      <w:r>
        <w:rPr>
          <w:rFonts w:eastAsia="Malgun Gothic"/>
          <w:sz w:val="20"/>
          <w:szCs w:val="22"/>
          <w:lang w:val="en-CA"/>
        </w:rPr>
        <w:tab/>
      </w:r>
      <w:r>
        <w:rPr>
          <w:rFonts w:eastAsia="Malgun Gothic"/>
          <w:sz w:val="20"/>
          <w:szCs w:val="22"/>
          <w:lang w:val="en-CA"/>
        </w:rPr>
        <w:tab/>
      </w:r>
      <w:r w:rsidRPr="00EC211D">
        <w:rPr>
          <w:rFonts w:eastAsia="Malgun Gothic"/>
          <w:sz w:val="20"/>
          <w:szCs w:val="22"/>
          <w:lang w:val="en-CA"/>
        </w:rPr>
        <w:tab/>
      </w:r>
      <w:r>
        <w:rPr>
          <w:rFonts w:eastAsia="Malgun Gothic"/>
          <w:sz w:val="20"/>
          <w:szCs w:val="22"/>
          <w:lang w:val="en-CA"/>
        </w:rPr>
        <w:tab/>
        <w:t>mcts</w:t>
      </w:r>
      <w:r w:rsidRPr="00EC211D">
        <w:rPr>
          <w:rFonts w:eastAsia="Malgun Gothic"/>
          <w:sz w:val="20"/>
          <w:szCs w:val="22"/>
          <w:lang w:val="en-CA"/>
        </w:rPr>
        <w:t>Data</w:t>
      </w:r>
      <w:r>
        <w:rPr>
          <w:rFonts w:eastAsia="Malgun Gothic"/>
          <w:sz w:val="20"/>
          <w:szCs w:val="22"/>
          <w:lang w:val="en-CA"/>
        </w:rPr>
        <w:t>[ n ][ cIdx ][ iLen++ ]</w:t>
      </w:r>
      <w:r w:rsidRPr="00EC211D">
        <w:rPr>
          <w:rFonts w:eastAsia="Malgun Gothic"/>
          <w:sz w:val="20"/>
          <w:szCs w:val="22"/>
          <w:lang w:val="en-CA"/>
        </w:rPr>
        <w:t xml:space="preserve"> </w:t>
      </w:r>
      <w:r w:rsidR="002B3FC4">
        <w:rPr>
          <w:rFonts w:eastAsia="Malgun Gothic"/>
          <w:sz w:val="20"/>
          <w:szCs w:val="22"/>
          <w:lang w:val="en-CA"/>
        </w:rPr>
        <w:t>=</w:t>
      </w:r>
      <w:r w:rsidR="00C56600">
        <w:rPr>
          <w:rFonts w:eastAsia="Malgun Gothic"/>
          <w:sz w:val="20"/>
          <w:szCs w:val="22"/>
          <w:lang w:val="en-CA"/>
        </w:rPr>
        <w:br/>
      </w:r>
      <w:r w:rsidR="002B3FC4">
        <w:rPr>
          <w:rFonts w:eastAsia="Malgun Gothic"/>
          <w:sz w:val="20"/>
          <w:szCs w:val="22"/>
          <w:lang w:val="en-CA"/>
        </w:rPr>
        <w:tab/>
      </w:r>
      <w:r w:rsidR="002B3FC4">
        <w:rPr>
          <w:rFonts w:eastAsia="Malgun Gothic"/>
          <w:sz w:val="20"/>
          <w:szCs w:val="22"/>
          <w:lang w:val="en-CA"/>
        </w:rPr>
        <w:tab/>
      </w:r>
      <w:r w:rsidR="002B3FC4">
        <w:rPr>
          <w:rFonts w:eastAsia="Malgun Gothic"/>
          <w:sz w:val="20"/>
          <w:szCs w:val="22"/>
          <w:lang w:val="en-CA"/>
        </w:rPr>
        <w:tab/>
      </w:r>
      <w:r w:rsidR="002B3FC4">
        <w:rPr>
          <w:rFonts w:eastAsia="Malgun Gothic"/>
          <w:sz w:val="20"/>
          <w:szCs w:val="22"/>
          <w:lang w:val="en-CA"/>
        </w:rPr>
        <w:tab/>
      </w:r>
      <w:r w:rsidR="00D17E90">
        <w:rPr>
          <w:rFonts w:eastAsia="Malgun Gothic"/>
          <w:sz w:val="20"/>
          <w:szCs w:val="22"/>
          <w:lang w:val="en-CA"/>
        </w:rPr>
        <w:tab/>
      </w:r>
      <w:r>
        <w:rPr>
          <w:rFonts w:eastAsia="Malgun Gothic"/>
          <w:sz w:val="20"/>
          <w:szCs w:val="22"/>
          <w:lang w:val="en-CA"/>
        </w:rPr>
        <w:t>mcts_</w:t>
      </w:r>
      <w:r w:rsidRPr="00EC211D">
        <w:rPr>
          <w:rFonts w:eastAsia="Malgun Gothic"/>
          <w:sz w:val="20"/>
          <w:szCs w:val="22"/>
          <w:lang w:val="en-CA"/>
        </w:rPr>
        <w:t>component</w:t>
      </w:r>
      <w:r>
        <w:rPr>
          <w:rFonts w:eastAsia="Malgun Gothic"/>
          <w:sz w:val="20"/>
          <w:szCs w:val="22"/>
          <w:lang w:val="en-CA"/>
        </w:rPr>
        <w:t>[ n ]</w:t>
      </w:r>
      <w:r w:rsidRPr="00EC211D">
        <w:rPr>
          <w:rFonts w:eastAsia="Malgun Gothic"/>
          <w:sz w:val="20"/>
          <w:szCs w:val="22"/>
          <w:lang w:val="en-CA"/>
        </w:rPr>
        <w:t>[ cIdx ][ i</w:t>
      </w:r>
      <w:r>
        <w:rPr>
          <w:rFonts w:eastAsia="Malgun Gothic"/>
          <w:sz w:val="20"/>
          <w:szCs w:val="22"/>
          <w:lang w:val="en-CA"/>
        </w:rPr>
        <w:t xml:space="preserve"> *</w:t>
      </w:r>
      <w:r w:rsidRPr="00DB0E37">
        <w:rPr>
          <w:rFonts w:eastAsia="Malgun Gothic"/>
          <w:sz w:val="20"/>
          <w:szCs w:val="22"/>
          <w:lang w:val="en-CA"/>
        </w:rPr>
        <w:t xml:space="preserve"> </w:t>
      </w:r>
      <w:r w:rsidRPr="00EC211D">
        <w:rPr>
          <w:rFonts w:eastAsia="Malgun Gothic"/>
          <w:sz w:val="20"/>
          <w:szCs w:val="22"/>
          <w:lang w:val="en-CA"/>
        </w:rPr>
        <w:t>comp</w:t>
      </w:r>
      <w:r>
        <w:rPr>
          <w:rFonts w:eastAsia="Malgun Gothic"/>
          <w:sz w:val="20"/>
          <w:szCs w:val="22"/>
          <w:lang w:val="en-CA"/>
        </w:rPr>
        <w:t>Width[ n ]</w:t>
      </w:r>
      <w:r w:rsidRPr="00EC211D">
        <w:rPr>
          <w:rFonts w:eastAsia="Malgun Gothic"/>
          <w:sz w:val="20"/>
          <w:szCs w:val="22"/>
          <w:lang w:val="en-CA"/>
        </w:rPr>
        <w:t>[ cIdx ] </w:t>
      </w:r>
      <w:r>
        <w:rPr>
          <w:rFonts w:eastAsia="Malgun Gothic"/>
          <w:sz w:val="20"/>
          <w:szCs w:val="22"/>
          <w:lang w:val="en-CA"/>
        </w:rPr>
        <w:t xml:space="preserve">+ j </w:t>
      </w:r>
      <w:r w:rsidRPr="00EC211D">
        <w:rPr>
          <w:rFonts w:eastAsia="Malgun Gothic"/>
          <w:sz w:val="20"/>
          <w:szCs w:val="22"/>
          <w:lang w:val="en-CA"/>
        </w:rPr>
        <w:t>] &amp; 0xFF</w:t>
      </w:r>
      <w:r w:rsidRPr="00EC211D">
        <w:rPr>
          <w:rFonts w:eastAsia="Malgun Gothic"/>
          <w:sz w:val="20"/>
          <w:szCs w:val="22"/>
          <w:lang w:val="en-CA"/>
        </w:rPr>
        <w:br/>
      </w:r>
      <w:r w:rsidRPr="00EC211D">
        <w:rPr>
          <w:rFonts w:eastAsia="Malgun Gothic"/>
          <w:sz w:val="20"/>
          <w:szCs w:val="22"/>
          <w:lang w:val="en-CA"/>
        </w:rPr>
        <w:tab/>
      </w:r>
      <w:r>
        <w:rPr>
          <w:rFonts w:eastAsia="Malgun Gothic"/>
          <w:sz w:val="20"/>
          <w:szCs w:val="22"/>
          <w:lang w:val="en-CA"/>
        </w:rPr>
        <w:tab/>
      </w:r>
      <w:r w:rsidRPr="00EC211D">
        <w:rPr>
          <w:rFonts w:eastAsia="Malgun Gothic"/>
          <w:sz w:val="20"/>
          <w:szCs w:val="22"/>
          <w:lang w:val="en-CA"/>
        </w:rPr>
        <w:tab/>
      </w:r>
      <w:r>
        <w:rPr>
          <w:rFonts w:eastAsia="Malgun Gothic"/>
          <w:sz w:val="20"/>
          <w:szCs w:val="22"/>
          <w:lang w:val="en-CA"/>
        </w:rPr>
        <w:tab/>
      </w:r>
      <w:r w:rsidRPr="00EC211D">
        <w:rPr>
          <w:rFonts w:eastAsia="Malgun Gothic"/>
          <w:sz w:val="20"/>
          <w:szCs w:val="22"/>
          <w:lang w:val="en-CA"/>
        </w:rPr>
        <w:t>if( compDepth[ cIdx ] &gt; 8 )</w:t>
      </w:r>
      <w:r w:rsidRPr="00EC211D">
        <w:rPr>
          <w:rFonts w:eastAsia="Malgun Gothic"/>
          <w:sz w:val="20"/>
          <w:szCs w:val="22"/>
          <w:lang w:val="en-CA"/>
        </w:rPr>
        <w:br/>
      </w:r>
      <w:r w:rsidRPr="00EC211D">
        <w:rPr>
          <w:rFonts w:eastAsia="Malgun Gothic"/>
          <w:sz w:val="20"/>
          <w:szCs w:val="22"/>
          <w:lang w:val="en-CA"/>
        </w:rPr>
        <w:tab/>
      </w:r>
      <w:r w:rsidRPr="00EC211D">
        <w:rPr>
          <w:rFonts w:eastAsia="Malgun Gothic"/>
          <w:sz w:val="20"/>
          <w:szCs w:val="22"/>
          <w:lang w:val="en-CA"/>
        </w:rPr>
        <w:tab/>
      </w:r>
      <w:r>
        <w:rPr>
          <w:rFonts w:eastAsia="Malgun Gothic"/>
          <w:sz w:val="20"/>
          <w:szCs w:val="22"/>
          <w:lang w:val="en-CA"/>
        </w:rPr>
        <w:tab/>
      </w:r>
      <w:r>
        <w:rPr>
          <w:rFonts w:eastAsia="Malgun Gothic"/>
          <w:sz w:val="20"/>
          <w:szCs w:val="22"/>
          <w:lang w:val="en-CA"/>
        </w:rPr>
        <w:tab/>
      </w:r>
      <w:r>
        <w:rPr>
          <w:rFonts w:eastAsia="Malgun Gothic"/>
          <w:sz w:val="20"/>
          <w:szCs w:val="22"/>
          <w:lang w:val="en-CA"/>
        </w:rPr>
        <w:tab/>
        <w:t>mcts</w:t>
      </w:r>
      <w:r w:rsidRPr="00EC211D">
        <w:rPr>
          <w:rFonts w:eastAsia="Malgun Gothic"/>
          <w:sz w:val="20"/>
          <w:szCs w:val="22"/>
          <w:lang w:val="en-CA"/>
        </w:rPr>
        <w:t>Data</w:t>
      </w:r>
      <w:r w:rsidR="002B3FC4">
        <w:rPr>
          <w:rFonts w:eastAsia="Malgun Gothic"/>
          <w:sz w:val="20"/>
          <w:szCs w:val="22"/>
          <w:lang w:val="en-CA"/>
        </w:rPr>
        <w:t>[ n ][ cIdx ][ iLen++ ] =</w:t>
      </w:r>
      <w:r w:rsidR="00C56600">
        <w:rPr>
          <w:rFonts w:eastAsia="Malgun Gothic"/>
          <w:sz w:val="20"/>
          <w:szCs w:val="22"/>
          <w:lang w:val="en-CA"/>
        </w:rPr>
        <w:br/>
      </w:r>
      <w:r w:rsidR="002B3FC4">
        <w:rPr>
          <w:rFonts w:eastAsia="Malgun Gothic"/>
          <w:sz w:val="20"/>
          <w:szCs w:val="22"/>
          <w:lang w:val="en-CA"/>
        </w:rPr>
        <w:tab/>
      </w:r>
      <w:r w:rsidR="002B3FC4">
        <w:rPr>
          <w:rFonts w:eastAsia="Malgun Gothic"/>
          <w:sz w:val="20"/>
          <w:szCs w:val="22"/>
          <w:lang w:val="en-CA"/>
        </w:rPr>
        <w:tab/>
      </w:r>
      <w:r w:rsidR="002B3FC4">
        <w:rPr>
          <w:rFonts w:eastAsia="Malgun Gothic"/>
          <w:sz w:val="20"/>
          <w:szCs w:val="22"/>
          <w:lang w:val="en-CA"/>
        </w:rPr>
        <w:tab/>
      </w:r>
      <w:r w:rsidR="002B3FC4">
        <w:rPr>
          <w:rFonts w:eastAsia="Malgun Gothic"/>
          <w:sz w:val="20"/>
          <w:szCs w:val="22"/>
          <w:lang w:val="en-CA"/>
        </w:rPr>
        <w:tab/>
      </w:r>
      <w:r w:rsidR="002B3FC4">
        <w:rPr>
          <w:rFonts w:eastAsia="Malgun Gothic"/>
          <w:sz w:val="20"/>
          <w:szCs w:val="22"/>
          <w:lang w:val="en-CA"/>
        </w:rPr>
        <w:tab/>
      </w:r>
      <w:r w:rsidR="002B3FC4">
        <w:rPr>
          <w:rFonts w:eastAsia="Malgun Gothic"/>
          <w:sz w:val="20"/>
          <w:szCs w:val="22"/>
          <w:lang w:val="en-CA"/>
        </w:rPr>
        <w:tab/>
      </w:r>
      <w:r>
        <w:rPr>
          <w:rFonts w:eastAsia="Malgun Gothic"/>
          <w:sz w:val="20"/>
          <w:szCs w:val="22"/>
          <w:lang w:val="en-CA"/>
        </w:rPr>
        <w:t>mcts_</w:t>
      </w:r>
      <w:r w:rsidRPr="00EC211D">
        <w:rPr>
          <w:rFonts w:eastAsia="Malgun Gothic"/>
          <w:sz w:val="20"/>
          <w:szCs w:val="22"/>
          <w:lang w:val="en-CA"/>
        </w:rPr>
        <w:t>component</w:t>
      </w:r>
      <w:r>
        <w:rPr>
          <w:rFonts w:eastAsia="Malgun Gothic"/>
          <w:sz w:val="20"/>
          <w:szCs w:val="22"/>
          <w:lang w:val="en-CA"/>
        </w:rPr>
        <w:t>[ n ]</w:t>
      </w:r>
      <w:r w:rsidRPr="00EC211D">
        <w:rPr>
          <w:rFonts w:eastAsia="Malgun Gothic"/>
          <w:sz w:val="20"/>
          <w:szCs w:val="22"/>
          <w:lang w:val="en-CA"/>
        </w:rPr>
        <w:t>[ cIdx ][ i </w:t>
      </w:r>
      <w:r>
        <w:rPr>
          <w:rFonts w:eastAsia="Malgun Gothic"/>
          <w:sz w:val="20"/>
          <w:szCs w:val="22"/>
          <w:lang w:val="en-CA"/>
        </w:rPr>
        <w:t>*</w:t>
      </w:r>
      <w:r w:rsidRPr="00DB0E37">
        <w:rPr>
          <w:rFonts w:eastAsia="Malgun Gothic"/>
          <w:sz w:val="20"/>
          <w:szCs w:val="22"/>
          <w:lang w:val="en-CA"/>
        </w:rPr>
        <w:t xml:space="preserve"> </w:t>
      </w:r>
      <w:r w:rsidRPr="00EC211D">
        <w:rPr>
          <w:rFonts w:eastAsia="Malgun Gothic"/>
          <w:sz w:val="20"/>
          <w:szCs w:val="22"/>
          <w:lang w:val="en-CA"/>
        </w:rPr>
        <w:t>comp</w:t>
      </w:r>
      <w:r>
        <w:rPr>
          <w:rFonts w:eastAsia="Malgun Gothic"/>
          <w:sz w:val="20"/>
          <w:szCs w:val="22"/>
          <w:lang w:val="en-CA"/>
        </w:rPr>
        <w:t>Width[ n ]</w:t>
      </w:r>
      <w:r w:rsidRPr="00EC211D">
        <w:rPr>
          <w:rFonts w:eastAsia="Malgun Gothic"/>
          <w:sz w:val="20"/>
          <w:szCs w:val="22"/>
          <w:lang w:val="en-CA"/>
        </w:rPr>
        <w:t>[ cIdx ] </w:t>
      </w:r>
      <w:r>
        <w:rPr>
          <w:rFonts w:eastAsia="Malgun Gothic"/>
          <w:sz w:val="20"/>
          <w:szCs w:val="22"/>
          <w:lang w:val="en-CA"/>
        </w:rPr>
        <w:t xml:space="preserve">+ j </w:t>
      </w:r>
      <w:r w:rsidRPr="00EC211D">
        <w:rPr>
          <w:rFonts w:eastAsia="Malgun Gothic"/>
          <w:sz w:val="20"/>
          <w:szCs w:val="22"/>
          <w:lang w:val="en-CA"/>
        </w:rPr>
        <w:t>]  &gt;&gt;  8</w:t>
      </w:r>
      <w:r w:rsidRPr="00EC211D">
        <w:rPr>
          <w:rFonts w:eastAsia="Malgun Gothic"/>
          <w:sz w:val="20"/>
          <w:szCs w:val="22"/>
          <w:lang w:val="en-CA"/>
        </w:rPr>
        <w:br/>
      </w:r>
      <w:r w:rsidRPr="00EC211D">
        <w:rPr>
          <w:rFonts w:eastAsia="Malgun Gothic"/>
          <w:sz w:val="20"/>
          <w:szCs w:val="22"/>
          <w:lang w:val="en-CA"/>
        </w:rPr>
        <w:tab/>
      </w:r>
      <w:r>
        <w:rPr>
          <w:rFonts w:eastAsia="Malgun Gothic"/>
          <w:sz w:val="20"/>
          <w:szCs w:val="22"/>
          <w:lang w:val="en-CA"/>
        </w:rPr>
        <w:tab/>
      </w:r>
      <w:r>
        <w:rPr>
          <w:rFonts w:eastAsia="Malgun Gothic"/>
          <w:sz w:val="20"/>
          <w:szCs w:val="22"/>
          <w:lang w:val="en-CA"/>
        </w:rPr>
        <w:tab/>
      </w:r>
      <w:r w:rsidRPr="00EC211D">
        <w:rPr>
          <w:rFonts w:eastAsia="Malgun Gothic"/>
          <w:sz w:val="20"/>
          <w:szCs w:val="22"/>
          <w:lang w:val="en-CA"/>
        </w:rPr>
        <w:t>}</w:t>
      </w:r>
      <w:r w:rsidRPr="00EC211D">
        <w:rPr>
          <w:rFonts w:eastAsia="Malgun Gothic"/>
          <w:sz w:val="20"/>
          <w:szCs w:val="22"/>
          <w:lang w:val="en-CA"/>
        </w:rPr>
        <w:br/>
      </w:r>
      <w:r>
        <w:rPr>
          <w:rFonts w:eastAsia="Malgun Gothic"/>
          <w:sz w:val="20"/>
          <w:szCs w:val="22"/>
          <w:lang w:val="en-CA"/>
        </w:rPr>
        <w:tab/>
      </w:r>
      <w:r w:rsidRPr="00EC211D">
        <w:rPr>
          <w:rFonts w:eastAsia="Malgun Gothic"/>
          <w:sz w:val="20"/>
          <w:szCs w:val="22"/>
          <w:lang w:val="en-CA"/>
        </w:rPr>
        <w:t>dataLen</w:t>
      </w:r>
      <w:r>
        <w:rPr>
          <w:rFonts w:eastAsia="Malgun Gothic"/>
          <w:sz w:val="20"/>
          <w:szCs w:val="22"/>
          <w:lang w:val="en-CA"/>
        </w:rPr>
        <w:t>[ n ]</w:t>
      </w:r>
      <w:r w:rsidRPr="00EC211D">
        <w:rPr>
          <w:rFonts w:eastAsia="Malgun Gothic"/>
          <w:sz w:val="20"/>
          <w:szCs w:val="22"/>
          <w:lang w:val="en-CA"/>
        </w:rPr>
        <w:t>[ cIdx ] = iLen</w:t>
      </w:r>
      <w:r w:rsidRPr="00EC211D">
        <w:rPr>
          <w:rFonts w:eastAsia="Malgun Gothic"/>
          <w:sz w:val="20"/>
          <w:szCs w:val="22"/>
          <w:lang w:val="en-CA"/>
        </w:rPr>
        <w:br/>
        <w:t>}</w:t>
      </w:r>
    </w:p>
    <w:p w14:paraId="22214558" w14:textId="77777777" w:rsidR="007D6D08" w:rsidRPr="00EC211D" w:rsidRDefault="007D6D08" w:rsidP="007D6D08">
      <w:pPr>
        <w:tabs>
          <w:tab w:val="left" w:pos="794"/>
          <w:tab w:val="left" w:pos="1191"/>
          <w:tab w:val="left" w:pos="1588"/>
          <w:tab w:val="left" w:pos="1985"/>
        </w:tabs>
        <w:rPr>
          <w:rFonts w:eastAsia="Malgun Gothic"/>
          <w:sz w:val="20"/>
          <w:lang w:val="en-CA"/>
        </w:rPr>
      </w:pPr>
      <w:r w:rsidRPr="00EC211D">
        <w:rPr>
          <w:rFonts w:eastAsia="Malgun Gothic"/>
          <w:sz w:val="20"/>
          <w:lang w:val="en-CA"/>
        </w:rPr>
        <w:t xml:space="preserve">where </w:t>
      </w:r>
      <w:r>
        <w:rPr>
          <w:rFonts w:eastAsia="Malgun Gothic"/>
          <w:sz w:val="20"/>
          <w:lang w:val="en-CA"/>
        </w:rPr>
        <w:t>mcts_</w:t>
      </w:r>
      <w:r w:rsidRPr="00EC211D">
        <w:rPr>
          <w:rFonts w:eastAsia="Malgun Gothic"/>
          <w:sz w:val="20"/>
          <w:lang w:val="en-CA"/>
        </w:rPr>
        <w:t>component</w:t>
      </w:r>
      <w:r>
        <w:rPr>
          <w:rFonts w:eastAsia="Malgun Gothic"/>
          <w:sz w:val="20"/>
          <w:lang w:val="en-CA"/>
        </w:rPr>
        <w:t>[ n ]</w:t>
      </w:r>
      <w:r w:rsidRPr="00EC211D">
        <w:rPr>
          <w:rFonts w:eastAsia="Malgun Gothic"/>
          <w:sz w:val="20"/>
          <w:lang w:val="en-CA"/>
        </w:rPr>
        <w:t xml:space="preserve">[ cIdx ][ i ] is an array in raster scan of decoded sample values </w:t>
      </w:r>
      <w:r>
        <w:rPr>
          <w:rFonts w:eastAsia="Malgun Gothic"/>
          <w:sz w:val="20"/>
          <w:lang w:val="en-CA"/>
        </w:rPr>
        <w:t xml:space="preserve">of the motion-constrained tile set rectangular region of tiles </w:t>
      </w:r>
      <w:r w:rsidRPr="00EC211D">
        <w:rPr>
          <w:rFonts w:eastAsia="Malgun Gothic"/>
          <w:sz w:val="20"/>
          <w:lang w:val="en-CA"/>
        </w:rPr>
        <w:t>in two's complement representation.</w:t>
      </w:r>
    </w:p>
    <w:p w14:paraId="716E0633" w14:textId="77777777" w:rsidR="007D6D08" w:rsidRPr="00EC211D" w:rsidRDefault="007D6D08" w:rsidP="007D6D08">
      <w:pPr>
        <w:tabs>
          <w:tab w:val="left" w:pos="794"/>
          <w:tab w:val="left" w:pos="1191"/>
          <w:tab w:val="left" w:pos="1588"/>
          <w:tab w:val="left" w:pos="1985"/>
        </w:tabs>
        <w:rPr>
          <w:rFonts w:eastAsia="Malgun Gothic"/>
          <w:sz w:val="20"/>
          <w:lang w:val="en-CA"/>
        </w:rPr>
      </w:pPr>
      <w:r>
        <w:rPr>
          <w:rFonts w:eastAsia="Malgun Gothic"/>
          <w:b/>
          <w:sz w:val="20"/>
          <w:lang w:val="en-CA"/>
        </w:rPr>
        <w:t>mcts_</w:t>
      </w:r>
      <w:r w:rsidRPr="00EC211D">
        <w:rPr>
          <w:rFonts w:eastAsia="Malgun Gothic"/>
          <w:b/>
          <w:sz w:val="20"/>
          <w:lang w:val="en-CA"/>
        </w:rPr>
        <w:t>hash_type</w:t>
      </w:r>
      <w:r w:rsidRPr="00AA0A88">
        <w:rPr>
          <w:rFonts w:eastAsia="Malgun Gothic"/>
          <w:sz w:val="20"/>
          <w:lang w:val="en-CA"/>
        </w:rPr>
        <w:t>[ n ]</w:t>
      </w:r>
      <w:r w:rsidRPr="00EC211D">
        <w:rPr>
          <w:rFonts w:eastAsia="Malgun Gothic"/>
          <w:sz w:val="20"/>
          <w:lang w:val="en-CA"/>
        </w:rPr>
        <w:t xml:space="preserve"> indicates the method used to calculate the checksum according to </w:t>
      </w:r>
      <w:r w:rsidRPr="00EC211D">
        <w:rPr>
          <w:rFonts w:eastAsia="Malgun Gothic"/>
          <w:sz w:val="20"/>
          <w:lang w:val="en-CA"/>
        </w:rPr>
        <w:fldChar w:fldCharType="begin"/>
      </w:r>
      <w:r w:rsidRPr="00EC211D">
        <w:rPr>
          <w:rFonts w:eastAsia="Malgun Gothic"/>
          <w:sz w:val="20"/>
          <w:lang w:val="en-CA"/>
        </w:rPr>
        <w:instrText xml:space="preserve"> REF _Ref317018009 \h  \* MERGEFORMAT </w:instrText>
      </w:r>
      <w:r w:rsidRPr="00EC211D">
        <w:rPr>
          <w:rFonts w:eastAsia="Malgun Gothic"/>
          <w:sz w:val="20"/>
          <w:lang w:val="en-CA"/>
        </w:rPr>
      </w:r>
      <w:r w:rsidRPr="00EC211D">
        <w:rPr>
          <w:rFonts w:eastAsia="Malgun Gothic"/>
          <w:sz w:val="20"/>
          <w:lang w:val="en-CA"/>
        </w:rPr>
        <w:fldChar w:fldCharType="separate"/>
      </w:r>
      <w:r w:rsidRPr="00EC211D">
        <w:rPr>
          <w:rFonts w:eastAsia="Malgun Gothic"/>
          <w:sz w:val="20"/>
          <w:lang w:val="en-CA"/>
        </w:rPr>
        <w:t>Table D.</w:t>
      </w:r>
      <w:r>
        <w:rPr>
          <w:rFonts w:eastAsia="Malgun Gothic"/>
          <w:sz w:val="20"/>
          <w:lang w:val="en-CA"/>
        </w:rPr>
        <w:t>XX</w:t>
      </w:r>
      <w:r w:rsidRPr="00EC211D">
        <w:rPr>
          <w:rFonts w:eastAsia="Malgun Gothic"/>
          <w:sz w:val="20"/>
          <w:lang w:val="en-CA"/>
        </w:rPr>
        <w:fldChar w:fldCharType="end"/>
      </w:r>
      <w:r w:rsidRPr="00EC211D">
        <w:rPr>
          <w:rFonts w:eastAsia="Malgun Gothic"/>
          <w:sz w:val="20"/>
          <w:lang w:val="en-CA"/>
        </w:rPr>
        <w:t xml:space="preserve">. Values of </w:t>
      </w:r>
      <w:r>
        <w:rPr>
          <w:rFonts w:eastAsia="Malgun Gothic"/>
          <w:sz w:val="20"/>
          <w:lang w:val="en-CA"/>
        </w:rPr>
        <w:t>mcts_</w:t>
      </w:r>
      <w:r w:rsidRPr="00EC211D">
        <w:rPr>
          <w:rFonts w:eastAsia="Malgun Gothic"/>
          <w:sz w:val="20"/>
          <w:lang w:val="en-CA"/>
        </w:rPr>
        <w:t xml:space="preserve">hash_type that are not listed in </w:t>
      </w:r>
      <w:r w:rsidRPr="00EC211D">
        <w:rPr>
          <w:rFonts w:eastAsia="Malgun Gothic"/>
          <w:sz w:val="20"/>
          <w:lang w:val="en-CA"/>
        </w:rPr>
        <w:fldChar w:fldCharType="begin"/>
      </w:r>
      <w:r w:rsidRPr="00EC211D">
        <w:rPr>
          <w:rFonts w:eastAsia="Malgun Gothic"/>
          <w:sz w:val="20"/>
          <w:lang w:val="en-CA"/>
        </w:rPr>
        <w:instrText xml:space="preserve"> REF _Ref317018009 \h  \* MERGEFORMAT </w:instrText>
      </w:r>
      <w:r w:rsidRPr="00EC211D">
        <w:rPr>
          <w:rFonts w:eastAsia="Malgun Gothic"/>
          <w:sz w:val="20"/>
          <w:lang w:val="en-CA"/>
        </w:rPr>
      </w:r>
      <w:r w:rsidRPr="00EC211D">
        <w:rPr>
          <w:rFonts w:eastAsia="Malgun Gothic"/>
          <w:sz w:val="20"/>
          <w:lang w:val="en-CA"/>
        </w:rPr>
        <w:fldChar w:fldCharType="separate"/>
      </w:r>
      <w:r w:rsidRPr="00EC211D">
        <w:rPr>
          <w:rFonts w:eastAsia="Malgun Gothic"/>
          <w:sz w:val="20"/>
          <w:lang w:val="en-CA"/>
        </w:rPr>
        <w:t>Table D.</w:t>
      </w:r>
      <w:r>
        <w:rPr>
          <w:rFonts w:eastAsia="Malgun Gothic"/>
          <w:sz w:val="20"/>
          <w:lang w:val="en-CA"/>
        </w:rPr>
        <w:t>XX</w:t>
      </w:r>
      <w:r w:rsidRPr="00EC211D">
        <w:rPr>
          <w:rFonts w:eastAsia="Malgun Gothic"/>
          <w:sz w:val="20"/>
          <w:lang w:val="en-CA"/>
        </w:rPr>
        <w:fldChar w:fldCharType="end"/>
      </w:r>
      <w:r w:rsidRPr="00EC211D">
        <w:rPr>
          <w:rFonts w:eastAsia="Malgun Gothic"/>
          <w:sz w:val="20"/>
          <w:lang w:val="en-CA"/>
        </w:rPr>
        <w:t xml:space="preserve"> are reserved for future use by ITU-T | ISO/IEC and shall not be present in bitstreams conforming to this version of this Specification. Decoders shall ignore decoded </w:t>
      </w:r>
      <w:r>
        <w:rPr>
          <w:rFonts w:eastAsia="Malgun Gothic"/>
          <w:sz w:val="20"/>
          <w:lang w:val="en-CA"/>
        </w:rPr>
        <w:t>motion-constrained tile set</w:t>
      </w:r>
      <w:r w:rsidRPr="00EC211D">
        <w:rPr>
          <w:rFonts w:eastAsia="Malgun Gothic"/>
          <w:sz w:val="20"/>
          <w:lang w:val="en-CA"/>
        </w:rPr>
        <w:t xml:space="preserve"> hash SEI messages that contain reserved values of </w:t>
      </w:r>
      <w:r>
        <w:rPr>
          <w:rFonts w:eastAsia="Malgun Gothic"/>
          <w:sz w:val="20"/>
          <w:lang w:val="en-CA"/>
        </w:rPr>
        <w:t>mcts_</w:t>
      </w:r>
      <w:r w:rsidRPr="00EC211D">
        <w:rPr>
          <w:rFonts w:eastAsia="Malgun Gothic"/>
          <w:sz w:val="20"/>
          <w:lang w:val="en-CA"/>
        </w:rPr>
        <w:t>hash_type.</w:t>
      </w:r>
    </w:p>
    <w:p w14:paraId="24F0CC70" w14:textId="77777777" w:rsidR="007D6D08" w:rsidRPr="00EC211D" w:rsidRDefault="007D6D08" w:rsidP="007D6D08">
      <w:pPr>
        <w:keepNext/>
        <w:spacing w:before="240" w:after="113"/>
        <w:jc w:val="center"/>
        <w:rPr>
          <w:rFonts w:eastAsia="Malgun Gothic"/>
          <w:b/>
          <w:bCs/>
          <w:sz w:val="20"/>
          <w:lang w:val="en-CA"/>
        </w:rPr>
      </w:pPr>
      <w:bookmarkStart w:id="122" w:name="_Ref317018009"/>
      <w:bookmarkStart w:id="123" w:name="_Toc452007908"/>
      <w:r w:rsidRPr="00EC211D">
        <w:rPr>
          <w:rFonts w:eastAsia="Malgun Gothic"/>
          <w:b/>
          <w:bCs/>
          <w:sz w:val="20"/>
          <w:lang w:val="en-CA"/>
        </w:rPr>
        <w:lastRenderedPageBreak/>
        <w:t>Table D.</w:t>
      </w:r>
      <w:bookmarkEnd w:id="122"/>
      <w:r>
        <w:rPr>
          <w:rFonts w:eastAsia="Malgun Gothic"/>
          <w:b/>
          <w:bCs/>
          <w:sz w:val="20"/>
          <w:lang w:val="en-CA"/>
        </w:rPr>
        <w:t>XX</w:t>
      </w:r>
      <w:r w:rsidRPr="00EC211D">
        <w:rPr>
          <w:rFonts w:eastAsia="Malgun Gothic"/>
          <w:b/>
          <w:bCs/>
          <w:sz w:val="20"/>
          <w:lang w:val="en-CA"/>
        </w:rPr>
        <w:t xml:space="preserve"> – Interpretation of </w:t>
      </w:r>
      <w:r>
        <w:rPr>
          <w:rFonts w:eastAsia="Malgun Gothic"/>
          <w:b/>
          <w:bCs/>
          <w:sz w:val="20"/>
          <w:lang w:val="en-CA"/>
        </w:rPr>
        <w:t>mcts_</w:t>
      </w:r>
      <w:r w:rsidRPr="00EC211D">
        <w:rPr>
          <w:rFonts w:eastAsia="Malgun Gothic"/>
          <w:b/>
          <w:bCs/>
          <w:sz w:val="20"/>
          <w:lang w:val="en-CA"/>
        </w:rPr>
        <w:t>hash_type</w:t>
      </w:r>
      <w:bookmarkEnd w:id="123"/>
    </w:p>
    <w:tbl>
      <w:tblPr>
        <w:tblW w:w="0" w:type="auto"/>
        <w:jc w:val="center"/>
        <w:tblLayout w:type="fixed"/>
        <w:tblCellMar>
          <w:left w:w="80" w:type="dxa"/>
          <w:right w:w="80" w:type="dxa"/>
        </w:tblCellMar>
        <w:tblLook w:val="0000" w:firstRow="0" w:lastRow="0" w:firstColumn="0" w:lastColumn="0" w:noHBand="0" w:noVBand="0"/>
      </w:tblPr>
      <w:tblGrid>
        <w:gridCol w:w="1559"/>
        <w:gridCol w:w="2123"/>
      </w:tblGrid>
      <w:tr w:rsidR="007D6D08" w:rsidRPr="00EC211D" w14:paraId="00E08A1D" w14:textId="77777777" w:rsidTr="00A759DF">
        <w:trPr>
          <w:cantSplit/>
          <w:trHeight w:val="305"/>
          <w:jc w:val="center"/>
        </w:trPr>
        <w:tc>
          <w:tcPr>
            <w:tcW w:w="1559" w:type="dxa"/>
            <w:tcBorders>
              <w:top w:val="single" w:sz="6" w:space="0" w:color="auto"/>
              <w:left w:val="single" w:sz="6" w:space="0" w:color="auto"/>
              <w:bottom w:val="single" w:sz="6" w:space="0" w:color="auto"/>
              <w:right w:val="single" w:sz="6" w:space="0" w:color="auto"/>
            </w:tcBorders>
          </w:tcPr>
          <w:p w14:paraId="44DFAC8B" w14:textId="77777777" w:rsidR="007D6D08" w:rsidRPr="00EC211D" w:rsidRDefault="007D6D08" w:rsidP="00A759DF">
            <w:pPr>
              <w:keepNext/>
              <w:keepLines/>
              <w:numPr>
                <w:ilvl w:val="12"/>
                <w:numId w:val="0"/>
              </w:numPr>
              <w:tabs>
                <w:tab w:val="left" w:pos="794"/>
                <w:tab w:val="left" w:pos="1191"/>
                <w:tab w:val="left" w:pos="1588"/>
                <w:tab w:val="left" w:pos="1985"/>
              </w:tabs>
              <w:spacing w:before="20" w:after="20"/>
              <w:jc w:val="center"/>
              <w:rPr>
                <w:rFonts w:eastAsia="Malgun Gothic"/>
                <w:b/>
                <w:sz w:val="20"/>
                <w:lang w:val="en-CA"/>
              </w:rPr>
            </w:pPr>
            <w:r>
              <w:rPr>
                <w:rFonts w:eastAsia="Malgun Gothic"/>
                <w:b/>
                <w:sz w:val="20"/>
                <w:lang w:val="en-CA"/>
              </w:rPr>
              <w:t>mcts_</w:t>
            </w:r>
            <w:r w:rsidRPr="00EC211D">
              <w:rPr>
                <w:rFonts w:eastAsia="Malgun Gothic"/>
                <w:b/>
                <w:sz w:val="20"/>
                <w:lang w:val="en-CA"/>
              </w:rPr>
              <w:t>hash_type</w:t>
            </w:r>
          </w:p>
        </w:tc>
        <w:tc>
          <w:tcPr>
            <w:tcW w:w="2123" w:type="dxa"/>
            <w:tcBorders>
              <w:top w:val="single" w:sz="6" w:space="0" w:color="auto"/>
              <w:left w:val="single" w:sz="6" w:space="0" w:color="auto"/>
              <w:bottom w:val="single" w:sz="6" w:space="0" w:color="auto"/>
              <w:right w:val="single" w:sz="6" w:space="0" w:color="auto"/>
            </w:tcBorders>
          </w:tcPr>
          <w:p w14:paraId="53EB31C1" w14:textId="77777777" w:rsidR="007D6D08" w:rsidRPr="00EC211D" w:rsidRDefault="007D6D08" w:rsidP="00A759DF">
            <w:pPr>
              <w:keepNext/>
              <w:keepLines/>
              <w:numPr>
                <w:ilvl w:val="12"/>
                <w:numId w:val="0"/>
              </w:numPr>
              <w:tabs>
                <w:tab w:val="left" w:pos="794"/>
                <w:tab w:val="left" w:pos="1191"/>
                <w:tab w:val="left" w:pos="1588"/>
                <w:tab w:val="left" w:pos="1985"/>
              </w:tabs>
              <w:spacing w:before="20" w:after="20"/>
              <w:jc w:val="center"/>
              <w:rPr>
                <w:rFonts w:eastAsia="Malgun Gothic"/>
                <w:b/>
                <w:sz w:val="20"/>
                <w:lang w:val="en-CA"/>
              </w:rPr>
            </w:pPr>
            <w:r w:rsidRPr="00EC211D">
              <w:rPr>
                <w:rFonts w:eastAsia="Malgun Gothic"/>
                <w:b/>
                <w:sz w:val="20"/>
                <w:lang w:val="en-CA"/>
              </w:rPr>
              <w:t>Method</w:t>
            </w:r>
          </w:p>
        </w:tc>
      </w:tr>
      <w:tr w:rsidR="007D6D08" w:rsidRPr="00EC211D" w14:paraId="574DCDE7" w14:textId="77777777" w:rsidTr="00A759DF">
        <w:trPr>
          <w:cantSplit/>
          <w:trHeight w:val="292"/>
          <w:jc w:val="center"/>
        </w:trPr>
        <w:tc>
          <w:tcPr>
            <w:tcW w:w="1559" w:type="dxa"/>
            <w:tcBorders>
              <w:top w:val="single" w:sz="6" w:space="0" w:color="auto"/>
              <w:left w:val="single" w:sz="6" w:space="0" w:color="auto"/>
              <w:bottom w:val="single" w:sz="6" w:space="0" w:color="auto"/>
              <w:right w:val="single" w:sz="6" w:space="0" w:color="auto"/>
            </w:tcBorders>
          </w:tcPr>
          <w:p w14:paraId="411F3B93" w14:textId="77777777" w:rsidR="007D6D08" w:rsidRPr="00EC211D" w:rsidRDefault="007D6D08" w:rsidP="00A759DF">
            <w:pPr>
              <w:keepNext/>
              <w:keepLines/>
              <w:numPr>
                <w:ilvl w:val="12"/>
                <w:numId w:val="0"/>
              </w:numPr>
              <w:tabs>
                <w:tab w:val="left" w:pos="794"/>
                <w:tab w:val="left" w:pos="1191"/>
                <w:tab w:val="left" w:pos="1588"/>
                <w:tab w:val="left" w:pos="1985"/>
              </w:tabs>
              <w:spacing w:before="20" w:after="20"/>
              <w:jc w:val="center"/>
              <w:rPr>
                <w:rFonts w:eastAsia="Malgun Gothic"/>
                <w:sz w:val="20"/>
                <w:lang w:val="en-CA"/>
              </w:rPr>
            </w:pPr>
            <w:r w:rsidRPr="00EC211D">
              <w:rPr>
                <w:rFonts w:eastAsia="Malgun Gothic"/>
                <w:sz w:val="20"/>
                <w:lang w:val="en-CA"/>
              </w:rPr>
              <w:t>0</w:t>
            </w:r>
          </w:p>
        </w:tc>
        <w:tc>
          <w:tcPr>
            <w:tcW w:w="2123" w:type="dxa"/>
            <w:tcBorders>
              <w:top w:val="single" w:sz="6" w:space="0" w:color="auto"/>
              <w:left w:val="single" w:sz="6" w:space="0" w:color="auto"/>
              <w:bottom w:val="single" w:sz="6" w:space="0" w:color="auto"/>
              <w:right w:val="single" w:sz="6" w:space="0" w:color="auto"/>
            </w:tcBorders>
          </w:tcPr>
          <w:p w14:paraId="663D435A" w14:textId="77777777" w:rsidR="007D6D08" w:rsidRPr="00EC211D" w:rsidRDefault="007D6D08" w:rsidP="00A759DF">
            <w:pPr>
              <w:keepNext/>
              <w:keepLines/>
              <w:numPr>
                <w:ilvl w:val="12"/>
                <w:numId w:val="0"/>
              </w:numPr>
              <w:tabs>
                <w:tab w:val="left" w:pos="794"/>
                <w:tab w:val="left" w:pos="1191"/>
                <w:tab w:val="left" w:pos="1588"/>
                <w:tab w:val="left" w:pos="1985"/>
              </w:tabs>
              <w:spacing w:before="20" w:after="20"/>
              <w:rPr>
                <w:rFonts w:eastAsia="Malgun Gothic"/>
                <w:sz w:val="20"/>
                <w:lang w:val="en-CA"/>
              </w:rPr>
            </w:pPr>
            <w:r w:rsidRPr="00EC211D">
              <w:rPr>
                <w:rFonts w:eastAsia="Malgun Gothic"/>
                <w:sz w:val="20"/>
                <w:lang w:val="en-CA"/>
              </w:rPr>
              <w:t>MD5 (RFC 1321)</w:t>
            </w:r>
          </w:p>
        </w:tc>
      </w:tr>
      <w:tr w:rsidR="007D6D08" w:rsidRPr="00EC211D" w14:paraId="3EF6FEDF" w14:textId="77777777" w:rsidTr="00A759DF">
        <w:trPr>
          <w:cantSplit/>
          <w:trHeight w:val="305"/>
          <w:jc w:val="center"/>
        </w:trPr>
        <w:tc>
          <w:tcPr>
            <w:tcW w:w="1559" w:type="dxa"/>
            <w:tcBorders>
              <w:top w:val="single" w:sz="6" w:space="0" w:color="auto"/>
              <w:left w:val="single" w:sz="6" w:space="0" w:color="auto"/>
              <w:bottom w:val="single" w:sz="6" w:space="0" w:color="auto"/>
              <w:right w:val="single" w:sz="6" w:space="0" w:color="auto"/>
            </w:tcBorders>
          </w:tcPr>
          <w:p w14:paraId="5EE0FA92" w14:textId="77777777" w:rsidR="007D6D08" w:rsidRPr="00EC211D" w:rsidRDefault="007D6D08" w:rsidP="00A759DF">
            <w:pPr>
              <w:keepNext/>
              <w:keepLines/>
              <w:numPr>
                <w:ilvl w:val="12"/>
                <w:numId w:val="0"/>
              </w:numPr>
              <w:tabs>
                <w:tab w:val="left" w:pos="794"/>
                <w:tab w:val="left" w:pos="1191"/>
                <w:tab w:val="left" w:pos="1588"/>
                <w:tab w:val="left" w:pos="1985"/>
              </w:tabs>
              <w:spacing w:before="20" w:after="20"/>
              <w:jc w:val="center"/>
              <w:rPr>
                <w:rFonts w:eastAsia="Malgun Gothic"/>
                <w:sz w:val="20"/>
                <w:lang w:val="en-CA"/>
              </w:rPr>
            </w:pPr>
            <w:r w:rsidRPr="00EC211D">
              <w:rPr>
                <w:rFonts w:eastAsia="Malgun Gothic"/>
                <w:sz w:val="20"/>
                <w:lang w:val="en-CA"/>
              </w:rPr>
              <w:t>1</w:t>
            </w:r>
          </w:p>
        </w:tc>
        <w:tc>
          <w:tcPr>
            <w:tcW w:w="2123" w:type="dxa"/>
            <w:tcBorders>
              <w:top w:val="single" w:sz="6" w:space="0" w:color="auto"/>
              <w:left w:val="single" w:sz="6" w:space="0" w:color="auto"/>
              <w:bottom w:val="single" w:sz="6" w:space="0" w:color="auto"/>
              <w:right w:val="single" w:sz="6" w:space="0" w:color="auto"/>
            </w:tcBorders>
          </w:tcPr>
          <w:p w14:paraId="77F9A334" w14:textId="77777777" w:rsidR="007D6D08" w:rsidRPr="00EC211D" w:rsidRDefault="007D6D08" w:rsidP="00A759DF">
            <w:pPr>
              <w:keepNext/>
              <w:keepLines/>
              <w:numPr>
                <w:ilvl w:val="12"/>
                <w:numId w:val="0"/>
              </w:numPr>
              <w:tabs>
                <w:tab w:val="left" w:pos="794"/>
                <w:tab w:val="left" w:pos="1191"/>
                <w:tab w:val="left" w:pos="1588"/>
                <w:tab w:val="left" w:pos="1985"/>
              </w:tabs>
              <w:spacing w:before="20" w:after="20"/>
              <w:rPr>
                <w:rFonts w:eastAsia="Malgun Gothic"/>
                <w:sz w:val="20"/>
                <w:lang w:val="en-CA"/>
              </w:rPr>
            </w:pPr>
            <w:r w:rsidRPr="00EC211D">
              <w:rPr>
                <w:rFonts w:eastAsia="Malgun Gothic"/>
                <w:sz w:val="20"/>
                <w:lang w:val="en-CA"/>
              </w:rPr>
              <w:t>CRC</w:t>
            </w:r>
          </w:p>
        </w:tc>
      </w:tr>
      <w:tr w:rsidR="007D6D08" w:rsidRPr="00EC211D" w14:paraId="56998D59" w14:textId="77777777" w:rsidTr="00A759DF">
        <w:trPr>
          <w:cantSplit/>
          <w:trHeight w:val="305"/>
          <w:jc w:val="center"/>
        </w:trPr>
        <w:tc>
          <w:tcPr>
            <w:tcW w:w="1559" w:type="dxa"/>
            <w:tcBorders>
              <w:top w:val="single" w:sz="6" w:space="0" w:color="auto"/>
              <w:left w:val="single" w:sz="6" w:space="0" w:color="auto"/>
              <w:bottom w:val="single" w:sz="6" w:space="0" w:color="auto"/>
              <w:right w:val="single" w:sz="6" w:space="0" w:color="auto"/>
            </w:tcBorders>
          </w:tcPr>
          <w:p w14:paraId="249C89F4" w14:textId="77777777" w:rsidR="007D6D08" w:rsidRPr="00EC211D" w:rsidRDefault="007D6D08" w:rsidP="00A759DF">
            <w:pPr>
              <w:keepNext/>
              <w:keepLines/>
              <w:numPr>
                <w:ilvl w:val="12"/>
                <w:numId w:val="0"/>
              </w:numPr>
              <w:tabs>
                <w:tab w:val="left" w:pos="794"/>
                <w:tab w:val="left" w:pos="1191"/>
                <w:tab w:val="left" w:pos="1588"/>
                <w:tab w:val="left" w:pos="1985"/>
              </w:tabs>
              <w:spacing w:before="20" w:after="20"/>
              <w:jc w:val="center"/>
              <w:rPr>
                <w:rFonts w:eastAsia="Malgun Gothic"/>
                <w:sz w:val="20"/>
                <w:lang w:val="en-CA"/>
              </w:rPr>
            </w:pPr>
            <w:r w:rsidRPr="00EC211D">
              <w:rPr>
                <w:rFonts w:eastAsia="Malgun Gothic"/>
                <w:sz w:val="20"/>
                <w:lang w:val="en-CA"/>
              </w:rPr>
              <w:t>2</w:t>
            </w:r>
          </w:p>
        </w:tc>
        <w:tc>
          <w:tcPr>
            <w:tcW w:w="2123" w:type="dxa"/>
            <w:tcBorders>
              <w:top w:val="single" w:sz="6" w:space="0" w:color="auto"/>
              <w:left w:val="single" w:sz="6" w:space="0" w:color="auto"/>
              <w:bottom w:val="single" w:sz="6" w:space="0" w:color="auto"/>
              <w:right w:val="single" w:sz="6" w:space="0" w:color="auto"/>
            </w:tcBorders>
          </w:tcPr>
          <w:p w14:paraId="2465206C" w14:textId="77777777" w:rsidR="007D6D08" w:rsidRPr="00EC211D" w:rsidRDefault="007D6D08" w:rsidP="00A759DF">
            <w:pPr>
              <w:keepNext/>
              <w:keepLines/>
              <w:numPr>
                <w:ilvl w:val="12"/>
                <w:numId w:val="0"/>
              </w:numPr>
              <w:tabs>
                <w:tab w:val="left" w:pos="794"/>
                <w:tab w:val="left" w:pos="1191"/>
                <w:tab w:val="left" w:pos="1588"/>
                <w:tab w:val="left" w:pos="1985"/>
              </w:tabs>
              <w:spacing w:before="20" w:after="20"/>
              <w:rPr>
                <w:rFonts w:eastAsia="Malgun Gothic"/>
                <w:sz w:val="20"/>
                <w:lang w:val="en-CA"/>
              </w:rPr>
            </w:pPr>
            <w:r w:rsidRPr="00EC211D">
              <w:rPr>
                <w:rFonts w:eastAsia="Malgun Gothic"/>
                <w:sz w:val="20"/>
                <w:lang w:val="en-CA"/>
              </w:rPr>
              <w:t>Checksum</w:t>
            </w:r>
          </w:p>
        </w:tc>
      </w:tr>
    </w:tbl>
    <w:p w14:paraId="5BD07F6C" w14:textId="77777777" w:rsidR="007D6D08" w:rsidRPr="00EC211D" w:rsidRDefault="007D6D08" w:rsidP="007D6D08">
      <w:pPr>
        <w:tabs>
          <w:tab w:val="left" w:pos="794"/>
          <w:tab w:val="left" w:pos="1191"/>
          <w:tab w:val="left" w:pos="1588"/>
          <w:tab w:val="left" w:pos="1985"/>
        </w:tabs>
        <w:rPr>
          <w:rFonts w:eastAsia="Malgun Gothic"/>
          <w:sz w:val="20"/>
          <w:lang w:val="en-CA"/>
        </w:rPr>
      </w:pPr>
    </w:p>
    <w:p w14:paraId="68B5483F" w14:textId="77777777" w:rsidR="007D6D08" w:rsidRPr="00EC211D" w:rsidRDefault="007D6D08" w:rsidP="007D6D08">
      <w:pPr>
        <w:tabs>
          <w:tab w:val="left" w:pos="794"/>
          <w:tab w:val="left" w:pos="1191"/>
          <w:tab w:val="left" w:pos="1588"/>
          <w:tab w:val="left" w:pos="1985"/>
        </w:tabs>
        <w:rPr>
          <w:rFonts w:eastAsia="Malgun Gothic"/>
          <w:sz w:val="20"/>
          <w:lang w:val="en-CA"/>
        </w:rPr>
      </w:pPr>
      <w:r>
        <w:rPr>
          <w:rFonts w:eastAsia="Malgun Gothic"/>
          <w:b/>
          <w:sz w:val="20"/>
          <w:lang w:val="en-CA"/>
        </w:rPr>
        <w:t>mcts</w:t>
      </w:r>
      <w:r w:rsidRPr="00EC211D">
        <w:rPr>
          <w:rFonts w:eastAsia="Malgun Gothic"/>
          <w:b/>
          <w:sz w:val="20"/>
          <w:lang w:val="en-CA"/>
        </w:rPr>
        <w:t>_md5</w:t>
      </w:r>
      <w:r>
        <w:rPr>
          <w:rFonts w:eastAsia="Malgun Gothic"/>
          <w:sz w:val="20"/>
          <w:lang w:val="en-CA"/>
        </w:rPr>
        <w:t>[ n</w:t>
      </w:r>
      <w:r w:rsidRPr="00EC211D">
        <w:rPr>
          <w:rFonts w:eastAsia="Malgun Gothic"/>
          <w:sz w:val="20"/>
          <w:lang w:val="en-CA"/>
        </w:rPr>
        <w:t> ]</w:t>
      </w:r>
      <w:r>
        <w:rPr>
          <w:rFonts w:eastAsia="Malgun Gothic"/>
          <w:sz w:val="20"/>
          <w:lang w:val="en-CA"/>
        </w:rPr>
        <w:t>[ cIdx ][ i</w:t>
      </w:r>
      <w:r w:rsidRPr="00EC211D">
        <w:rPr>
          <w:rFonts w:eastAsia="Malgun Gothic"/>
          <w:sz w:val="20"/>
          <w:lang w:val="en-CA"/>
        </w:rPr>
        <w:t xml:space="preserve"> ] is the 16-byte MD5 hash of the cIdx-th colour component of the decoded </w:t>
      </w:r>
      <w:r>
        <w:rPr>
          <w:rFonts w:eastAsia="Malgun Gothic"/>
          <w:sz w:val="20"/>
          <w:lang w:val="en-CA"/>
        </w:rPr>
        <w:t>motion-constrained tile set rectangular region of tiles</w:t>
      </w:r>
      <w:r w:rsidRPr="00EC211D">
        <w:rPr>
          <w:rFonts w:eastAsia="Malgun Gothic"/>
          <w:sz w:val="20"/>
          <w:lang w:val="en-CA"/>
        </w:rPr>
        <w:t xml:space="preserve">. The value of </w:t>
      </w:r>
      <w:r>
        <w:rPr>
          <w:rFonts w:eastAsia="Malgun Gothic"/>
          <w:sz w:val="20"/>
          <w:lang w:val="en-CA"/>
        </w:rPr>
        <w:t>mcts</w:t>
      </w:r>
      <w:r w:rsidRPr="00EC211D">
        <w:rPr>
          <w:rFonts w:eastAsia="Malgun Gothic"/>
          <w:sz w:val="20"/>
          <w:lang w:val="en-CA"/>
        </w:rPr>
        <w:t>_md5</w:t>
      </w:r>
      <w:r>
        <w:rPr>
          <w:rFonts w:eastAsia="Malgun Gothic"/>
          <w:sz w:val="20"/>
          <w:lang w:val="en-CA"/>
        </w:rPr>
        <w:t>[ n</w:t>
      </w:r>
      <w:r w:rsidRPr="00EC211D">
        <w:rPr>
          <w:rFonts w:eastAsia="Malgun Gothic"/>
          <w:sz w:val="20"/>
          <w:lang w:val="en-CA"/>
        </w:rPr>
        <w:t> ]</w:t>
      </w:r>
      <w:r>
        <w:rPr>
          <w:rFonts w:eastAsia="Malgun Gothic"/>
          <w:sz w:val="20"/>
          <w:lang w:val="en-CA"/>
        </w:rPr>
        <w:t>[ cIdx ][ i</w:t>
      </w:r>
      <w:r w:rsidRPr="00EC211D">
        <w:rPr>
          <w:rFonts w:eastAsia="Malgun Gothic"/>
          <w:sz w:val="20"/>
          <w:lang w:val="en-CA"/>
        </w:rPr>
        <w:t> ] shall be equal to the value of digestVal</w:t>
      </w:r>
      <w:r>
        <w:rPr>
          <w:rFonts w:eastAsia="Malgun Gothic"/>
          <w:sz w:val="20"/>
          <w:lang w:val="en-CA"/>
        </w:rPr>
        <w:t>[ n ]</w:t>
      </w:r>
      <w:r w:rsidRPr="00EC211D">
        <w:rPr>
          <w:rFonts w:eastAsia="Malgun Gothic"/>
          <w:sz w:val="20"/>
          <w:lang w:val="en-CA"/>
        </w:rPr>
        <w:t>[ cIdx ] obtained as follows, using the MD5 functions defined in RFC 1321:</w:t>
      </w:r>
    </w:p>
    <w:p w14:paraId="0DA175F3" w14:textId="77777777" w:rsidR="007D6D08" w:rsidRPr="00EC211D" w:rsidRDefault="007D6D08" w:rsidP="002B3FC4">
      <w:pPr>
        <w:tabs>
          <w:tab w:val="left" w:pos="794"/>
          <w:tab w:val="left" w:pos="1170"/>
          <w:tab w:val="left" w:pos="1588"/>
          <w:tab w:val="left" w:pos="1980"/>
          <w:tab w:val="center" w:pos="4849"/>
          <w:tab w:val="right" w:pos="9356"/>
        </w:tabs>
        <w:ind w:left="794"/>
        <w:rPr>
          <w:rFonts w:eastAsia="Malgun Gothic"/>
          <w:sz w:val="20"/>
          <w:szCs w:val="22"/>
          <w:lang w:val="en-CA"/>
        </w:rPr>
      </w:pPr>
      <w:r w:rsidRPr="00EC211D">
        <w:rPr>
          <w:rFonts w:eastAsia="Malgun Gothic"/>
          <w:sz w:val="20"/>
          <w:szCs w:val="22"/>
          <w:lang w:val="en-CA"/>
        </w:rPr>
        <w:t>MD5Init( context )</w:t>
      </w:r>
      <w:r w:rsidRPr="00EC211D">
        <w:rPr>
          <w:rFonts w:eastAsia="Malgun Gothic"/>
          <w:sz w:val="20"/>
          <w:szCs w:val="22"/>
          <w:lang w:val="en-CA"/>
        </w:rPr>
        <w:br/>
        <w:t xml:space="preserve">MD5Update( context, </w:t>
      </w:r>
      <w:r>
        <w:rPr>
          <w:rFonts w:eastAsia="Malgun Gothic"/>
          <w:sz w:val="20"/>
          <w:szCs w:val="22"/>
          <w:lang w:val="en-CA"/>
        </w:rPr>
        <w:t>mcts</w:t>
      </w:r>
      <w:r w:rsidRPr="00EC211D">
        <w:rPr>
          <w:rFonts w:eastAsia="Malgun Gothic"/>
          <w:sz w:val="20"/>
          <w:szCs w:val="22"/>
          <w:lang w:val="en-CA"/>
        </w:rPr>
        <w:t>Data</w:t>
      </w:r>
      <w:r>
        <w:rPr>
          <w:rFonts w:eastAsia="Malgun Gothic"/>
          <w:sz w:val="20"/>
          <w:szCs w:val="22"/>
          <w:lang w:val="en-CA"/>
        </w:rPr>
        <w:t>[ n ]</w:t>
      </w:r>
      <w:r w:rsidRPr="00EC211D">
        <w:rPr>
          <w:rFonts w:eastAsia="Malgun Gothic"/>
          <w:sz w:val="20"/>
          <w:szCs w:val="22"/>
          <w:lang w:val="en-CA"/>
        </w:rPr>
        <w:t>[ cIdx ], dataLen</w:t>
      </w:r>
      <w:r>
        <w:rPr>
          <w:rFonts w:eastAsia="Malgun Gothic"/>
          <w:sz w:val="20"/>
          <w:szCs w:val="22"/>
          <w:lang w:val="en-CA"/>
        </w:rPr>
        <w:t>[ n ]</w:t>
      </w:r>
      <w:r w:rsidRPr="00EC211D">
        <w:rPr>
          <w:rFonts w:eastAsia="Malgun Gothic"/>
          <w:sz w:val="20"/>
          <w:szCs w:val="22"/>
          <w:lang w:val="en-CA"/>
        </w:rPr>
        <w:t>[ cIdx ] )</w:t>
      </w:r>
      <w:r w:rsidRPr="00EC211D">
        <w:rPr>
          <w:rFonts w:eastAsia="Malgun Gothic"/>
          <w:sz w:val="20"/>
          <w:szCs w:val="22"/>
          <w:lang w:val="en-CA"/>
        </w:rPr>
        <w:tab/>
        <w:t>(D</w:t>
      </w:r>
      <w:r w:rsidRPr="00EC211D">
        <w:rPr>
          <w:rFonts w:eastAsia="Malgun Gothic"/>
          <w:sz w:val="20"/>
          <w:szCs w:val="22"/>
          <w:lang w:val="en-CA"/>
        </w:rPr>
        <w:noBreakHyphen/>
      </w:r>
      <w:r>
        <w:rPr>
          <w:rFonts w:eastAsia="Malgun Gothic"/>
          <w:sz w:val="20"/>
          <w:szCs w:val="22"/>
          <w:lang w:val="en-CA"/>
        </w:rPr>
        <w:t>XX</w:t>
      </w:r>
      <w:r w:rsidRPr="00EC211D">
        <w:rPr>
          <w:rFonts w:eastAsia="Malgun Gothic"/>
          <w:sz w:val="20"/>
          <w:szCs w:val="22"/>
          <w:lang w:val="en-CA"/>
        </w:rPr>
        <w:t>)</w:t>
      </w:r>
      <w:r w:rsidRPr="00EC211D">
        <w:rPr>
          <w:rFonts w:eastAsia="Malgun Gothic"/>
          <w:sz w:val="20"/>
          <w:szCs w:val="22"/>
          <w:lang w:val="en-CA"/>
        </w:rPr>
        <w:br/>
        <w:t>MD5Final( digestVal</w:t>
      </w:r>
      <w:r>
        <w:rPr>
          <w:rFonts w:eastAsia="Malgun Gothic"/>
          <w:sz w:val="20"/>
          <w:szCs w:val="22"/>
          <w:lang w:val="en-CA"/>
        </w:rPr>
        <w:t>[ n ]</w:t>
      </w:r>
      <w:r w:rsidRPr="00EC211D">
        <w:rPr>
          <w:rFonts w:eastAsia="Malgun Gothic"/>
          <w:sz w:val="20"/>
          <w:szCs w:val="22"/>
          <w:lang w:val="en-CA"/>
        </w:rPr>
        <w:t>[ cIdx ], context )</w:t>
      </w:r>
    </w:p>
    <w:p w14:paraId="0636B5AF" w14:textId="77777777" w:rsidR="007D6D08" w:rsidRPr="00EC211D" w:rsidRDefault="007D6D08" w:rsidP="007D6D08">
      <w:pPr>
        <w:tabs>
          <w:tab w:val="left" w:pos="794"/>
          <w:tab w:val="left" w:pos="1191"/>
          <w:tab w:val="left" w:pos="1588"/>
          <w:tab w:val="left" w:pos="1985"/>
        </w:tabs>
        <w:rPr>
          <w:rFonts w:eastAsia="Malgun Gothic"/>
          <w:sz w:val="20"/>
          <w:lang w:val="en-CA"/>
        </w:rPr>
      </w:pPr>
      <w:r>
        <w:rPr>
          <w:rFonts w:eastAsia="Malgun Gothic"/>
          <w:b/>
          <w:sz w:val="20"/>
          <w:lang w:val="en-CA"/>
        </w:rPr>
        <w:t>mcts</w:t>
      </w:r>
      <w:r w:rsidRPr="00EC211D">
        <w:rPr>
          <w:rFonts w:eastAsia="Malgun Gothic"/>
          <w:b/>
          <w:sz w:val="20"/>
          <w:lang w:val="en-CA"/>
        </w:rPr>
        <w:t>_crc</w:t>
      </w:r>
      <w:r w:rsidRPr="00C75345">
        <w:rPr>
          <w:rFonts w:eastAsia="Malgun Gothic"/>
          <w:sz w:val="20"/>
          <w:lang w:val="en-CA"/>
        </w:rPr>
        <w:t>[ n ]</w:t>
      </w:r>
      <w:r w:rsidRPr="00EC211D">
        <w:rPr>
          <w:rFonts w:eastAsia="Malgun Gothic"/>
          <w:sz w:val="20"/>
          <w:lang w:val="en-CA"/>
        </w:rPr>
        <w:t xml:space="preserve">[ cIdx ] is the cyclic redundancy check (CRC) of the colour component cIdx of the decoded </w:t>
      </w:r>
      <w:r>
        <w:rPr>
          <w:rFonts w:eastAsia="Malgun Gothic"/>
          <w:sz w:val="20"/>
          <w:lang w:val="en-CA"/>
        </w:rPr>
        <w:t>motion-constrained tile set rectangular region of tiles</w:t>
      </w:r>
      <w:r w:rsidRPr="00EC211D">
        <w:rPr>
          <w:rFonts w:eastAsia="Malgun Gothic"/>
          <w:sz w:val="20"/>
          <w:lang w:val="en-CA"/>
        </w:rPr>
        <w:t xml:space="preserve">. The value of </w:t>
      </w:r>
      <w:r>
        <w:rPr>
          <w:rFonts w:eastAsia="Malgun Gothic"/>
          <w:sz w:val="20"/>
          <w:lang w:val="en-CA"/>
        </w:rPr>
        <w:t>mcts</w:t>
      </w:r>
      <w:r w:rsidRPr="00EC211D">
        <w:rPr>
          <w:rFonts w:eastAsia="Malgun Gothic"/>
          <w:sz w:val="20"/>
          <w:lang w:val="en-CA"/>
        </w:rPr>
        <w:t>_crc</w:t>
      </w:r>
      <w:r>
        <w:rPr>
          <w:rFonts w:eastAsia="Malgun Gothic"/>
          <w:sz w:val="20"/>
          <w:lang w:val="en-CA"/>
        </w:rPr>
        <w:t>[ n ]</w:t>
      </w:r>
      <w:r w:rsidRPr="00EC211D">
        <w:rPr>
          <w:rFonts w:eastAsia="Malgun Gothic"/>
          <w:sz w:val="20"/>
          <w:lang w:val="en-CA"/>
        </w:rPr>
        <w:t>[ cIdx ] shall be equal to the value of crcVal</w:t>
      </w:r>
      <w:r>
        <w:rPr>
          <w:rFonts w:eastAsia="Malgun Gothic"/>
          <w:sz w:val="20"/>
          <w:lang w:val="en-CA"/>
        </w:rPr>
        <w:t>[ n ]</w:t>
      </w:r>
      <w:r w:rsidRPr="00EC211D">
        <w:rPr>
          <w:rFonts w:eastAsia="Malgun Gothic"/>
          <w:sz w:val="20"/>
          <w:lang w:val="en-CA"/>
        </w:rPr>
        <w:t>[ cIdx ] obtained as follows:</w:t>
      </w:r>
    </w:p>
    <w:p w14:paraId="7BE4BC35" w14:textId="77777777" w:rsidR="007D6D08" w:rsidRPr="00EC211D" w:rsidRDefault="007D6D08" w:rsidP="002B3FC4">
      <w:pPr>
        <w:tabs>
          <w:tab w:val="left" w:pos="794"/>
          <w:tab w:val="left" w:pos="1170"/>
          <w:tab w:val="left" w:pos="1588"/>
          <w:tab w:val="left" w:pos="1980"/>
          <w:tab w:val="center" w:pos="4849"/>
          <w:tab w:val="right" w:pos="9356"/>
        </w:tabs>
        <w:ind w:left="794"/>
        <w:rPr>
          <w:rFonts w:eastAsia="Malgun Gothic"/>
          <w:sz w:val="20"/>
          <w:szCs w:val="22"/>
          <w:lang w:val="en-CA"/>
        </w:rPr>
      </w:pPr>
      <w:r w:rsidRPr="00EC211D">
        <w:rPr>
          <w:rFonts w:eastAsia="Malgun Gothic"/>
          <w:sz w:val="20"/>
          <w:szCs w:val="22"/>
          <w:lang w:val="en-CA"/>
        </w:rPr>
        <w:t>crc = 0xFFFF</w:t>
      </w:r>
      <w:r w:rsidRPr="00EC211D">
        <w:rPr>
          <w:rFonts w:eastAsia="Malgun Gothic"/>
          <w:sz w:val="20"/>
          <w:szCs w:val="22"/>
          <w:lang w:val="en-CA"/>
        </w:rPr>
        <w:br/>
      </w:r>
      <w:r>
        <w:rPr>
          <w:rFonts w:eastAsia="Malgun Gothic"/>
          <w:sz w:val="20"/>
          <w:szCs w:val="22"/>
          <w:lang w:val="en-CA"/>
        </w:rPr>
        <w:t>mcts</w:t>
      </w:r>
      <w:r w:rsidRPr="00EC211D">
        <w:rPr>
          <w:rFonts w:eastAsia="Malgun Gothic"/>
          <w:sz w:val="20"/>
          <w:szCs w:val="22"/>
          <w:lang w:val="en-CA"/>
        </w:rPr>
        <w:t>Data</w:t>
      </w:r>
      <w:r>
        <w:rPr>
          <w:rFonts w:eastAsia="Malgun Gothic"/>
          <w:sz w:val="20"/>
          <w:szCs w:val="22"/>
          <w:lang w:val="en-CA"/>
        </w:rPr>
        <w:t>[ n ]</w:t>
      </w:r>
      <w:r w:rsidRPr="00EC211D">
        <w:rPr>
          <w:rFonts w:eastAsia="Malgun Gothic"/>
          <w:sz w:val="20"/>
          <w:szCs w:val="22"/>
          <w:lang w:val="en-CA"/>
        </w:rPr>
        <w:t>[ cIdx ][  dataLen</w:t>
      </w:r>
      <w:r>
        <w:rPr>
          <w:rFonts w:eastAsia="Malgun Gothic"/>
          <w:sz w:val="20"/>
          <w:szCs w:val="22"/>
          <w:lang w:val="en-CA"/>
        </w:rPr>
        <w:t>[ n ]</w:t>
      </w:r>
      <w:r w:rsidRPr="00EC211D">
        <w:rPr>
          <w:rFonts w:eastAsia="Malgun Gothic"/>
          <w:sz w:val="20"/>
          <w:szCs w:val="22"/>
          <w:lang w:val="en-CA"/>
        </w:rPr>
        <w:t>[ cIdx ] ] = 0</w:t>
      </w:r>
      <w:r w:rsidRPr="00EC211D">
        <w:rPr>
          <w:rFonts w:eastAsia="Malgun Gothic"/>
          <w:sz w:val="20"/>
          <w:szCs w:val="22"/>
          <w:lang w:val="en-CA"/>
        </w:rPr>
        <w:br/>
      </w:r>
      <w:r>
        <w:rPr>
          <w:rFonts w:eastAsia="Malgun Gothic"/>
          <w:sz w:val="20"/>
          <w:szCs w:val="22"/>
          <w:lang w:val="en-CA"/>
        </w:rPr>
        <w:t>mcts</w:t>
      </w:r>
      <w:r w:rsidRPr="00EC211D">
        <w:rPr>
          <w:rFonts w:eastAsia="Malgun Gothic"/>
          <w:sz w:val="20"/>
          <w:szCs w:val="22"/>
          <w:lang w:val="en-CA"/>
        </w:rPr>
        <w:t>Data</w:t>
      </w:r>
      <w:r>
        <w:rPr>
          <w:rFonts w:eastAsia="Malgun Gothic"/>
          <w:sz w:val="20"/>
          <w:szCs w:val="22"/>
          <w:lang w:val="en-CA"/>
        </w:rPr>
        <w:t>[ n ]</w:t>
      </w:r>
      <w:r w:rsidRPr="00EC211D">
        <w:rPr>
          <w:rFonts w:eastAsia="Malgun Gothic"/>
          <w:sz w:val="20"/>
          <w:szCs w:val="22"/>
          <w:lang w:val="en-CA"/>
        </w:rPr>
        <w:t>[ cIdx ][  dataLen</w:t>
      </w:r>
      <w:r>
        <w:rPr>
          <w:rFonts w:eastAsia="Malgun Gothic"/>
          <w:sz w:val="20"/>
          <w:szCs w:val="22"/>
          <w:lang w:val="en-CA"/>
        </w:rPr>
        <w:t>[ n ]</w:t>
      </w:r>
      <w:r w:rsidRPr="00EC211D">
        <w:rPr>
          <w:rFonts w:eastAsia="Malgun Gothic"/>
          <w:sz w:val="20"/>
          <w:szCs w:val="22"/>
          <w:lang w:val="en-CA"/>
        </w:rPr>
        <w:t>[ cIdx ] + 1 ] = 0</w:t>
      </w:r>
      <w:r w:rsidRPr="00EC211D">
        <w:rPr>
          <w:rFonts w:eastAsia="Malgun Gothic"/>
          <w:sz w:val="20"/>
          <w:szCs w:val="22"/>
          <w:lang w:val="en-CA"/>
        </w:rPr>
        <w:br/>
        <w:t>for( bitIdx = 0; bitIdx &lt; ( dataLen</w:t>
      </w:r>
      <w:r>
        <w:rPr>
          <w:rFonts w:eastAsia="Malgun Gothic"/>
          <w:sz w:val="20"/>
          <w:szCs w:val="22"/>
          <w:lang w:val="en-CA"/>
        </w:rPr>
        <w:t>[ n ]</w:t>
      </w:r>
      <w:r w:rsidRPr="00EC211D">
        <w:rPr>
          <w:rFonts w:eastAsia="Malgun Gothic"/>
          <w:sz w:val="20"/>
          <w:szCs w:val="22"/>
          <w:lang w:val="en-CA"/>
        </w:rPr>
        <w:t>[ cIdx ]  + 2 ) * 8; bitIdx++ ) {</w:t>
      </w:r>
      <w:r w:rsidRPr="00EC211D">
        <w:rPr>
          <w:rFonts w:eastAsia="Malgun Gothic"/>
          <w:sz w:val="20"/>
          <w:szCs w:val="22"/>
          <w:lang w:val="en-CA"/>
        </w:rPr>
        <w:br/>
      </w:r>
      <w:r w:rsidRPr="00EC211D">
        <w:rPr>
          <w:rFonts w:eastAsia="Malgun Gothic"/>
          <w:sz w:val="20"/>
          <w:szCs w:val="22"/>
          <w:lang w:val="en-CA"/>
        </w:rPr>
        <w:tab/>
        <w:t xml:space="preserve">dataByte = </w:t>
      </w:r>
      <w:r>
        <w:rPr>
          <w:rFonts w:eastAsia="Malgun Gothic"/>
          <w:sz w:val="20"/>
          <w:szCs w:val="22"/>
          <w:lang w:val="en-CA"/>
        </w:rPr>
        <w:t>mcts</w:t>
      </w:r>
      <w:r w:rsidRPr="00EC211D">
        <w:rPr>
          <w:rFonts w:eastAsia="Malgun Gothic"/>
          <w:sz w:val="20"/>
          <w:szCs w:val="22"/>
          <w:lang w:val="en-CA"/>
        </w:rPr>
        <w:t>Data</w:t>
      </w:r>
      <w:r>
        <w:rPr>
          <w:rFonts w:eastAsia="Malgun Gothic"/>
          <w:sz w:val="20"/>
          <w:szCs w:val="22"/>
          <w:lang w:val="en-CA"/>
        </w:rPr>
        <w:t>[ n ]</w:t>
      </w:r>
      <w:r w:rsidRPr="00EC211D">
        <w:rPr>
          <w:rFonts w:eastAsia="Malgun Gothic"/>
          <w:sz w:val="20"/>
          <w:szCs w:val="22"/>
          <w:lang w:val="en-CA"/>
        </w:rPr>
        <w:t>[ cIdx ][ bitIdx  &gt;&gt;  3 ]</w:t>
      </w:r>
      <w:r w:rsidRPr="00EC211D">
        <w:rPr>
          <w:rFonts w:eastAsia="Malgun Gothic"/>
          <w:sz w:val="20"/>
          <w:szCs w:val="22"/>
          <w:lang w:val="en-CA"/>
        </w:rPr>
        <w:br/>
      </w:r>
      <w:r w:rsidRPr="00EC211D">
        <w:rPr>
          <w:rFonts w:eastAsia="Malgun Gothic"/>
          <w:sz w:val="20"/>
          <w:szCs w:val="22"/>
          <w:lang w:val="en-CA"/>
        </w:rPr>
        <w:tab/>
        <w:t>crcMsb = ( crc  &gt;&gt;  15 ) &amp; 1</w:t>
      </w:r>
      <w:r w:rsidRPr="00EC211D">
        <w:rPr>
          <w:rFonts w:eastAsia="Malgun Gothic"/>
          <w:sz w:val="20"/>
          <w:szCs w:val="22"/>
          <w:lang w:val="en-CA"/>
        </w:rPr>
        <w:br/>
      </w:r>
      <w:r w:rsidRPr="00EC211D">
        <w:rPr>
          <w:rFonts w:eastAsia="Malgun Gothic"/>
          <w:sz w:val="20"/>
          <w:szCs w:val="22"/>
          <w:lang w:val="en-CA"/>
        </w:rPr>
        <w:tab/>
        <w:t>bitVal = ( dataByte  &gt;&gt;  ( 7 − ( bitIdx &amp; 7 ) ) ) &amp; 1</w:t>
      </w:r>
      <w:r w:rsidRPr="00EC211D">
        <w:rPr>
          <w:rFonts w:eastAsia="Malgun Gothic"/>
          <w:sz w:val="20"/>
          <w:szCs w:val="22"/>
          <w:lang w:val="en-CA"/>
        </w:rPr>
        <w:br/>
      </w:r>
      <w:r w:rsidRPr="00EC211D">
        <w:rPr>
          <w:rFonts w:eastAsia="Malgun Gothic"/>
          <w:sz w:val="20"/>
          <w:szCs w:val="22"/>
          <w:lang w:val="en-CA"/>
        </w:rPr>
        <w:tab/>
        <w:t>crc = ( ( ( crc  &lt;&lt;  1 ) + bitVal ) &amp; 0xFFFF ) ^ ( crcMsb * 0x1021 )</w:t>
      </w:r>
      <w:r w:rsidRPr="00EC211D">
        <w:rPr>
          <w:rFonts w:eastAsia="Malgun Gothic"/>
          <w:sz w:val="20"/>
          <w:szCs w:val="22"/>
          <w:lang w:val="en-CA"/>
        </w:rPr>
        <w:br/>
        <w:t>}</w:t>
      </w:r>
      <w:r w:rsidRPr="00EC211D">
        <w:rPr>
          <w:rFonts w:eastAsia="Malgun Gothic"/>
          <w:sz w:val="20"/>
          <w:szCs w:val="22"/>
          <w:lang w:val="en-CA"/>
        </w:rPr>
        <w:br/>
        <w:t>crcVal[ cIdx ] = crc</w:t>
      </w:r>
      <w:r w:rsidRPr="00EC211D">
        <w:rPr>
          <w:rFonts w:eastAsia="Malgun Gothic"/>
          <w:sz w:val="20"/>
          <w:szCs w:val="22"/>
          <w:lang w:val="en-CA"/>
        </w:rPr>
        <w:tab/>
      </w:r>
      <w:r w:rsidRPr="00EC211D">
        <w:rPr>
          <w:rFonts w:eastAsia="Malgun Gothic"/>
          <w:sz w:val="20"/>
          <w:szCs w:val="22"/>
          <w:lang w:val="en-CA"/>
        </w:rPr>
        <w:tab/>
        <w:t>(D</w:t>
      </w:r>
      <w:r w:rsidRPr="00EC211D">
        <w:rPr>
          <w:rFonts w:eastAsia="Malgun Gothic"/>
          <w:sz w:val="20"/>
          <w:szCs w:val="22"/>
          <w:lang w:val="en-CA"/>
        </w:rPr>
        <w:noBreakHyphen/>
      </w:r>
      <w:r>
        <w:rPr>
          <w:rFonts w:eastAsia="Malgun Gothic"/>
          <w:sz w:val="20"/>
          <w:szCs w:val="22"/>
          <w:lang w:val="en-CA"/>
        </w:rPr>
        <w:t>XX</w:t>
      </w:r>
      <w:r w:rsidRPr="00EC211D">
        <w:rPr>
          <w:rFonts w:eastAsia="Malgun Gothic"/>
          <w:sz w:val="20"/>
          <w:szCs w:val="22"/>
          <w:lang w:val="en-CA"/>
        </w:rPr>
        <w:t>)</w:t>
      </w:r>
    </w:p>
    <w:p w14:paraId="111541F5" w14:textId="77777777" w:rsidR="007D6D08" w:rsidRPr="00EC211D" w:rsidRDefault="007D6D08" w:rsidP="007D6D08">
      <w:pPr>
        <w:spacing w:before="120"/>
        <w:ind w:left="288"/>
        <w:rPr>
          <w:rFonts w:eastAsia="Malgun Gothic"/>
          <w:sz w:val="18"/>
          <w:szCs w:val="18"/>
          <w:lang w:val="en-CA"/>
        </w:rPr>
      </w:pPr>
      <w:r w:rsidRPr="00EC211D">
        <w:rPr>
          <w:rFonts w:eastAsia="Malgun Gothic"/>
          <w:sz w:val="18"/>
          <w:szCs w:val="18"/>
          <w:lang w:val="en-CA"/>
        </w:rPr>
        <w:t>NOTE </w:t>
      </w:r>
      <w:r w:rsidRPr="00EC211D">
        <w:rPr>
          <w:rFonts w:eastAsia="Malgun Gothic"/>
          <w:sz w:val="18"/>
          <w:szCs w:val="18"/>
          <w:lang w:val="en-CA"/>
        </w:rPr>
        <w:fldChar w:fldCharType="begin"/>
      </w:r>
      <w:r w:rsidRPr="00EC211D">
        <w:rPr>
          <w:rFonts w:eastAsia="Malgun Gothic"/>
          <w:sz w:val="18"/>
          <w:szCs w:val="18"/>
          <w:lang w:val="en-CA"/>
        </w:rPr>
        <w:instrText xml:space="preserve"> SEQ NoteCounter \* MERGEFORMAT </w:instrText>
      </w:r>
      <w:r w:rsidRPr="00EC211D">
        <w:rPr>
          <w:rFonts w:eastAsia="Malgun Gothic"/>
          <w:sz w:val="18"/>
          <w:szCs w:val="18"/>
          <w:lang w:val="en-CA"/>
        </w:rPr>
        <w:fldChar w:fldCharType="separate"/>
      </w:r>
      <w:r w:rsidRPr="00EC211D">
        <w:rPr>
          <w:rFonts w:eastAsia="Malgun Gothic"/>
          <w:noProof/>
          <w:sz w:val="18"/>
          <w:szCs w:val="18"/>
          <w:lang w:val="en-CA"/>
        </w:rPr>
        <w:t>2</w:t>
      </w:r>
      <w:r w:rsidRPr="00EC211D">
        <w:rPr>
          <w:rFonts w:eastAsia="Malgun Gothic"/>
          <w:sz w:val="18"/>
          <w:szCs w:val="18"/>
          <w:lang w:val="en-CA"/>
        </w:rPr>
        <w:fldChar w:fldCharType="end"/>
      </w:r>
      <w:r w:rsidRPr="00EC211D">
        <w:rPr>
          <w:rFonts w:eastAsia="Malgun Gothic"/>
          <w:sz w:val="18"/>
          <w:szCs w:val="18"/>
          <w:lang w:val="en-CA"/>
        </w:rPr>
        <w:t> – The same CRC specification is found in Rec. ITU-T H.271.</w:t>
      </w:r>
    </w:p>
    <w:p w14:paraId="778FFB7D" w14:textId="77777777" w:rsidR="007D6D08" w:rsidRPr="00955B6F" w:rsidRDefault="007D6D08" w:rsidP="007D6D08">
      <w:pPr>
        <w:tabs>
          <w:tab w:val="left" w:pos="794"/>
          <w:tab w:val="left" w:pos="1191"/>
          <w:tab w:val="left" w:pos="1588"/>
          <w:tab w:val="left" w:pos="1985"/>
        </w:tabs>
        <w:rPr>
          <w:rFonts w:eastAsia="Malgun Gothic"/>
          <w:sz w:val="20"/>
          <w:lang w:val="en-CA"/>
        </w:rPr>
      </w:pPr>
      <w:r>
        <w:rPr>
          <w:rFonts w:eastAsia="Malgun Gothic"/>
          <w:b/>
          <w:sz w:val="20"/>
          <w:lang w:val="en-CA"/>
        </w:rPr>
        <w:t>mcts</w:t>
      </w:r>
      <w:r w:rsidRPr="00955B6F">
        <w:rPr>
          <w:rFonts w:eastAsia="Malgun Gothic"/>
          <w:b/>
          <w:sz w:val="20"/>
          <w:lang w:val="en-CA"/>
        </w:rPr>
        <w:t>_checksum</w:t>
      </w:r>
      <w:r w:rsidRPr="002654CB">
        <w:rPr>
          <w:rFonts w:eastAsia="Malgun Gothic"/>
          <w:sz w:val="20"/>
          <w:lang w:val="en-CA"/>
        </w:rPr>
        <w:t>[ n ]</w:t>
      </w:r>
      <w:r w:rsidRPr="00955B6F">
        <w:rPr>
          <w:rFonts w:eastAsia="Malgun Gothic"/>
          <w:sz w:val="20"/>
          <w:lang w:val="en-CA"/>
        </w:rPr>
        <w:t xml:space="preserve">[ cIdx ] is the checksum of the colour component cIdx of the decoded </w:t>
      </w:r>
      <w:r>
        <w:rPr>
          <w:rFonts w:eastAsia="Malgun Gothic"/>
          <w:sz w:val="20"/>
          <w:lang w:val="en-CA"/>
        </w:rPr>
        <w:t>motion constrained tile set rectangular region of tiles</w:t>
      </w:r>
      <w:r w:rsidRPr="00955B6F">
        <w:rPr>
          <w:rFonts w:eastAsia="Malgun Gothic"/>
          <w:sz w:val="20"/>
          <w:lang w:val="en-CA"/>
        </w:rPr>
        <w:t xml:space="preserve">. The value of </w:t>
      </w:r>
      <w:r>
        <w:rPr>
          <w:rFonts w:eastAsia="Malgun Gothic"/>
          <w:sz w:val="20"/>
          <w:lang w:val="en-CA"/>
        </w:rPr>
        <w:t>mcts</w:t>
      </w:r>
      <w:r w:rsidRPr="00955B6F">
        <w:rPr>
          <w:rFonts w:eastAsia="Malgun Gothic"/>
          <w:sz w:val="20"/>
          <w:lang w:val="en-CA"/>
        </w:rPr>
        <w:t>_checksum</w:t>
      </w:r>
      <w:r>
        <w:rPr>
          <w:rFonts w:eastAsia="Malgun Gothic"/>
          <w:sz w:val="20"/>
          <w:lang w:val="en-CA"/>
        </w:rPr>
        <w:t>[ n ]</w:t>
      </w:r>
      <w:r w:rsidRPr="00955B6F">
        <w:rPr>
          <w:rFonts w:eastAsia="Malgun Gothic"/>
          <w:sz w:val="20"/>
          <w:lang w:val="en-CA"/>
        </w:rPr>
        <w:t>[ cIdx ] shall be equal to the value of checksumVal</w:t>
      </w:r>
      <w:r w:rsidR="002B3FC4">
        <w:rPr>
          <w:rFonts w:eastAsia="Malgun Gothic"/>
          <w:sz w:val="20"/>
          <w:lang w:val="en-CA"/>
        </w:rPr>
        <w:t>[ </w:t>
      </w:r>
      <w:r>
        <w:rPr>
          <w:rFonts w:eastAsia="Malgun Gothic"/>
          <w:sz w:val="20"/>
          <w:lang w:val="en-CA"/>
        </w:rPr>
        <w:t>n</w:t>
      </w:r>
      <w:r w:rsidR="002B3FC4">
        <w:rPr>
          <w:rFonts w:eastAsia="Malgun Gothic"/>
          <w:sz w:val="20"/>
          <w:lang w:val="en-CA"/>
        </w:rPr>
        <w:t> </w:t>
      </w:r>
      <w:r>
        <w:rPr>
          <w:rFonts w:eastAsia="Malgun Gothic"/>
          <w:sz w:val="20"/>
          <w:lang w:val="en-CA"/>
        </w:rPr>
        <w:t>]</w:t>
      </w:r>
      <w:r w:rsidRPr="00955B6F">
        <w:rPr>
          <w:rFonts w:eastAsia="Malgun Gothic"/>
          <w:sz w:val="20"/>
          <w:lang w:val="en-CA"/>
        </w:rPr>
        <w:t>[ cIdx ] obtained as follows:</w:t>
      </w:r>
    </w:p>
    <w:p w14:paraId="69AFE00C" w14:textId="059C23F3" w:rsidR="007D6D08" w:rsidRDefault="007D6D08" w:rsidP="005903D3">
      <w:pPr>
        <w:tabs>
          <w:tab w:val="clear" w:pos="360"/>
          <w:tab w:val="clear" w:pos="720"/>
          <w:tab w:val="clear" w:pos="1080"/>
          <w:tab w:val="clear" w:pos="1440"/>
          <w:tab w:val="left" w:pos="284"/>
          <w:tab w:val="left" w:pos="567"/>
          <w:tab w:val="left" w:pos="851"/>
          <w:tab w:val="left" w:pos="1134"/>
          <w:tab w:val="left" w:pos="1418"/>
          <w:tab w:val="left" w:pos="1701"/>
          <w:tab w:val="left" w:pos="1985"/>
          <w:tab w:val="center" w:pos="4849"/>
          <w:tab w:val="right" w:pos="9356"/>
        </w:tabs>
        <w:ind w:left="284"/>
        <w:rPr>
          <w:rFonts w:eastAsia="Malgun Gothic"/>
          <w:sz w:val="20"/>
          <w:szCs w:val="22"/>
          <w:lang w:val="en-CA"/>
        </w:rPr>
      </w:pPr>
      <w:r>
        <w:rPr>
          <w:rFonts w:eastAsia="Malgun Gothic"/>
          <w:sz w:val="20"/>
          <w:szCs w:val="22"/>
          <w:lang w:val="en-CA"/>
        </w:rPr>
        <w:t>sum = 0</w:t>
      </w:r>
      <w:r>
        <w:rPr>
          <w:rFonts w:eastAsia="Malgun Gothic"/>
          <w:sz w:val="20"/>
          <w:szCs w:val="22"/>
          <w:lang w:val="en-CA"/>
        </w:rPr>
        <w:br/>
        <w:t xml:space="preserve">for( </w:t>
      </w:r>
      <w:del w:id="124" w:author="MAZE Frederic" w:date="2017-03-28T17:54:00Z">
        <w:r>
          <w:rPr>
            <w:rFonts w:eastAsia="Malgun Gothic"/>
            <w:sz w:val="20"/>
            <w:szCs w:val="22"/>
            <w:lang w:val="en-CA"/>
          </w:rPr>
          <w:delText>y</w:delText>
        </w:r>
      </w:del>
      <w:ins w:id="125" w:author="MAZE Frederic" w:date="2017-03-28T17:54:00Z">
        <w:r w:rsidR="005903D3">
          <w:rPr>
            <w:rFonts w:eastAsia="Malgun Gothic"/>
            <w:sz w:val="20"/>
            <w:szCs w:val="22"/>
            <w:lang w:val="en-CA"/>
          </w:rPr>
          <w:t>i</w:t>
        </w:r>
      </w:ins>
      <w:r>
        <w:rPr>
          <w:rFonts w:eastAsia="Malgun Gothic"/>
          <w:sz w:val="20"/>
          <w:szCs w:val="22"/>
          <w:lang w:val="en-CA"/>
        </w:rPr>
        <w:t xml:space="preserve"> = </w:t>
      </w:r>
      <w:r w:rsidRPr="00F73886">
        <w:rPr>
          <w:rFonts w:eastAsia="Malgun Gothic"/>
          <w:sz w:val="20"/>
        </w:rPr>
        <w:t>crop</w:t>
      </w:r>
      <w:r>
        <w:rPr>
          <w:rFonts w:eastAsia="Malgun Gothic"/>
          <w:sz w:val="20"/>
        </w:rPr>
        <w:t>T</w:t>
      </w:r>
      <w:r>
        <w:rPr>
          <w:rFonts w:eastAsia="Malgun Gothic"/>
          <w:sz w:val="20"/>
          <w:szCs w:val="22"/>
          <w:lang w:val="en-CA"/>
        </w:rPr>
        <w:t>op[ n ]</w:t>
      </w:r>
      <w:r w:rsidRPr="00EC211D">
        <w:rPr>
          <w:rFonts w:eastAsia="Malgun Gothic"/>
          <w:sz w:val="20"/>
          <w:szCs w:val="22"/>
          <w:lang w:val="en-CA"/>
        </w:rPr>
        <w:t>[ cIdx ];</w:t>
      </w:r>
      <w:r w:rsidRPr="00955B6F">
        <w:rPr>
          <w:rFonts w:eastAsia="Malgun Gothic"/>
          <w:sz w:val="20"/>
          <w:szCs w:val="22"/>
          <w:lang w:val="en-CA"/>
        </w:rPr>
        <w:t xml:space="preserve"> </w:t>
      </w:r>
      <w:del w:id="126" w:author="MAZE Frederic" w:date="2017-03-28T17:54:00Z">
        <w:r w:rsidRPr="00955B6F">
          <w:rPr>
            <w:rFonts w:eastAsia="Malgun Gothic"/>
            <w:sz w:val="20"/>
            <w:szCs w:val="22"/>
            <w:lang w:val="en-CA"/>
          </w:rPr>
          <w:delText>y</w:delText>
        </w:r>
      </w:del>
      <w:ins w:id="127" w:author="MAZE Frederic" w:date="2017-03-28T17:54:00Z">
        <w:r w:rsidR="005903D3">
          <w:rPr>
            <w:rFonts w:eastAsia="Malgun Gothic"/>
            <w:sz w:val="20"/>
            <w:szCs w:val="22"/>
            <w:lang w:val="en-CA"/>
          </w:rPr>
          <w:t>i</w:t>
        </w:r>
      </w:ins>
      <w:r w:rsidRPr="00955B6F">
        <w:rPr>
          <w:rFonts w:eastAsia="Malgun Gothic"/>
          <w:sz w:val="20"/>
          <w:szCs w:val="22"/>
          <w:lang w:val="en-CA"/>
        </w:rPr>
        <w:t xml:space="preserve"> &lt; compHeight</w:t>
      </w:r>
      <w:r>
        <w:rPr>
          <w:rFonts w:eastAsia="Malgun Gothic"/>
          <w:sz w:val="20"/>
          <w:szCs w:val="22"/>
          <w:lang w:val="en-CA"/>
        </w:rPr>
        <w:t>[ n ]</w:t>
      </w:r>
      <w:r w:rsidRPr="00955B6F">
        <w:rPr>
          <w:rFonts w:eastAsia="Malgun Gothic"/>
          <w:sz w:val="20"/>
          <w:szCs w:val="22"/>
          <w:lang w:val="en-CA"/>
        </w:rPr>
        <w:t>[ cIdx ]</w:t>
      </w:r>
      <w:r>
        <w:rPr>
          <w:rFonts w:eastAsia="Malgun Gothic"/>
          <w:sz w:val="20"/>
          <w:szCs w:val="22"/>
          <w:lang w:val="en-CA"/>
        </w:rPr>
        <w:t xml:space="preserve"> - </w:t>
      </w:r>
      <w:r w:rsidRPr="00F73886">
        <w:rPr>
          <w:rFonts w:eastAsia="Malgun Gothic"/>
          <w:sz w:val="20"/>
        </w:rPr>
        <w:t>crop</w:t>
      </w:r>
      <w:r>
        <w:rPr>
          <w:rFonts w:eastAsia="Malgun Gothic"/>
          <w:sz w:val="20"/>
        </w:rPr>
        <w:t>Bottom</w:t>
      </w:r>
      <w:r>
        <w:rPr>
          <w:rFonts w:eastAsia="Malgun Gothic"/>
          <w:sz w:val="20"/>
          <w:szCs w:val="22"/>
          <w:lang w:val="en-CA"/>
        </w:rPr>
        <w:t>[ n ]</w:t>
      </w:r>
      <w:r w:rsidRPr="00EC211D">
        <w:rPr>
          <w:rFonts w:eastAsia="Malgun Gothic"/>
          <w:sz w:val="20"/>
          <w:szCs w:val="22"/>
          <w:lang w:val="en-CA"/>
        </w:rPr>
        <w:t>[ cIdx ];</w:t>
      </w:r>
      <w:r>
        <w:rPr>
          <w:rFonts w:eastAsia="Malgun Gothic"/>
          <w:sz w:val="20"/>
          <w:szCs w:val="22"/>
          <w:lang w:val="en-CA"/>
        </w:rPr>
        <w:t xml:space="preserve"> </w:t>
      </w:r>
      <w:del w:id="128" w:author="MAZE Frederic" w:date="2017-03-28T17:54:00Z">
        <w:r>
          <w:rPr>
            <w:rFonts w:eastAsia="Malgun Gothic"/>
            <w:sz w:val="20"/>
            <w:szCs w:val="22"/>
            <w:lang w:val="en-CA"/>
          </w:rPr>
          <w:delText>y++ )</w:delText>
        </w:r>
      </w:del>
      <w:ins w:id="129" w:author="MAZE Frederic" w:date="2017-03-28T17:54:00Z">
        <w:r w:rsidR="005903D3">
          <w:rPr>
            <w:rFonts w:eastAsia="Malgun Gothic"/>
            <w:sz w:val="20"/>
            <w:szCs w:val="22"/>
            <w:lang w:val="en-CA"/>
          </w:rPr>
          <w:t>i</w:t>
        </w:r>
        <w:r>
          <w:rPr>
            <w:rFonts w:eastAsia="Malgun Gothic"/>
            <w:sz w:val="20"/>
            <w:szCs w:val="22"/>
            <w:lang w:val="en-CA"/>
          </w:rPr>
          <w:t>++ )</w:t>
        </w:r>
        <w:r w:rsidR="005903D3">
          <w:rPr>
            <w:rFonts w:eastAsia="Malgun Gothic"/>
            <w:sz w:val="20"/>
            <w:szCs w:val="22"/>
            <w:lang w:val="en-CA"/>
          </w:rPr>
          <w:t xml:space="preserve"> {</w:t>
        </w:r>
        <w:r w:rsidR="005903D3">
          <w:rPr>
            <w:rFonts w:eastAsia="Malgun Gothic"/>
            <w:sz w:val="20"/>
            <w:szCs w:val="22"/>
            <w:lang w:val="en-CA"/>
          </w:rPr>
          <w:br/>
        </w:r>
        <w:r w:rsidR="005903D3">
          <w:rPr>
            <w:rFonts w:eastAsia="Malgun Gothic"/>
            <w:sz w:val="20"/>
            <w:szCs w:val="22"/>
            <w:lang w:val="en-CA"/>
          </w:rPr>
          <w:tab/>
          <w:t xml:space="preserve">y = i - </w:t>
        </w:r>
        <w:r w:rsidR="005903D3" w:rsidRPr="00F73886">
          <w:rPr>
            <w:rFonts w:eastAsia="Malgun Gothic"/>
            <w:sz w:val="20"/>
          </w:rPr>
          <w:t>crop</w:t>
        </w:r>
        <w:r w:rsidR="005903D3">
          <w:rPr>
            <w:rFonts w:eastAsia="Malgun Gothic"/>
            <w:sz w:val="20"/>
          </w:rPr>
          <w:t>T</w:t>
        </w:r>
        <w:r w:rsidR="005903D3">
          <w:rPr>
            <w:rFonts w:eastAsia="Malgun Gothic"/>
            <w:sz w:val="20"/>
            <w:szCs w:val="22"/>
            <w:lang w:val="en-CA"/>
          </w:rPr>
          <w:t>op[ n ]</w:t>
        </w:r>
        <w:r w:rsidR="005903D3" w:rsidRPr="00EC211D">
          <w:rPr>
            <w:rFonts w:eastAsia="Malgun Gothic"/>
            <w:sz w:val="20"/>
            <w:szCs w:val="22"/>
            <w:lang w:val="en-CA"/>
          </w:rPr>
          <w:t>[ cIdx ]</w:t>
        </w:r>
      </w:ins>
      <w:r>
        <w:rPr>
          <w:rFonts w:eastAsia="Malgun Gothic"/>
          <w:sz w:val="20"/>
          <w:szCs w:val="22"/>
          <w:lang w:val="en-CA"/>
        </w:rPr>
        <w:br/>
      </w:r>
      <w:r>
        <w:rPr>
          <w:rFonts w:eastAsia="Malgun Gothic"/>
          <w:sz w:val="20"/>
          <w:szCs w:val="22"/>
          <w:lang w:val="en-CA"/>
        </w:rPr>
        <w:tab/>
        <w:t xml:space="preserve">for( </w:t>
      </w:r>
      <w:del w:id="130" w:author="MAZE Frederic" w:date="2017-03-28T17:54:00Z">
        <w:r>
          <w:rPr>
            <w:rFonts w:eastAsia="Malgun Gothic"/>
            <w:sz w:val="20"/>
            <w:szCs w:val="22"/>
            <w:lang w:val="en-CA"/>
          </w:rPr>
          <w:delText>x</w:delText>
        </w:r>
      </w:del>
      <w:ins w:id="131" w:author="MAZE Frederic" w:date="2017-03-28T17:54:00Z">
        <w:r w:rsidR="005903D3">
          <w:rPr>
            <w:rFonts w:eastAsia="Malgun Gothic"/>
            <w:sz w:val="20"/>
            <w:szCs w:val="22"/>
            <w:lang w:val="en-CA"/>
          </w:rPr>
          <w:t>j</w:t>
        </w:r>
      </w:ins>
      <w:r>
        <w:rPr>
          <w:rFonts w:eastAsia="Malgun Gothic"/>
          <w:sz w:val="20"/>
          <w:szCs w:val="22"/>
          <w:lang w:val="en-CA"/>
        </w:rPr>
        <w:t xml:space="preserve"> = </w:t>
      </w:r>
      <w:r w:rsidRPr="00F73886">
        <w:rPr>
          <w:rFonts w:eastAsia="Malgun Gothic"/>
          <w:sz w:val="20"/>
        </w:rPr>
        <w:t>crop</w:t>
      </w:r>
      <w:r>
        <w:rPr>
          <w:rFonts w:eastAsia="Malgun Gothic"/>
          <w:sz w:val="20"/>
        </w:rPr>
        <w:t>Left</w:t>
      </w:r>
      <w:r>
        <w:rPr>
          <w:rFonts w:eastAsia="Malgun Gothic"/>
          <w:sz w:val="20"/>
          <w:szCs w:val="22"/>
          <w:lang w:val="en-CA"/>
        </w:rPr>
        <w:t>[ n ]</w:t>
      </w:r>
      <w:r w:rsidRPr="00EC211D">
        <w:rPr>
          <w:rFonts w:eastAsia="Malgun Gothic"/>
          <w:sz w:val="20"/>
          <w:szCs w:val="22"/>
          <w:lang w:val="en-CA"/>
        </w:rPr>
        <w:t>[ cIdx ]</w:t>
      </w:r>
      <w:r w:rsidRPr="00955B6F">
        <w:rPr>
          <w:rFonts w:eastAsia="Malgun Gothic"/>
          <w:sz w:val="20"/>
          <w:szCs w:val="22"/>
          <w:lang w:val="en-CA"/>
        </w:rPr>
        <w:t xml:space="preserve">; </w:t>
      </w:r>
      <w:del w:id="132" w:author="MAZE Frederic" w:date="2017-03-28T17:54:00Z">
        <w:r w:rsidRPr="00955B6F">
          <w:rPr>
            <w:rFonts w:eastAsia="Malgun Gothic"/>
            <w:sz w:val="20"/>
            <w:szCs w:val="22"/>
            <w:lang w:val="en-CA"/>
          </w:rPr>
          <w:delText>x</w:delText>
        </w:r>
      </w:del>
      <w:ins w:id="133" w:author="MAZE Frederic" w:date="2017-03-28T17:54:00Z">
        <w:r w:rsidR="005903D3">
          <w:rPr>
            <w:rFonts w:eastAsia="Malgun Gothic"/>
            <w:sz w:val="20"/>
            <w:szCs w:val="22"/>
            <w:lang w:val="en-CA"/>
          </w:rPr>
          <w:t>j</w:t>
        </w:r>
      </w:ins>
      <w:r w:rsidRPr="00955B6F">
        <w:rPr>
          <w:rFonts w:eastAsia="Malgun Gothic"/>
          <w:sz w:val="20"/>
          <w:szCs w:val="22"/>
          <w:lang w:val="en-CA"/>
        </w:rPr>
        <w:t xml:space="preserve"> &lt; compWidth</w:t>
      </w:r>
      <w:r>
        <w:rPr>
          <w:rFonts w:eastAsia="Malgun Gothic"/>
          <w:sz w:val="20"/>
          <w:szCs w:val="22"/>
          <w:lang w:val="en-CA"/>
        </w:rPr>
        <w:t>[ n ]</w:t>
      </w:r>
      <w:r w:rsidRPr="00955B6F">
        <w:rPr>
          <w:rFonts w:eastAsia="Malgun Gothic"/>
          <w:sz w:val="20"/>
          <w:szCs w:val="22"/>
          <w:lang w:val="en-CA"/>
        </w:rPr>
        <w:t>[ cIdx ]</w:t>
      </w:r>
      <w:r>
        <w:rPr>
          <w:rFonts w:eastAsia="Malgun Gothic"/>
          <w:sz w:val="20"/>
          <w:szCs w:val="22"/>
          <w:lang w:val="en-CA"/>
        </w:rPr>
        <w:t xml:space="preserve"> – </w:t>
      </w:r>
      <w:r w:rsidRPr="00F73886">
        <w:rPr>
          <w:rFonts w:eastAsia="Malgun Gothic"/>
          <w:sz w:val="20"/>
        </w:rPr>
        <w:t>crop</w:t>
      </w:r>
      <w:r>
        <w:rPr>
          <w:rFonts w:eastAsia="Malgun Gothic"/>
          <w:sz w:val="20"/>
        </w:rPr>
        <w:t>Right</w:t>
      </w:r>
      <w:r>
        <w:rPr>
          <w:rFonts w:eastAsia="Malgun Gothic"/>
          <w:sz w:val="20"/>
          <w:szCs w:val="22"/>
          <w:lang w:val="en-CA"/>
        </w:rPr>
        <w:t>[ n ]</w:t>
      </w:r>
      <w:r w:rsidRPr="00EC211D">
        <w:rPr>
          <w:rFonts w:eastAsia="Malgun Gothic"/>
          <w:sz w:val="20"/>
          <w:szCs w:val="22"/>
          <w:lang w:val="en-CA"/>
        </w:rPr>
        <w:t>[ cIdx ]</w:t>
      </w:r>
      <w:r w:rsidRPr="00955B6F">
        <w:rPr>
          <w:rFonts w:eastAsia="Malgun Gothic"/>
          <w:sz w:val="20"/>
          <w:szCs w:val="22"/>
          <w:lang w:val="en-CA"/>
        </w:rPr>
        <w:t xml:space="preserve">; </w:t>
      </w:r>
      <w:del w:id="134" w:author="MAZE Frederic" w:date="2017-03-28T17:54:00Z">
        <w:r w:rsidRPr="00955B6F">
          <w:rPr>
            <w:rFonts w:eastAsia="Malgun Gothic"/>
            <w:sz w:val="20"/>
            <w:szCs w:val="22"/>
            <w:lang w:val="en-CA"/>
          </w:rPr>
          <w:delText>x++ ) {</w:delText>
        </w:r>
      </w:del>
      <w:ins w:id="135" w:author="MAZE Frederic" w:date="2017-03-28T17:54:00Z">
        <w:r w:rsidR="005903D3">
          <w:rPr>
            <w:rFonts w:eastAsia="Malgun Gothic"/>
            <w:sz w:val="20"/>
            <w:szCs w:val="22"/>
            <w:lang w:val="en-CA"/>
          </w:rPr>
          <w:t>j</w:t>
        </w:r>
        <w:r w:rsidRPr="00955B6F">
          <w:rPr>
            <w:rFonts w:eastAsia="Malgun Gothic"/>
            <w:sz w:val="20"/>
            <w:szCs w:val="22"/>
            <w:lang w:val="en-CA"/>
          </w:rPr>
          <w:t>++ ) {</w:t>
        </w:r>
        <w:r w:rsidR="005903D3">
          <w:rPr>
            <w:rFonts w:eastAsia="Malgun Gothic"/>
            <w:sz w:val="20"/>
            <w:szCs w:val="22"/>
            <w:lang w:val="en-CA"/>
          </w:rPr>
          <w:br/>
        </w:r>
        <w:r w:rsidR="005903D3" w:rsidRPr="00955B6F">
          <w:rPr>
            <w:rFonts w:eastAsia="Malgun Gothic"/>
            <w:sz w:val="20"/>
            <w:szCs w:val="22"/>
            <w:lang w:val="en-CA"/>
          </w:rPr>
          <w:tab/>
        </w:r>
        <w:r w:rsidR="005903D3" w:rsidRPr="00955B6F">
          <w:rPr>
            <w:rFonts w:eastAsia="Malgun Gothic"/>
            <w:sz w:val="20"/>
            <w:szCs w:val="22"/>
            <w:lang w:val="en-CA"/>
          </w:rPr>
          <w:tab/>
        </w:r>
        <w:r w:rsidR="005903D3">
          <w:rPr>
            <w:rFonts w:eastAsia="Malgun Gothic"/>
            <w:sz w:val="20"/>
            <w:szCs w:val="22"/>
            <w:lang w:val="en-CA"/>
          </w:rPr>
          <w:t xml:space="preserve">x = j - </w:t>
        </w:r>
        <w:r w:rsidR="005903D3" w:rsidRPr="00F73886">
          <w:rPr>
            <w:rFonts w:eastAsia="Malgun Gothic"/>
            <w:sz w:val="20"/>
          </w:rPr>
          <w:t>crop</w:t>
        </w:r>
        <w:r w:rsidR="005903D3">
          <w:rPr>
            <w:rFonts w:eastAsia="Malgun Gothic"/>
            <w:sz w:val="20"/>
          </w:rPr>
          <w:t>Left</w:t>
        </w:r>
        <w:r w:rsidR="005903D3">
          <w:rPr>
            <w:rFonts w:eastAsia="Malgun Gothic"/>
            <w:sz w:val="20"/>
            <w:szCs w:val="22"/>
            <w:lang w:val="en-CA"/>
          </w:rPr>
          <w:t>[ n ]</w:t>
        </w:r>
        <w:r w:rsidR="005903D3" w:rsidRPr="00EC211D">
          <w:rPr>
            <w:rFonts w:eastAsia="Malgun Gothic"/>
            <w:sz w:val="20"/>
            <w:szCs w:val="22"/>
            <w:lang w:val="en-CA"/>
          </w:rPr>
          <w:t>[ cIdx ]</w:t>
        </w:r>
      </w:ins>
      <w:r w:rsidRPr="00955B6F">
        <w:rPr>
          <w:rFonts w:eastAsia="Malgun Gothic"/>
          <w:sz w:val="20"/>
          <w:szCs w:val="22"/>
          <w:lang w:val="en-CA"/>
        </w:rPr>
        <w:br/>
      </w:r>
      <w:r w:rsidRPr="00955B6F">
        <w:rPr>
          <w:rFonts w:eastAsia="Malgun Gothic"/>
          <w:sz w:val="20"/>
          <w:szCs w:val="22"/>
          <w:lang w:val="en-CA"/>
        </w:rPr>
        <w:tab/>
      </w:r>
      <w:r w:rsidRPr="00955B6F">
        <w:rPr>
          <w:rFonts w:eastAsia="Malgun Gothic"/>
          <w:sz w:val="20"/>
          <w:szCs w:val="22"/>
          <w:lang w:val="en-CA"/>
        </w:rPr>
        <w:tab/>
        <w:t xml:space="preserve">xorMask = ( x &amp; 0xFF ) ^ ( y &amp; 0xFF ) ^ ( x </w:t>
      </w:r>
      <w:r>
        <w:rPr>
          <w:rFonts w:eastAsia="Malgun Gothic"/>
          <w:sz w:val="20"/>
          <w:szCs w:val="22"/>
          <w:lang w:val="en-CA"/>
        </w:rPr>
        <w:t xml:space="preserve"> &gt;&gt;  8 ) ^ ( y  &gt;&gt;  8 )</w:t>
      </w:r>
      <w:r>
        <w:rPr>
          <w:rFonts w:eastAsia="Malgun Gothic"/>
          <w:sz w:val="20"/>
          <w:szCs w:val="22"/>
          <w:lang w:val="en-CA"/>
        </w:rPr>
        <w:br/>
      </w:r>
      <w:r>
        <w:rPr>
          <w:rFonts w:eastAsia="Malgun Gothic"/>
          <w:sz w:val="20"/>
          <w:szCs w:val="22"/>
          <w:lang w:val="en-CA"/>
        </w:rPr>
        <w:tab/>
      </w:r>
      <w:r>
        <w:rPr>
          <w:rFonts w:eastAsia="Malgun Gothic"/>
          <w:sz w:val="20"/>
          <w:szCs w:val="22"/>
          <w:lang w:val="en-CA"/>
        </w:rPr>
        <w:tab/>
        <w:t xml:space="preserve">sum = </w:t>
      </w:r>
      <w:r w:rsidRPr="00955B6F">
        <w:rPr>
          <w:rFonts w:eastAsia="Malgun Gothic"/>
          <w:sz w:val="20"/>
          <w:szCs w:val="22"/>
          <w:lang w:val="en-CA"/>
        </w:rPr>
        <w:t>( sum + ( ( component</w:t>
      </w:r>
      <w:r>
        <w:rPr>
          <w:rFonts w:eastAsia="Malgun Gothic"/>
          <w:sz w:val="20"/>
          <w:szCs w:val="22"/>
          <w:lang w:val="en-CA"/>
        </w:rPr>
        <w:t>[ n ]</w:t>
      </w:r>
      <w:r w:rsidRPr="00955B6F">
        <w:rPr>
          <w:rFonts w:eastAsia="Malgun Gothic"/>
          <w:sz w:val="20"/>
          <w:szCs w:val="22"/>
          <w:lang w:val="en-CA"/>
        </w:rPr>
        <w:t>[ cIdx ][ </w:t>
      </w:r>
      <w:del w:id="136" w:author="MAZE Frederic" w:date="2017-03-28T17:54:00Z">
        <w:r w:rsidRPr="00955B6F">
          <w:rPr>
            <w:rFonts w:eastAsia="Malgun Gothic"/>
            <w:sz w:val="20"/>
            <w:szCs w:val="22"/>
            <w:lang w:val="en-CA"/>
          </w:rPr>
          <w:delText>y</w:delText>
        </w:r>
      </w:del>
      <w:ins w:id="137" w:author="MAZE Frederic" w:date="2017-03-28T17:54:00Z">
        <w:r w:rsidR="005903D3">
          <w:rPr>
            <w:rFonts w:eastAsia="Malgun Gothic"/>
            <w:sz w:val="20"/>
            <w:szCs w:val="22"/>
            <w:lang w:val="en-CA"/>
          </w:rPr>
          <w:t>i</w:t>
        </w:r>
      </w:ins>
      <w:r w:rsidRPr="00955B6F">
        <w:rPr>
          <w:rFonts w:eastAsia="Malgun Gothic"/>
          <w:sz w:val="20"/>
          <w:szCs w:val="22"/>
          <w:lang w:val="en-CA"/>
        </w:rPr>
        <w:t xml:space="preserve"> * compWidth</w:t>
      </w:r>
      <w:r>
        <w:rPr>
          <w:rFonts w:eastAsia="Malgun Gothic"/>
          <w:sz w:val="20"/>
          <w:szCs w:val="22"/>
          <w:lang w:val="en-CA"/>
        </w:rPr>
        <w:t>[ n ]</w:t>
      </w:r>
      <w:r w:rsidRPr="00955B6F">
        <w:rPr>
          <w:rFonts w:eastAsia="Malgun Gothic"/>
          <w:sz w:val="20"/>
          <w:szCs w:val="22"/>
          <w:lang w:val="en-CA"/>
        </w:rPr>
        <w:t xml:space="preserve">[ cIdx ] + </w:t>
      </w:r>
      <w:del w:id="138" w:author="MAZE Frederic" w:date="2017-03-28T17:54:00Z">
        <w:r w:rsidRPr="00955B6F">
          <w:rPr>
            <w:rFonts w:eastAsia="Malgun Gothic"/>
            <w:sz w:val="20"/>
            <w:szCs w:val="22"/>
            <w:lang w:val="en-CA"/>
          </w:rPr>
          <w:delText>x</w:delText>
        </w:r>
      </w:del>
      <w:ins w:id="139" w:author="MAZE Frederic" w:date="2017-03-28T17:54:00Z">
        <w:r w:rsidR="005903D3">
          <w:rPr>
            <w:rFonts w:eastAsia="Malgun Gothic"/>
            <w:sz w:val="20"/>
            <w:szCs w:val="22"/>
            <w:lang w:val="en-CA"/>
          </w:rPr>
          <w:t>j</w:t>
        </w:r>
      </w:ins>
      <w:r w:rsidRPr="00955B6F">
        <w:rPr>
          <w:rFonts w:eastAsia="Malgun Gothic"/>
          <w:sz w:val="20"/>
          <w:szCs w:val="22"/>
          <w:lang w:val="en-CA"/>
        </w:rPr>
        <w:t> ] &amp; 0xFF ) ^ xorMask )</w:t>
      </w:r>
      <w:r w:rsidR="00C56600">
        <w:rPr>
          <w:rFonts w:eastAsia="Malgun Gothic"/>
          <w:sz w:val="20"/>
          <w:szCs w:val="22"/>
          <w:lang w:val="en-CA"/>
        </w:rPr>
        <w:br/>
      </w:r>
      <w:r>
        <w:rPr>
          <w:rFonts w:eastAsia="Malgun Gothic"/>
          <w:sz w:val="20"/>
          <w:szCs w:val="22"/>
          <w:lang w:val="en-CA"/>
        </w:rPr>
        <w:tab/>
      </w:r>
      <w:r>
        <w:rPr>
          <w:rFonts w:eastAsia="Malgun Gothic"/>
          <w:sz w:val="20"/>
          <w:szCs w:val="22"/>
          <w:lang w:val="en-CA"/>
        </w:rPr>
        <w:tab/>
      </w:r>
      <w:r>
        <w:rPr>
          <w:rFonts w:eastAsia="Malgun Gothic"/>
          <w:sz w:val="20"/>
          <w:szCs w:val="22"/>
          <w:lang w:val="en-CA"/>
        </w:rPr>
        <w:tab/>
      </w:r>
      <w:r>
        <w:rPr>
          <w:rFonts w:eastAsia="Malgun Gothic"/>
          <w:sz w:val="20"/>
          <w:szCs w:val="22"/>
          <w:lang w:val="en-CA"/>
        </w:rPr>
        <w:tab/>
      </w:r>
      <w:r w:rsidRPr="00955B6F">
        <w:rPr>
          <w:rFonts w:eastAsia="Malgun Gothic"/>
          <w:sz w:val="20"/>
          <w:szCs w:val="22"/>
          <w:lang w:val="en-CA"/>
        </w:rPr>
        <w:t>) &amp;</w:t>
      </w:r>
      <w:r>
        <w:rPr>
          <w:rFonts w:eastAsia="Malgun Gothic"/>
          <w:sz w:val="20"/>
          <w:szCs w:val="22"/>
          <w:lang w:val="en-CA"/>
        </w:rPr>
        <w:t xml:space="preserve"> </w:t>
      </w:r>
      <w:r w:rsidRPr="00955B6F">
        <w:rPr>
          <w:rFonts w:eastAsia="Malgun Gothic"/>
          <w:sz w:val="20"/>
          <w:szCs w:val="22"/>
          <w:lang w:val="en-CA"/>
        </w:rPr>
        <w:t>0xFFFFFFFF</w:t>
      </w:r>
      <w:r w:rsidRPr="00955B6F">
        <w:rPr>
          <w:rFonts w:eastAsia="Malgun Gothic"/>
          <w:sz w:val="20"/>
          <w:szCs w:val="22"/>
          <w:lang w:val="en-CA"/>
        </w:rPr>
        <w:br/>
      </w:r>
      <w:r w:rsidRPr="00955B6F">
        <w:rPr>
          <w:rFonts w:eastAsia="Malgun Gothic"/>
          <w:sz w:val="20"/>
          <w:szCs w:val="22"/>
          <w:lang w:val="en-CA"/>
        </w:rPr>
        <w:tab/>
      </w:r>
      <w:r w:rsidRPr="00955B6F">
        <w:rPr>
          <w:rFonts w:eastAsia="Malgun Gothic"/>
          <w:sz w:val="20"/>
          <w:szCs w:val="22"/>
          <w:lang w:val="en-CA"/>
        </w:rPr>
        <w:tab/>
        <w:t>if( compDep</w:t>
      </w:r>
      <w:r>
        <w:rPr>
          <w:rFonts w:eastAsia="Malgun Gothic"/>
          <w:sz w:val="20"/>
          <w:szCs w:val="22"/>
          <w:lang w:val="en-CA"/>
        </w:rPr>
        <w:t>th[ cIdx ] &gt; 8 )</w:t>
      </w:r>
      <w:r>
        <w:rPr>
          <w:rFonts w:eastAsia="Malgun Gothic"/>
          <w:sz w:val="20"/>
          <w:szCs w:val="22"/>
          <w:lang w:val="en-CA"/>
        </w:rPr>
        <w:br/>
      </w:r>
      <w:r>
        <w:rPr>
          <w:rFonts w:eastAsia="Malgun Gothic"/>
          <w:sz w:val="20"/>
          <w:szCs w:val="22"/>
          <w:lang w:val="en-CA"/>
        </w:rPr>
        <w:tab/>
      </w:r>
      <w:r>
        <w:rPr>
          <w:rFonts w:eastAsia="Malgun Gothic"/>
          <w:sz w:val="20"/>
          <w:szCs w:val="22"/>
          <w:lang w:val="en-CA"/>
        </w:rPr>
        <w:tab/>
      </w:r>
      <w:r>
        <w:rPr>
          <w:rFonts w:eastAsia="Malgun Gothic"/>
          <w:sz w:val="20"/>
          <w:szCs w:val="22"/>
          <w:lang w:val="en-CA"/>
        </w:rPr>
        <w:tab/>
        <w:t xml:space="preserve">sum = ( sum </w:t>
      </w:r>
      <w:r w:rsidRPr="00C15072">
        <w:rPr>
          <w:rFonts w:eastAsia="Malgun Gothic"/>
          <w:sz w:val="20"/>
          <w:szCs w:val="22"/>
        </w:rPr>
        <w:t>+ ( ( component[ n ][ cIdx ][ </w:t>
      </w:r>
      <w:del w:id="140" w:author="MAZE Frederic" w:date="2017-03-28T17:54:00Z">
        <w:r w:rsidRPr="00C15072">
          <w:rPr>
            <w:rFonts w:eastAsia="Malgun Gothic"/>
            <w:sz w:val="20"/>
            <w:szCs w:val="22"/>
          </w:rPr>
          <w:delText>y</w:delText>
        </w:r>
      </w:del>
      <w:ins w:id="141" w:author="MAZE Frederic" w:date="2017-03-28T17:54:00Z">
        <w:r w:rsidR="005903D3">
          <w:rPr>
            <w:rFonts w:eastAsia="Malgun Gothic"/>
            <w:sz w:val="20"/>
            <w:szCs w:val="22"/>
          </w:rPr>
          <w:t>i</w:t>
        </w:r>
      </w:ins>
      <w:r w:rsidRPr="00C15072">
        <w:rPr>
          <w:rFonts w:eastAsia="Malgun Gothic"/>
          <w:sz w:val="20"/>
          <w:szCs w:val="22"/>
        </w:rPr>
        <w:t xml:space="preserve"> * compWidth[ n ][ cIdx ] + </w:t>
      </w:r>
      <w:del w:id="142" w:author="MAZE Frederic" w:date="2017-03-28T17:54:00Z">
        <w:r w:rsidRPr="00C15072">
          <w:rPr>
            <w:rFonts w:eastAsia="Malgun Gothic"/>
            <w:sz w:val="20"/>
            <w:szCs w:val="22"/>
          </w:rPr>
          <w:delText>x</w:delText>
        </w:r>
      </w:del>
      <w:ins w:id="143" w:author="MAZE Frederic" w:date="2017-03-28T17:54:00Z">
        <w:r w:rsidR="005903D3">
          <w:rPr>
            <w:rFonts w:eastAsia="Malgun Gothic"/>
            <w:sz w:val="20"/>
            <w:szCs w:val="22"/>
          </w:rPr>
          <w:t>j</w:t>
        </w:r>
      </w:ins>
      <w:r w:rsidRPr="00C15072">
        <w:rPr>
          <w:rFonts w:eastAsia="Malgun Gothic"/>
          <w:sz w:val="20"/>
          <w:szCs w:val="22"/>
        </w:rPr>
        <w:t> ]  &gt;&gt;  8 ) ^ xorMask )</w:t>
      </w:r>
      <w:r w:rsidR="00C56600">
        <w:rPr>
          <w:rFonts w:eastAsia="Malgun Gothic"/>
          <w:sz w:val="20"/>
          <w:szCs w:val="22"/>
        </w:rPr>
        <w:br/>
      </w:r>
      <w:r w:rsidRPr="00C15072">
        <w:rPr>
          <w:rFonts w:eastAsia="Malgun Gothic"/>
          <w:sz w:val="20"/>
          <w:szCs w:val="22"/>
        </w:rPr>
        <w:tab/>
      </w:r>
      <w:r w:rsidRPr="00C15072">
        <w:rPr>
          <w:rFonts w:eastAsia="Malgun Gothic"/>
          <w:sz w:val="20"/>
          <w:szCs w:val="22"/>
        </w:rPr>
        <w:tab/>
      </w:r>
      <w:r w:rsidRPr="00C15072">
        <w:rPr>
          <w:rFonts w:eastAsia="Malgun Gothic"/>
          <w:sz w:val="20"/>
          <w:szCs w:val="22"/>
        </w:rPr>
        <w:tab/>
      </w:r>
      <w:r w:rsidRPr="00F57602">
        <w:rPr>
          <w:rFonts w:eastAsia="Malgun Gothic"/>
          <w:sz w:val="20"/>
          <w:szCs w:val="22"/>
        </w:rPr>
        <w:t xml:space="preserve"> </w:t>
      </w:r>
      <w:r>
        <w:rPr>
          <w:rFonts w:eastAsia="Malgun Gothic"/>
          <w:sz w:val="20"/>
          <w:szCs w:val="22"/>
        </w:rPr>
        <w:tab/>
      </w:r>
      <w:r w:rsidR="00C56600">
        <w:rPr>
          <w:rFonts w:eastAsia="Malgun Gothic"/>
          <w:sz w:val="20"/>
          <w:szCs w:val="22"/>
        </w:rPr>
        <w:tab/>
      </w:r>
      <w:r w:rsidRPr="00955B6F">
        <w:rPr>
          <w:rFonts w:eastAsia="Malgun Gothic"/>
          <w:sz w:val="20"/>
          <w:szCs w:val="22"/>
          <w:lang w:val="en-CA"/>
        </w:rPr>
        <w:t>) &amp;</w:t>
      </w:r>
      <w:r>
        <w:rPr>
          <w:rFonts w:eastAsia="Malgun Gothic"/>
          <w:sz w:val="20"/>
          <w:szCs w:val="22"/>
          <w:lang w:val="en-CA"/>
        </w:rPr>
        <w:t xml:space="preserve"> </w:t>
      </w:r>
      <w:r w:rsidRPr="00955B6F">
        <w:rPr>
          <w:rFonts w:eastAsia="Malgun Gothic"/>
          <w:sz w:val="20"/>
          <w:szCs w:val="22"/>
          <w:lang w:val="en-CA"/>
        </w:rPr>
        <w:t>0xFFFFFFFF</w:t>
      </w:r>
      <w:r w:rsidRPr="00955B6F">
        <w:rPr>
          <w:rFonts w:eastAsia="Malgun Gothic"/>
          <w:sz w:val="20"/>
          <w:szCs w:val="22"/>
          <w:lang w:val="en-CA"/>
        </w:rPr>
        <w:br/>
      </w:r>
      <w:r w:rsidRPr="00955B6F">
        <w:rPr>
          <w:rFonts w:eastAsia="Malgun Gothic"/>
          <w:sz w:val="20"/>
          <w:szCs w:val="22"/>
          <w:lang w:val="en-CA"/>
        </w:rPr>
        <w:tab/>
        <w:t>}</w:t>
      </w:r>
      <w:r w:rsidRPr="00955B6F">
        <w:rPr>
          <w:rFonts w:eastAsia="Malgun Gothic"/>
          <w:sz w:val="20"/>
          <w:szCs w:val="22"/>
          <w:lang w:val="en-CA"/>
        </w:rPr>
        <w:br/>
        <w:t>checksumVal</w:t>
      </w:r>
      <w:r>
        <w:rPr>
          <w:rFonts w:eastAsia="Malgun Gothic"/>
          <w:sz w:val="20"/>
          <w:szCs w:val="22"/>
          <w:lang w:val="en-CA"/>
        </w:rPr>
        <w:t>[ n ]</w:t>
      </w:r>
      <w:r w:rsidRPr="00955B6F">
        <w:rPr>
          <w:rFonts w:eastAsia="Malgun Gothic"/>
          <w:sz w:val="20"/>
          <w:szCs w:val="22"/>
          <w:lang w:val="en-CA"/>
        </w:rPr>
        <w:t>[ cIdx ] = sum</w:t>
      </w:r>
      <w:r w:rsidRPr="00955B6F">
        <w:rPr>
          <w:rFonts w:eastAsia="Malgun Gothic"/>
          <w:sz w:val="20"/>
          <w:szCs w:val="22"/>
          <w:lang w:val="en-CA"/>
        </w:rPr>
        <w:tab/>
      </w:r>
      <w:r w:rsidRPr="00955B6F">
        <w:rPr>
          <w:rFonts w:eastAsia="Malgun Gothic"/>
          <w:sz w:val="20"/>
          <w:szCs w:val="22"/>
          <w:lang w:val="en-CA"/>
        </w:rPr>
        <w:tab/>
        <w:t>(D</w:t>
      </w:r>
      <w:r w:rsidRPr="00955B6F">
        <w:rPr>
          <w:rFonts w:eastAsia="Malgun Gothic"/>
          <w:sz w:val="20"/>
          <w:szCs w:val="22"/>
          <w:lang w:val="en-CA"/>
        </w:rPr>
        <w:noBreakHyphen/>
      </w:r>
      <w:r>
        <w:rPr>
          <w:rFonts w:eastAsia="Malgun Gothic"/>
          <w:sz w:val="20"/>
          <w:szCs w:val="22"/>
          <w:lang w:val="en-CA"/>
        </w:rPr>
        <w:t>XX</w:t>
      </w:r>
      <w:r w:rsidRPr="00955B6F">
        <w:rPr>
          <w:rFonts w:eastAsia="Malgun Gothic"/>
          <w:sz w:val="20"/>
          <w:szCs w:val="22"/>
          <w:lang w:val="en-CA"/>
        </w:rPr>
        <w:t>)</w:t>
      </w:r>
    </w:p>
    <w:p w14:paraId="1B330D18" w14:textId="77777777" w:rsidR="00203570" w:rsidRPr="007D6D08" w:rsidRDefault="00203570" w:rsidP="009234A5">
      <w:pPr>
        <w:jc w:val="both"/>
        <w:rPr>
          <w:szCs w:val="22"/>
          <w:lang w:val="en-CA"/>
        </w:rPr>
      </w:pPr>
    </w:p>
    <w:p w14:paraId="108A184E"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1CD31FDC" w14:textId="77777777" w:rsidR="00342FF4" w:rsidRPr="005B217D" w:rsidRDefault="00203570" w:rsidP="009234A5">
      <w:pPr>
        <w:jc w:val="both"/>
        <w:rPr>
          <w:szCs w:val="22"/>
          <w:lang w:val="en-CA"/>
        </w:rPr>
      </w:pPr>
      <w:r w:rsidRPr="00203570">
        <w:rPr>
          <w:b/>
          <w:szCs w:val="22"/>
          <w:lang w:val="en-CA"/>
        </w:rPr>
        <w:t>Canon</w:t>
      </w:r>
      <w:r w:rsidR="00D5536F">
        <w:rPr>
          <w:b/>
          <w:szCs w:val="22"/>
          <w:lang w:val="en-CA"/>
        </w:rPr>
        <w:t xml:space="preserve"> Research Centre France</w:t>
      </w:r>
      <w:r w:rsidRPr="00203570">
        <w:rPr>
          <w:b/>
          <w:szCs w:val="22"/>
          <w:lang w:val="en-CA"/>
        </w:rPr>
        <w:t xml:space="preserve"> </w:t>
      </w:r>
      <w:r w:rsidR="001F2594" w:rsidRPr="00203570">
        <w:rPr>
          <w:b/>
          <w:szCs w:val="22"/>
          <w:lang w:val="en-CA"/>
        </w:rPr>
        <w:t>may</w:t>
      </w:r>
      <w:r w:rsidR="001F2594" w:rsidRPr="005B217D">
        <w:rPr>
          <w:b/>
          <w:szCs w:val="22"/>
          <w:lang w:val="en-CA"/>
        </w:rPr>
        <w:t xml:space="preserve">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6A7A0540" w14:textId="77777777" w:rsidR="007F1F8B" w:rsidRPr="005B217D" w:rsidRDefault="007F1F8B" w:rsidP="009234A5">
      <w:pPr>
        <w:jc w:val="both"/>
        <w:rPr>
          <w:szCs w:val="22"/>
          <w:lang w:val="en-CA"/>
        </w:rPr>
      </w:pPr>
    </w:p>
    <w:sectPr w:rsidR="007F1F8B" w:rsidRPr="005B217D" w:rsidSect="00A01439">
      <w:headerReference w:type="even" r:id="rId14"/>
      <w:headerReference w:type="default" r:id="rId15"/>
      <w:footerReference w:type="even" r:id="rId16"/>
      <w:footerReference w:type="default" r:id="rId17"/>
      <w:headerReference w:type="first" r:id="rId18"/>
      <w:footerReference w:type="first" r:id="rId1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CC798" w14:textId="77777777" w:rsidR="005675A2" w:rsidRDefault="005675A2">
      <w:r>
        <w:separator/>
      </w:r>
    </w:p>
  </w:endnote>
  <w:endnote w:type="continuationSeparator" w:id="0">
    <w:p w14:paraId="6E26BD7D" w14:textId="77777777" w:rsidR="005675A2" w:rsidRDefault="005675A2">
      <w:r>
        <w:continuationSeparator/>
      </w:r>
    </w:p>
  </w:endnote>
  <w:endnote w:type="continuationNotice" w:id="1">
    <w:p w14:paraId="3F926422" w14:textId="77777777" w:rsidR="005675A2" w:rsidRDefault="005675A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auto"/>
    <w:pitch w:val="variable"/>
    <w:sig w:usb0="00000000" w:usb1="C0007841"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43237" w14:textId="77777777" w:rsidR="00D42A90" w:rsidRDefault="00D42A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84948" w14:textId="03829B05"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A5DC4">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9A5DC4">
      <w:rPr>
        <w:rStyle w:val="PageNumber"/>
        <w:noProof/>
      </w:rPr>
      <w:t>2017-03-28</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B681D" w14:textId="77777777" w:rsidR="00D42A90" w:rsidRDefault="00D42A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4504F" w14:textId="77777777" w:rsidR="005675A2" w:rsidRDefault="005675A2">
      <w:r>
        <w:separator/>
      </w:r>
    </w:p>
  </w:footnote>
  <w:footnote w:type="continuationSeparator" w:id="0">
    <w:p w14:paraId="10DEDF5D" w14:textId="77777777" w:rsidR="005675A2" w:rsidRDefault="005675A2">
      <w:r>
        <w:continuationSeparator/>
      </w:r>
    </w:p>
  </w:footnote>
  <w:footnote w:type="continuationNotice" w:id="1">
    <w:p w14:paraId="13BB5CD3" w14:textId="77777777" w:rsidR="005675A2" w:rsidRDefault="005675A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91697" w14:textId="77777777" w:rsidR="00D42A90" w:rsidRDefault="00D42A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9993F" w14:textId="77777777" w:rsidR="00D42A90" w:rsidRDefault="00D42A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F9933" w14:textId="77777777" w:rsidR="00D42A90" w:rsidRDefault="00D42A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4D05972"/>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15:restartNumberingAfterBreak="0">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2" w15:restartNumberingAfterBreak="0">
    <w:nsid w:val="72921F3F"/>
    <w:multiLevelType w:val="hybridMultilevel"/>
    <w:tmpl w:val="099E52C8"/>
    <w:lvl w:ilvl="0" w:tplc="B7B6746E">
      <w:numFmt w:val="bullet"/>
      <w:lvlText w:val="-"/>
      <w:lvlJc w:val="left"/>
      <w:pPr>
        <w:ind w:left="1080" w:hanging="360"/>
      </w:pPr>
      <w:rPr>
        <w:rFonts w:ascii="Times New Roman" w:eastAsia="MS Mincho" w:hAnsi="Times New Roman" w:cs="Times New Roman"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 w:numId="12">
    <w:abstractNumId w:val="12"/>
  </w:num>
  <w:num w:numId="13">
    <w:abstractNumId w:val="11"/>
  </w:num>
  <w:num w:numId="1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ZE Frederic">
    <w15:presenceInfo w15:providerId="AD" w15:userId="S-1-5-21-226764037-381646214-1788637320-13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C5D39"/>
    <w:rsid w:val="000308A3"/>
    <w:rsid w:val="000458BC"/>
    <w:rsid w:val="00045C41"/>
    <w:rsid w:val="00046C03"/>
    <w:rsid w:val="00065039"/>
    <w:rsid w:val="00070F1C"/>
    <w:rsid w:val="0007614F"/>
    <w:rsid w:val="000A4524"/>
    <w:rsid w:val="000B0C0F"/>
    <w:rsid w:val="000B1C6B"/>
    <w:rsid w:val="000B4FF9"/>
    <w:rsid w:val="000C09AC"/>
    <w:rsid w:val="000D3D3C"/>
    <w:rsid w:val="000E00F3"/>
    <w:rsid w:val="000F158C"/>
    <w:rsid w:val="00102F3D"/>
    <w:rsid w:val="00124E38"/>
    <w:rsid w:val="0012580B"/>
    <w:rsid w:val="001263CB"/>
    <w:rsid w:val="00131F90"/>
    <w:rsid w:val="0013526E"/>
    <w:rsid w:val="00146152"/>
    <w:rsid w:val="00171371"/>
    <w:rsid w:val="00172A78"/>
    <w:rsid w:val="00175A24"/>
    <w:rsid w:val="0018104A"/>
    <w:rsid w:val="00187E58"/>
    <w:rsid w:val="001A297E"/>
    <w:rsid w:val="001A368E"/>
    <w:rsid w:val="001A7329"/>
    <w:rsid w:val="001A792F"/>
    <w:rsid w:val="001B4E28"/>
    <w:rsid w:val="001C3525"/>
    <w:rsid w:val="001C3AFB"/>
    <w:rsid w:val="001D1BD2"/>
    <w:rsid w:val="001D2CCD"/>
    <w:rsid w:val="001E02BE"/>
    <w:rsid w:val="001E3B37"/>
    <w:rsid w:val="001F2594"/>
    <w:rsid w:val="00203570"/>
    <w:rsid w:val="002055A6"/>
    <w:rsid w:val="00206460"/>
    <w:rsid w:val="002069B4"/>
    <w:rsid w:val="00215DFC"/>
    <w:rsid w:val="00216EB6"/>
    <w:rsid w:val="002212DF"/>
    <w:rsid w:val="00222CD4"/>
    <w:rsid w:val="00225016"/>
    <w:rsid w:val="002264A6"/>
    <w:rsid w:val="00227BA7"/>
    <w:rsid w:val="0023011C"/>
    <w:rsid w:val="002375C1"/>
    <w:rsid w:val="00263398"/>
    <w:rsid w:val="00266F06"/>
    <w:rsid w:val="00275BCF"/>
    <w:rsid w:val="00283537"/>
    <w:rsid w:val="00291E36"/>
    <w:rsid w:val="00292257"/>
    <w:rsid w:val="00293FEB"/>
    <w:rsid w:val="002A54E0"/>
    <w:rsid w:val="002B1595"/>
    <w:rsid w:val="002B191D"/>
    <w:rsid w:val="002B3FC4"/>
    <w:rsid w:val="002D0AF6"/>
    <w:rsid w:val="002E0803"/>
    <w:rsid w:val="002F164D"/>
    <w:rsid w:val="0030402F"/>
    <w:rsid w:val="0030555B"/>
    <w:rsid w:val="00306206"/>
    <w:rsid w:val="00317D85"/>
    <w:rsid w:val="00327C56"/>
    <w:rsid w:val="003314EC"/>
    <w:rsid w:val="003315A1"/>
    <w:rsid w:val="00335A5C"/>
    <w:rsid w:val="003373EC"/>
    <w:rsid w:val="00342FF4"/>
    <w:rsid w:val="00346148"/>
    <w:rsid w:val="003669EA"/>
    <w:rsid w:val="003706CC"/>
    <w:rsid w:val="00377710"/>
    <w:rsid w:val="003A2D8E"/>
    <w:rsid w:val="003A7CE6"/>
    <w:rsid w:val="003C20E4"/>
    <w:rsid w:val="003D6342"/>
    <w:rsid w:val="003E4C13"/>
    <w:rsid w:val="003E6F90"/>
    <w:rsid w:val="003F5D0F"/>
    <w:rsid w:val="00414101"/>
    <w:rsid w:val="004154BD"/>
    <w:rsid w:val="004234F0"/>
    <w:rsid w:val="00433DDB"/>
    <w:rsid w:val="00437619"/>
    <w:rsid w:val="00464C76"/>
    <w:rsid w:val="00465A1E"/>
    <w:rsid w:val="004870D3"/>
    <w:rsid w:val="004A1277"/>
    <w:rsid w:val="004A2A63"/>
    <w:rsid w:val="004B0A1F"/>
    <w:rsid w:val="004B210C"/>
    <w:rsid w:val="004C749D"/>
    <w:rsid w:val="004D405F"/>
    <w:rsid w:val="004E4F4F"/>
    <w:rsid w:val="004E6789"/>
    <w:rsid w:val="004F61E3"/>
    <w:rsid w:val="00502E10"/>
    <w:rsid w:val="005047CB"/>
    <w:rsid w:val="0050797A"/>
    <w:rsid w:val="0051015C"/>
    <w:rsid w:val="00516CF1"/>
    <w:rsid w:val="00531AE9"/>
    <w:rsid w:val="00550A66"/>
    <w:rsid w:val="005675A2"/>
    <w:rsid w:val="00567EC7"/>
    <w:rsid w:val="00570013"/>
    <w:rsid w:val="00575914"/>
    <w:rsid w:val="005801A2"/>
    <w:rsid w:val="005903D3"/>
    <w:rsid w:val="005952A5"/>
    <w:rsid w:val="005A33A1"/>
    <w:rsid w:val="005B217D"/>
    <w:rsid w:val="005C385F"/>
    <w:rsid w:val="005E1AC6"/>
    <w:rsid w:val="005E7973"/>
    <w:rsid w:val="005F6F1B"/>
    <w:rsid w:val="006079D0"/>
    <w:rsid w:val="00615297"/>
    <w:rsid w:val="00624B33"/>
    <w:rsid w:val="0063041A"/>
    <w:rsid w:val="00630AA2"/>
    <w:rsid w:val="00646707"/>
    <w:rsid w:val="00657F7E"/>
    <w:rsid w:val="00662E58"/>
    <w:rsid w:val="00664DCF"/>
    <w:rsid w:val="006B3D46"/>
    <w:rsid w:val="006C30A9"/>
    <w:rsid w:val="006C5D39"/>
    <w:rsid w:val="006D1E4F"/>
    <w:rsid w:val="006D6D9B"/>
    <w:rsid w:val="006E2810"/>
    <w:rsid w:val="006E5417"/>
    <w:rsid w:val="007023DE"/>
    <w:rsid w:val="00712F60"/>
    <w:rsid w:val="00720E3B"/>
    <w:rsid w:val="0074393F"/>
    <w:rsid w:val="00745F6B"/>
    <w:rsid w:val="00755276"/>
    <w:rsid w:val="0075585E"/>
    <w:rsid w:val="007663BA"/>
    <w:rsid w:val="00770571"/>
    <w:rsid w:val="007768FF"/>
    <w:rsid w:val="007824D3"/>
    <w:rsid w:val="00796194"/>
    <w:rsid w:val="00796EE3"/>
    <w:rsid w:val="007A7D29"/>
    <w:rsid w:val="007B4AB8"/>
    <w:rsid w:val="007D1181"/>
    <w:rsid w:val="007D6D08"/>
    <w:rsid w:val="007E01A3"/>
    <w:rsid w:val="007F1F8B"/>
    <w:rsid w:val="007F65B6"/>
    <w:rsid w:val="007F67A1"/>
    <w:rsid w:val="00811C05"/>
    <w:rsid w:val="00815F90"/>
    <w:rsid w:val="008206C8"/>
    <w:rsid w:val="00831FE2"/>
    <w:rsid w:val="0086387C"/>
    <w:rsid w:val="00874A6C"/>
    <w:rsid w:val="00876C65"/>
    <w:rsid w:val="008A4B4C"/>
    <w:rsid w:val="008C239F"/>
    <w:rsid w:val="008E480C"/>
    <w:rsid w:val="00907757"/>
    <w:rsid w:val="009212B0"/>
    <w:rsid w:val="00921FA1"/>
    <w:rsid w:val="009234A5"/>
    <w:rsid w:val="00933453"/>
    <w:rsid w:val="009336F7"/>
    <w:rsid w:val="0093636C"/>
    <w:rsid w:val="009374A7"/>
    <w:rsid w:val="00955F6D"/>
    <w:rsid w:val="00975472"/>
    <w:rsid w:val="0098551D"/>
    <w:rsid w:val="0099518F"/>
    <w:rsid w:val="009A523D"/>
    <w:rsid w:val="009A5DC4"/>
    <w:rsid w:val="009B02A1"/>
    <w:rsid w:val="009C5FFB"/>
    <w:rsid w:val="009F496B"/>
    <w:rsid w:val="00A01439"/>
    <w:rsid w:val="00A02E61"/>
    <w:rsid w:val="00A05CFF"/>
    <w:rsid w:val="00A12BF7"/>
    <w:rsid w:val="00A13048"/>
    <w:rsid w:val="00A17631"/>
    <w:rsid w:val="00A46843"/>
    <w:rsid w:val="00A56B97"/>
    <w:rsid w:val="00A6093D"/>
    <w:rsid w:val="00A759DF"/>
    <w:rsid w:val="00A767DC"/>
    <w:rsid w:val="00A76A6D"/>
    <w:rsid w:val="00A83253"/>
    <w:rsid w:val="00AA3AE9"/>
    <w:rsid w:val="00AA5D7F"/>
    <w:rsid w:val="00AA6E84"/>
    <w:rsid w:val="00AD05A8"/>
    <w:rsid w:val="00AE341B"/>
    <w:rsid w:val="00B07CA7"/>
    <w:rsid w:val="00B1279A"/>
    <w:rsid w:val="00B4194A"/>
    <w:rsid w:val="00B5222E"/>
    <w:rsid w:val="00B53179"/>
    <w:rsid w:val="00B600CD"/>
    <w:rsid w:val="00B61C96"/>
    <w:rsid w:val="00B73A2A"/>
    <w:rsid w:val="00B94B06"/>
    <w:rsid w:val="00B94C28"/>
    <w:rsid w:val="00BB3249"/>
    <w:rsid w:val="00BC10BA"/>
    <w:rsid w:val="00BC5AFD"/>
    <w:rsid w:val="00BD5566"/>
    <w:rsid w:val="00BF7AFF"/>
    <w:rsid w:val="00C04F43"/>
    <w:rsid w:val="00C0609D"/>
    <w:rsid w:val="00C115AB"/>
    <w:rsid w:val="00C125F8"/>
    <w:rsid w:val="00C26CCB"/>
    <w:rsid w:val="00C30249"/>
    <w:rsid w:val="00C3723B"/>
    <w:rsid w:val="00C42466"/>
    <w:rsid w:val="00C56600"/>
    <w:rsid w:val="00C606C9"/>
    <w:rsid w:val="00C80288"/>
    <w:rsid w:val="00C84003"/>
    <w:rsid w:val="00C90650"/>
    <w:rsid w:val="00C97D78"/>
    <w:rsid w:val="00CC1852"/>
    <w:rsid w:val="00CC2AAE"/>
    <w:rsid w:val="00CC5A42"/>
    <w:rsid w:val="00CD0EAB"/>
    <w:rsid w:val="00CE5E02"/>
    <w:rsid w:val="00CF34DB"/>
    <w:rsid w:val="00CF558F"/>
    <w:rsid w:val="00D010C0"/>
    <w:rsid w:val="00D073E2"/>
    <w:rsid w:val="00D17E90"/>
    <w:rsid w:val="00D42A90"/>
    <w:rsid w:val="00D446EC"/>
    <w:rsid w:val="00D51BF0"/>
    <w:rsid w:val="00D5536F"/>
    <w:rsid w:val="00D55942"/>
    <w:rsid w:val="00D807BF"/>
    <w:rsid w:val="00D82FCC"/>
    <w:rsid w:val="00DA17FC"/>
    <w:rsid w:val="00DA7887"/>
    <w:rsid w:val="00DB2C26"/>
    <w:rsid w:val="00DD0051"/>
    <w:rsid w:val="00DD02F4"/>
    <w:rsid w:val="00DE6B43"/>
    <w:rsid w:val="00E11923"/>
    <w:rsid w:val="00E262D4"/>
    <w:rsid w:val="00E36250"/>
    <w:rsid w:val="00E54511"/>
    <w:rsid w:val="00E61DAC"/>
    <w:rsid w:val="00E72B80"/>
    <w:rsid w:val="00E75FE3"/>
    <w:rsid w:val="00E86C4C"/>
    <w:rsid w:val="00E907A3"/>
    <w:rsid w:val="00EA5AE0"/>
    <w:rsid w:val="00EB72C3"/>
    <w:rsid w:val="00EB7AB1"/>
    <w:rsid w:val="00ED68E7"/>
    <w:rsid w:val="00EE7344"/>
    <w:rsid w:val="00EE7CD8"/>
    <w:rsid w:val="00EF48CC"/>
    <w:rsid w:val="00F00801"/>
    <w:rsid w:val="00F325A0"/>
    <w:rsid w:val="00F36DA2"/>
    <w:rsid w:val="00F460BC"/>
    <w:rsid w:val="00F711F1"/>
    <w:rsid w:val="00F73032"/>
    <w:rsid w:val="00F848FC"/>
    <w:rsid w:val="00F9282A"/>
    <w:rsid w:val="00F96BAD"/>
    <w:rsid w:val="00FA139D"/>
    <w:rsid w:val="00FB0E84"/>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4:docId w14:val="6DE008B3"/>
  <w15:chartTrackingRefBased/>
  <w15:docId w15:val="{4FDF8F61-6DDB-4B99-A457-CF3A2D99D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uiPriority w:val="99"/>
    <w:unhideWhenUsed/>
    <w:rsid w:val="006079D0"/>
    <w:rPr>
      <w:sz w:val="16"/>
      <w:szCs w:val="16"/>
    </w:rPr>
  </w:style>
  <w:style w:type="paragraph" w:styleId="CommentText">
    <w:name w:val="annotation text"/>
    <w:basedOn w:val="Normal"/>
    <w:link w:val="CommentTextChar"/>
    <w:uiPriority w:val="99"/>
    <w:unhideWhenUsed/>
    <w:rsid w:val="006079D0"/>
    <w:pPr>
      <w:textAlignment w:val="auto"/>
    </w:pPr>
    <w:rPr>
      <w:sz w:val="20"/>
    </w:rPr>
  </w:style>
  <w:style w:type="character" w:customStyle="1" w:styleId="CommentTextChar">
    <w:name w:val="Comment Text Char"/>
    <w:link w:val="CommentText"/>
    <w:uiPriority w:val="99"/>
    <w:rsid w:val="006079D0"/>
    <w:rPr>
      <w:lang w:val="en-US" w:eastAsia="en-US"/>
    </w:rPr>
  </w:style>
  <w:style w:type="paragraph" w:customStyle="1" w:styleId="tableheading">
    <w:name w:val="table heading"/>
    <w:basedOn w:val="Normal"/>
    <w:rsid w:val="006079D0"/>
    <w:pPr>
      <w:keepNext/>
      <w:keepLines/>
      <w:tabs>
        <w:tab w:val="clear" w:pos="360"/>
        <w:tab w:val="clear" w:pos="720"/>
        <w:tab w:val="clear" w:pos="1080"/>
        <w:tab w:val="clear" w:pos="1440"/>
      </w:tabs>
      <w:spacing w:before="0" w:after="60"/>
      <w:jc w:val="both"/>
    </w:pPr>
    <w:rPr>
      <w:rFonts w:eastAsia="Malgun Gothic"/>
      <w:b/>
      <w:bCs/>
      <w:sz w:val="20"/>
      <w:lang w:val="en-CA"/>
    </w:rPr>
  </w:style>
  <w:style w:type="paragraph" w:customStyle="1" w:styleId="tablesyntax">
    <w:name w:val="table syntax"/>
    <w:basedOn w:val="Normal"/>
    <w:link w:val="tablesyntaxChar"/>
    <w:rsid w:val="006079D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CA"/>
    </w:rPr>
  </w:style>
  <w:style w:type="character" w:customStyle="1" w:styleId="tablesyntaxChar">
    <w:name w:val="table syntax Char"/>
    <w:link w:val="tablesyntax"/>
    <w:locked/>
    <w:rsid w:val="006079D0"/>
    <w:rPr>
      <w:rFonts w:ascii="Times" w:eastAsia="Malgun Gothic" w:hAnsi="Times"/>
      <w:lang w:val="en-CA" w:eastAsia="en-US"/>
    </w:rPr>
  </w:style>
  <w:style w:type="paragraph" w:customStyle="1" w:styleId="tablecell">
    <w:name w:val="table cell"/>
    <w:basedOn w:val="Normal"/>
    <w:rsid w:val="006079D0"/>
    <w:pPr>
      <w:keepNext/>
      <w:keepLines/>
      <w:tabs>
        <w:tab w:val="clear" w:pos="360"/>
        <w:tab w:val="clear" w:pos="720"/>
        <w:tab w:val="clear" w:pos="1080"/>
        <w:tab w:val="clear" w:pos="1440"/>
      </w:tabs>
      <w:spacing w:before="0" w:after="60"/>
      <w:jc w:val="both"/>
    </w:pPr>
    <w:rPr>
      <w:rFonts w:eastAsia="Malgun Gothic"/>
      <w:sz w:val="20"/>
      <w:lang w:val="en-CA"/>
    </w:rPr>
  </w:style>
  <w:style w:type="paragraph" w:styleId="CommentSubject">
    <w:name w:val="annotation subject"/>
    <w:basedOn w:val="CommentText"/>
    <w:next w:val="CommentText"/>
    <w:link w:val="CommentSubjectChar"/>
    <w:rsid w:val="00F36DA2"/>
    <w:pPr>
      <w:textAlignment w:val="baseline"/>
    </w:pPr>
    <w:rPr>
      <w:b/>
      <w:bCs/>
    </w:rPr>
  </w:style>
  <w:style w:type="character" w:customStyle="1" w:styleId="CommentSubjectChar">
    <w:name w:val="Comment Subject Char"/>
    <w:link w:val="CommentSubject"/>
    <w:rsid w:val="00F36DA2"/>
    <w:rPr>
      <w:b/>
      <w:bCs/>
      <w:lang w:val="en-US" w:eastAsia="en-US"/>
    </w:rPr>
  </w:style>
  <w:style w:type="paragraph" w:styleId="NormalWeb">
    <w:name w:val="Normal (Web)"/>
    <w:basedOn w:val="Normal"/>
    <w:uiPriority w:val="99"/>
    <w:unhideWhenUsed/>
    <w:rsid w:val="00D5536F"/>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val="fr-FR" w:eastAsia="fr-FR"/>
    </w:rPr>
  </w:style>
  <w:style w:type="paragraph" w:styleId="ListParagraph">
    <w:name w:val="List Paragraph"/>
    <w:basedOn w:val="Normal"/>
    <w:uiPriority w:val="34"/>
    <w:qFormat/>
    <w:rsid w:val="007D6D08"/>
    <w:pPr>
      <w:tabs>
        <w:tab w:val="clear" w:pos="360"/>
        <w:tab w:val="clear" w:pos="720"/>
        <w:tab w:val="clear" w:pos="1080"/>
        <w:tab w:val="clear" w:pos="1440"/>
      </w:tabs>
      <w:overflowPunct/>
      <w:autoSpaceDE/>
      <w:autoSpaceDN/>
      <w:adjustRightInd/>
      <w:spacing w:before="0"/>
      <w:ind w:left="720"/>
      <w:contextualSpacing/>
      <w:jc w:val="both"/>
      <w:textAlignment w:val="auto"/>
    </w:pPr>
    <w:rPr>
      <w:rFonts w:eastAsia="MS Mincho"/>
      <w:sz w:val="24"/>
      <w:szCs w:val="24"/>
    </w:rPr>
  </w:style>
  <w:style w:type="paragraph" w:customStyle="1" w:styleId="Annex3">
    <w:name w:val="Annex 3"/>
    <w:basedOn w:val="Normal"/>
    <w:next w:val="Normal"/>
    <w:link w:val="Annex3Char2"/>
    <w:qFormat/>
    <w:rsid w:val="007D6D0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CA"/>
    </w:rPr>
  </w:style>
  <w:style w:type="character" w:customStyle="1" w:styleId="Annex3Char2">
    <w:name w:val="Annex 3 Char2"/>
    <w:link w:val="Annex3"/>
    <w:locked/>
    <w:rsid w:val="007D6D08"/>
    <w:rPr>
      <w:rFonts w:eastAsia="Malgun Gothic"/>
      <w:b/>
      <w:bCs/>
      <w:lang w:val="en-CA" w:eastAsia="en-US"/>
    </w:rPr>
  </w:style>
  <w:style w:type="paragraph" w:styleId="Revision">
    <w:name w:val="Revision"/>
    <w:hidden/>
    <w:uiPriority w:val="99"/>
    <w:semiHidden/>
    <w:rsid w:val="00D42A90"/>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25874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frederic.maze@crf.canon.fr"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franck.denoual@crf.canon.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el.ouedraogo@crf.canon.f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onathan.taquet@crf.canon.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12825-1439-4A82-8D4A-9F5166019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2790</Words>
  <Characters>15346</Characters>
  <Application>Microsoft Office Word</Application>
  <DocSecurity>0</DocSecurity>
  <Lines>127</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18100</CharactersWithSpaces>
  <SharedDoc>false</SharedDoc>
  <HLinks>
    <vt:vector size="24" baseType="variant">
      <vt:variant>
        <vt:i4>4653158</vt:i4>
      </vt:variant>
      <vt:variant>
        <vt:i4>9</vt:i4>
      </vt:variant>
      <vt:variant>
        <vt:i4>0</vt:i4>
      </vt:variant>
      <vt:variant>
        <vt:i4>5</vt:i4>
      </vt:variant>
      <vt:variant>
        <vt:lpwstr>mailto:frederic.maze@crf.canon.fr</vt:lpwstr>
      </vt:variant>
      <vt:variant>
        <vt:lpwstr/>
      </vt:variant>
      <vt:variant>
        <vt:i4>852014</vt:i4>
      </vt:variant>
      <vt:variant>
        <vt:i4>6</vt:i4>
      </vt:variant>
      <vt:variant>
        <vt:i4>0</vt:i4>
      </vt:variant>
      <vt:variant>
        <vt:i4>5</vt:i4>
      </vt:variant>
      <vt:variant>
        <vt:lpwstr>mailto:franck.denoual@crf.canon.fr</vt:lpwstr>
      </vt:variant>
      <vt:variant>
        <vt:lpwstr/>
      </vt:variant>
      <vt:variant>
        <vt:i4>1966143</vt:i4>
      </vt:variant>
      <vt:variant>
        <vt:i4>3</vt:i4>
      </vt:variant>
      <vt:variant>
        <vt:i4>0</vt:i4>
      </vt:variant>
      <vt:variant>
        <vt:i4>5</vt:i4>
      </vt:variant>
      <vt:variant>
        <vt:lpwstr>mailto:nael.ouedraogo@crf.canon.fr</vt:lpwstr>
      </vt:variant>
      <vt:variant>
        <vt:lpwstr/>
      </vt:variant>
      <vt:variant>
        <vt:i4>3997726</vt:i4>
      </vt:variant>
      <vt:variant>
        <vt:i4>0</vt:i4>
      </vt:variant>
      <vt:variant>
        <vt:i4>0</vt:i4>
      </vt:variant>
      <vt:variant>
        <vt:i4>5</vt:i4>
      </vt:variant>
      <vt:variant>
        <vt:lpwstr>mailto:jonathan.taquet@crf.canon.fr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MAZE Frederic</cp:lastModifiedBy>
  <cp:revision>2</cp:revision>
  <cp:lastPrinted>1899-12-31T23:00:00Z</cp:lastPrinted>
  <dcterms:created xsi:type="dcterms:W3CDTF">2017-03-28T15:37:00Z</dcterms:created>
  <dcterms:modified xsi:type="dcterms:W3CDTF">2017-03-31T06:39:00Z</dcterms:modified>
</cp:coreProperties>
</file>