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61D0FAE5" w14:textId="77777777">
        <w:tc>
          <w:tcPr>
            <w:tcW w:w="6408" w:type="dxa"/>
          </w:tcPr>
          <w:p w14:paraId="53FB369D" w14:textId="6BB2395F" w:rsidR="006C5D39" w:rsidRPr="005B217D" w:rsidRDefault="008A0EB8"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192" behindDoc="0" locked="0" layoutInCell="1" allowOverlap="1" wp14:anchorId="21F97212" wp14:editId="2FE7D3B9">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1FF606" id="Group 2" o:spid="_x0000_s1026" style="position:absolute;margin-left:-4.15pt;margin-top:-27.5pt;width:23.3pt;height:24.6pt;z-index:25165619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JRhoqsAAM5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LQolGGiqwAAzlYFAA4AAAAAAAAAAAAAAAAALgIA&#10;AGRycy9lMm9Eb2MueG1sUEsBAi0AFAAGAAgAAAAhAEV/wBjdAAAACAEAAA8AAAAAAAAAAAAAAAAA&#10;/K0AAGRycy9kb3ducmV2LnhtbFBLBQYAAAAABAAEAPMAAAAG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8n8MUA&#10;AADbAAAADwAAAGRycy9kb3ducmV2LnhtbESPQUvDQBSE74L/YXlCb3ZjqEVjt0VKBcFD01bq9ZF9&#10;ZkOyb8Pu2sT++m5B8DjMzDfMYjXaTpzIh8axgodpBoK4crrhWsHn4e3+CUSIyBo7x6TglwKslrc3&#10;Cyy0G3hHp32sRYJwKFCBibEvpAyVIYth6nri5H07bzEm6WupPQ4JbjuZZ9lcWmw4LRjsaW2oavc/&#10;VoHdzo4m33619eb4+HHw57IdylKpyd34+gIi0hj/w3/td60gf4b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yf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r+AsEA&#10;AADbAAAADwAAAGRycy9kb3ducmV2LnhtbERPy2oCMRTdC/2HcAtuRDO1WHQ0SisICiJ09AMuyZ2H&#10;ndwMk6ijX98sBJeH816sOluLK7W+cqzgY5SAINbOVFwoOB03wykIH5AN1o5JwZ08rJZvvQWmxt34&#10;l65ZKEQMYZ+igjKEJpXS65Is+pFriCOXu9ZiiLAtpGnxFsNtLcdJ8iUtVhwbSmxoXZL+yy5WgR7M&#10;8vOjyJ3f7fb68Pgxk+wyU6r/3n3PQQTqwkv8dG+Ngs+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K/g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240" behindDoc="0" locked="0" layoutInCell="1" allowOverlap="1" wp14:anchorId="7999D3C2" wp14:editId="4A9F20E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216" behindDoc="0" locked="0" layoutInCell="1" allowOverlap="1" wp14:anchorId="1D5DB4A9" wp14:editId="34FFC403">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76B126E"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11AEE74C" w14:textId="77777777" w:rsidR="00E61DAC" w:rsidRPr="005B217D" w:rsidRDefault="00B600CD" w:rsidP="009B56BD">
            <w:pPr>
              <w:tabs>
                <w:tab w:val="left" w:pos="7200"/>
              </w:tabs>
              <w:spacing w:before="0"/>
              <w:rPr>
                <w:b/>
                <w:szCs w:val="22"/>
                <w:lang w:val="en-CA"/>
              </w:rPr>
            </w:pPr>
            <w:r>
              <w:t>2</w:t>
            </w:r>
            <w:r w:rsidR="009B56BD">
              <w:t>6</w:t>
            </w:r>
            <w:r w:rsidR="00BD5566">
              <w:t>th</w:t>
            </w:r>
            <w:r w:rsidR="00A767DC" w:rsidRPr="00B648F1">
              <w:t xml:space="preserve"> Meeting: </w:t>
            </w:r>
            <w:r w:rsidR="009B56BD">
              <w:rPr>
                <w:lang w:val="en-CA"/>
              </w:rPr>
              <w:t>Geneva</w:t>
            </w:r>
            <w:r w:rsidR="00657F7E" w:rsidRPr="00657F7E">
              <w:rPr>
                <w:lang w:val="en-CA"/>
              </w:rPr>
              <w:t xml:space="preserve">, </w:t>
            </w:r>
            <w:r w:rsidR="0018104A">
              <w:rPr>
                <w:lang w:val="en-CA"/>
              </w:rPr>
              <w:t>C</w:t>
            </w:r>
            <w:r w:rsidR="009B56BD">
              <w:rPr>
                <w:lang w:val="en-CA"/>
              </w:rPr>
              <w:t>H</w:t>
            </w:r>
            <w:r w:rsidR="00657F7E" w:rsidRPr="00657F7E">
              <w:rPr>
                <w:lang w:val="en-CA"/>
              </w:rPr>
              <w:t xml:space="preserve">, </w:t>
            </w:r>
            <w:r w:rsidR="0018104A">
              <w:rPr>
                <w:lang w:val="en-CA"/>
              </w:rPr>
              <w:t>1</w:t>
            </w:r>
            <w:r w:rsidR="00A177B6">
              <w:rPr>
                <w:lang w:val="en-CA"/>
              </w:rPr>
              <w:t>2</w:t>
            </w:r>
            <w:r w:rsidR="00657F7E" w:rsidRPr="00657F7E">
              <w:rPr>
                <w:lang w:val="en-CA"/>
              </w:rPr>
              <w:t>–</w:t>
            </w:r>
            <w:r w:rsidR="0018104A">
              <w:rPr>
                <w:lang w:val="en-CA"/>
              </w:rPr>
              <w:t>2</w:t>
            </w:r>
            <w:r w:rsidR="009B56BD">
              <w:rPr>
                <w:lang w:val="en-CA"/>
              </w:rPr>
              <w:t>0</w:t>
            </w:r>
            <w:r w:rsidR="00657F7E" w:rsidRPr="00657F7E">
              <w:rPr>
                <w:lang w:val="en-CA"/>
              </w:rPr>
              <w:t xml:space="preserve"> </w:t>
            </w:r>
            <w:r w:rsidR="009B56BD">
              <w:rPr>
                <w:lang w:val="en-CA"/>
              </w:rPr>
              <w:t>January</w:t>
            </w:r>
            <w:r w:rsidR="00657F7E" w:rsidRPr="00657F7E">
              <w:rPr>
                <w:lang w:val="en-CA"/>
              </w:rPr>
              <w:t xml:space="preserve"> 201</w:t>
            </w:r>
            <w:r w:rsidR="009B56BD">
              <w:rPr>
                <w:lang w:val="en-CA"/>
              </w:rPr>
              <w:t>7</w:t>
            </w:r>
          </w:p>
        </w:tc>
        <w:tc>
          <w:tcPr>
            <w:tcW w:w="3168" w:type="dxa"/>
          </w:tcPr>
          <w:p w14:paraId="7DEC0035" w14:textId="77777777" w:rsidR="008A4B4C" w:rsidRPr="005B217D" w:rsidRDefault="00E61DAC" w:rsidP="009B56BD">
            <w:pPr>
              <w:tabs>
                <w:tab w:val="left" w:pos="7200"/>
              </w:tabs>
              <w:rPr>
                <w:u w:val="single"/>
                <w:lang w:val="en-CA"/>
              </w:rPr>
            </w:pPr>
            <w:r w:rsidRPr="005B217D">
              <w:rPr>
                <w:lang w:val="en-CA"/>
              </w:rPr>
              <w:t>Document</w:t>
            </w:r>
            <w:r w:rsidR="006C5D39" w:rsidRPr="005B217D">
              <w:rPr>
                <w:lang w:val="en-CA"/>
              </w:rPr>
              <w:t xml:space="preserve">: </w:t>
            </w:r>
            <w:r w:rsidR="006C5D39" w:rsidRPr="00CC74E2">
              <w:rPr>
                <w:lang w:val="en-CA"/>
              </w:rPr>
              <w:t>JC</w:t>
            </w:r>
            <w:r w:rsidRPr="00CC74E2">
              <w:rPr>
                <w:lang w:val="en-CA"/>
              </w:rPr>
              <w:t>T</w:t>
            </w:r>
            <w:r w:rsidR="006C5D39" w:rsidRPr="00CC74E2">
              <w:rPr>
                <w:lang w:val="en-CA"/>
              </w:rPr>
              <w:t>VC</w:t>
            </w:r>
            <w:r w:rsidRPr="00CC74E2">
              <w:rPr>
                <w:lang w:val="en-CA"/>
              </w:rPr>
              <w:t>-</w:t>
            </w:r>
            <w:r w:rsidR="009B56BD" w:rsidRPr="00CC74E2">
              <w:rPr>
                <w:lang w:val="en-CA"/>
              </w:rPr>
              <w:t>Z</w:t>
            </w:r>
            <w:r w:rsidR="00CC74E2" w:rsidRPr="00CC74E2">
              <w:rPr>
                <w:u w:val="single"/>
                <w:lang w:val="en-CA"/>
              </w:rPr>
              <w:t>1005</w:t>
            </w:r>
          </w:p>
        </w:tc>
      </w:tr>
    </w:tbl>
    <w:p w14:paraId="293616F5"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4A5D2EA" w14:textId="77777777">
        <w:tc>
          <w:tcPr>
            <w:tcW w:w="1458" w:type="dxa"/>
          </w:tcPr>
          <w:p w14:paraId="1B1B80D5"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92A3E54" w14:textId="77777777" w:rsidR="00E61DAC" w:rsidRPr="005B217D" w:rsidRDefault="00483459">
            <w:pPr>
              <w:spacing w:before="60" w:after="60"/>
              <w:rPr>
                <w:b/>
                <w:szCs w:val="22"/>
                <w:lang w:val="en-CA"/>
              </w:rPr>
            </w:pPr>
            <w:r>
              <w:rPr>
                <w:lang w:val="en-CA"/>
              </w:rPr>
              <w:t>HEVC Additional</w:t>
            </w:r>
            <w:r w:rsidRPr="004B2DF9" w:rsidDel="00C16EF5">
              <w:rPr>
                <w:lang w:val="en-CA"/>
              </w:rPr>
              <w:t xml:space="preserve"> </w:t>
            </w:r>
            <w:r w:rsidR="00480266">
              <w:rPr>
                <w:lang w:val="en-CA"/>
              </w:rPr>
              <w:t>Supplemental Enhancement Information</w:t>
            </w:r>
            <w:r w:rsidRPr="004B2DF9">
              <w:rPr>
                <w:lang w:val="en-CA"/>
              </w:rPr>
              <w:t xml:space="preserve"> </w:t>
            </w:r>
            <w:r w:rsidR="00480266">
              <w:rPr>
                <w:lang w:val="en-CA"/>
              </w:rPr>
              <w:t>(</w:t>
            </w:r>
            <w:r w:rsidRPr="004B2DF9">
              <w:rPr>
                <w:lang w:val="en-CA"/>
              </w:rPr>
              <w:t>Draft 1</w:t>
            </w:r>
            <w:r w:rsidR="00480266">
              <w:rPr>
                <w:lang w:val="en-CA"/>
              </w:rPr>
              <w:t>)</w:t>
            </w:r>
          </w:p>
        </w:tc>
      </w:tr>
      <w:tr w:rsidR="00E61DAC" w:rsidRPr="005B217D" w14:paraId="3EE2F378" w14:textId="77777777">
        <w:tc>
          <w:tcPr>
            <w:tcW w:w="1458" w:type="dxa"/>
          </w:tcPr>
          <w:p w14:paraId="58992FE7"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7CF830B" w14:textId="77777777" w:rsidR="00E61DAC" w:rsidRPr="005B217D" w:rsidRDefault="00E61DAC" w:rsidP="00483459">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14:paraId="4021FE13" w14:textId="77777777">
        <w:tc>
          <w:tcPr>
            <w:tcW w:w="1458" w:type="dxa"/>
          </w:tcPr>
          <w:p w14:paraId="23A31E75"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43D43C81" w14:textId="77777777" w:rsidR="00E61DAC" w:rsidRPr="005B217D" w:rsidRDefault="00483459" w:rsidP="00483459">
            <w:pPr>
              <w:spacing w:before="60" w:after="60"/>
              <w:rPr>
                <w:szCs w:val="22"/>
                <w:lang w:val="en-CA"/>
              </w:rPr>
            </w:pPr>
            <w:r>
              <w:rPr>
                <w:szCs w:val="22"/>
                <w:lang w:val="en-CA"/>
              </w:rPr>
              <w:t>Draft</w:t>
            </w:r>
          </w:p>
        </w:tc>
      </w:tr>
      <w:tr w:rsidR="00E61DAC" w:rsidRPr="005B217D" w14:paraId="50191045" w14:textId="77777777">
        <w:tc>
          <w:tcPr>
            <w:tcW w:w="1458" w:type="dxa"/>
          </w:tcPr>
          <w:p w14:paraId="731CF73D"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945E548" w14:textId="77777777" w:rsidR="00CC74E2" w:rsidRDefault="00CC74E2" w:rsidP="00A36B54">
            <w:pPr>
              <w:spacing w:before="0"/>
              <w:rPr>
                <w:szCs w:val="22"/>
                <w:lang w:val="en-CA"/>
              </w:rPr>
            </w:pPr>
            <w:r>
              <w:rPr>
                <w:szCs w:val="22"/>
                <w:lang w:val="en-CA"/>
              </w:rPr>
              <w:t>Jill Boyce</w:t>
            </w:r>
          </w:p>
          <w:p w14:paraId="4979DA64" w14:textId="77777777" w:rsidR="00CC74E2" w:rsidRDefault="00A36B54" w:rsidP="00A36B54">
            <w:pPr>
              <w:spacing w:before="0"/>
              <w:rPr>
                <w:szCs w:val="22"/>
                <w:lang w:val="en-CA"/>
              </w:rPr>
            </w:pPr>
            <w:r>
              <w:rPr>
                <w:szCs w:val="22"/>
                <w:lang w:val="en-CA"/>
              </w:rPr>
              <w:t>Adarsh Ramasubrama</w:t>
            </w:r>
            <w:r w:rsidR="00CC74E2">
              <w:rPr>
                <w:szCs w:val="22"/>
                <w:lang w:val="en-CA"/>
              </w:rPr>
              <w:t>n</w:t>
            </w:r>
            <w:r>
              <w:rPr>
                <w:szCs w:val="22"/>
                <w:lang w:val="en-CA"/>
              </w:rPr>
              <w:t>i</w:t>
            </w:r>
            <w:r w:rsidR="00CC74E2">
              <w:rPr>
                <w:szCs w:val="22"/>
                <w:lang w:val="en-CA"/>
              </w:rPr>
              <w:t>an</w:t>
            </w:r>
          </w:p>
          <w:p w14:paraId="62BC02FF" w14:textId="77777777" w:rsidR="00CC74E2" w:rsidRDefault="00CC74E2" w:rsidP="00A36B54">
            <w:pPr>
              <w:spacing w:before="0"/>
              <w:rPr>
                <w:szCs w:val="22"/>
                <w:lang w:val="en-CA"/>
              </w:rPr>
            </w:pPr>
            <w:r>
              <w:rPr>
                <w:szCs w:val="22"/>
                <w:lang w:val="en-CA"/>
              </w:rPr>
              <w:t>Robert Skupin</w:t>
            </w:r>
          </w:p>
          <w:p w14:paraId="61CBD437" w14:textId="77777777" w:rsidR="00CC74E2" w:rsidRDefault="00CC74E2" w:rsidP="00A36B54">
            <w:pPr>
              <w:spacing w:before="0"/>
              <w:rPr>
                <w:szCs w:val="22"/>
                <w:lang w:val="en-CA"/>
              </w:rPr>
            </w:pPr>
            <w:r>
              <w:rPr>
                <w:szCs w:val="22"/>
                <w:lang w:val="en-CA"/>
              </w:rPr>
              <w:t>Gary J. Sullivan</w:t>
            </w:r>
          </w:p>
          <w:p w14:paraId="63992B2E" w14:textId="77777777" w:rsidR="00E61DAC" w:rsidRPr="005B217D" w:rsidRDefault="00CC74E2" w:rsidP="00A36B54">
            <w:pPr>
              <w:spacing w:before="0"/>
              <w:rPr>
                <w:szCs w:val="22"/>
                <w:lang w:val="en-CA"/>
              </w:rPr>
            </w:pPr>
            <w:r>
              <w:rPr>
                <w:szCs w:val="22"/>
                <w:lang w:val="en-CA"/>
              </w:rPr>
              <w:t>Alexis Tourapis</w:t>
            </w:r>
          </w:p>
        </w:tc>
        <w:tc>
          <w:tcPr>
            <w:tcW w:w="900" w:type="dxa"/>
          </w:tcPr>
          <w:p w14:paraId="061A5E74" w14:textId="77777777" w:rsidR="00E61DAC" w:rsidRPr="005B217D" w:rsidRDefault="00CC74E2" w:rsidP="00CC74E2">
            <w:pPr>
              <w:spacing w:before="60" w:after="60"/>
              <w:rPr>
                <w:szCs w:val="22"/>
                <w:lang w:val="en-CA"/>
              </w:rPr>
            </w:pPr>
            <w:r>
              <w:rPr>
                <w:szCs w:val="22"/>
                <w:lang w:val="en-CA"/>
              </w:rPr>
              <w:t>E</w:t>
            </w:r>
            <w:r w:rsidR="00E61DAC" w:rsidRPr="005B217D">
              <w:rPr>
                <w:szCs w:val="22"/>
                <w:lang w:val="en-CA"/>
              </w:rPr>
              <w:t>mail:</w:t>
            </w:r>
          </w:p>
        </w:tc>
        <w:tc>
          <w:tcPr>
            <w:tcW w:w="3168" w:type="dxa"/>
          </w:tcPr>
          <w:p w14:paraId="3CA63A58" w14:textId="77777777" w:rsidR="00E61DAC" w:rsidRPr="005B217D" w:rsidRDefault="00CC74E2" w:rsidP="005952A5">
            <w:pPr>
              <w:spacing w:before="60" w:after="60"/>
              <w:rPr>
                <w:szCs w:val="22"/>
                <w:lang w:val="en-CA"/>
              </w:rPr>
            </w:pPr>
            <w:r w:rsidRPr="005B217D">
              <w:rPr>
                <w:szCs w:val="22"/>
                <w:lang w:val="en-CA"/>
              </w:rPr>
              <w:t xml:space="preserve"> </w:t>
            </w:r>
            <w:r>
              <w:rPr>
                <w:szCs w:val="22"/>
                <w:lang w:val="en-CA"/>
              </w:rPr>
              <w:t>jill.boyce@intel.com</w:t>
            </w:r>
          </w:p>
        </w:tc>
      </w:tr>
      <w:tr w:rsidR="00E61DAC" w:rsidRPr="005B217D" w14:paraId="28193F7E" w14:textId="77777777">
        <w:tc>
          <w:tcPr>
            <w:tcW w:w="1458" w:type="dxa"/>
          </w:tcPr>
          <w:p w14:paraId="6C91F9C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728823D" w14:textId="77777777" w:rsidR="00E61DAC" w:rsidRPr="005B217D" w:rsidRDefault="00480266">
            <w:pPr>
              <w:spacing w:before="60" w:after="60"/>
              <w:rPr>
                <w:szCs w:val="22"/>
                <w:lang w:val="en-CA"/>
              </w:rPr>
            </w:pPr>
            <w:r>
              <w:rPr>
                <w:szCs w:val="22"/>
                <w:lang w:val="en-CA"/>
              </w:rPr>
              <w:t>Editors</w:t>
            </w:r>
          </w:p>
        </w:tc>
      </w:tr>
    </w:tbl>
    <w:p w14:paraId="6BA59CBD"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B7AE1F1"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43AA7F4" w14:textId="77777777" w:rsidR="00A36B54" w:rsidRDefault="00A36B54" w:rsidP="009234A5">
      <w:pPr>
        <w:jc w:val="both"/>
        <w:rPr>
          <w:sz w:val="20"/>
          <w:szCs w:val="24"/>
          <w:lang w:val="en-CA" w:eastAsia="ja-JP"/>
        </w:rPr>
      </w:pPr>
      <w:r w:rsidRPr="008159CE">
        <w:rPr>
          <w:szCs w:val="22"/>
          <w:lang w:val="en-CA"/>
        </w:rPr>
        <w:t xml:space="preserve">This document is the draft text for changes to the High Efficiency Video Coding </w:t>
      </w:r>
      <w:r w:rsidR="00480266">
        <w:rPr>
          <w:szCs w:val="22"/>
          <w:lang w:val="en-CA"/>
        </w:rPr>
        <w:t xml:space="preserve">(HEVC) </w:t>
      </w:r>
      <w:r w:rsidRPr="008159CE">
        <w:rPr>
          <w:szCs w:val="22"/>
          <w:lang w:val="en-CA"/>
        </w:rPr>
        <w:t>standard (Rec. ITU-T H.265 | I</w:t>
      </w:r>
      <w:r w:rsidR="00480266">
        <w:rPr>
          <w:szCs w:val="22"/>
          <w:lang w:val="en-CA"/>
        </w:rPr>
        <w:t>SO/IEC 23008-2) to specify additional supplemental enhancement information (SEI) messages for content colour volume, o</w:t>
      </w:r>
      <w:r w:rsidRPr="008159CE">
        <w:rPr>
          <w:szCs w:val="22"/>
          <w:lang w:val="en-CA"/>
        </w:rPr>
        <w:t xml:space="preserve">mnidirectional 360° projection, </w:t>
      </w:r>
      <w:r w:rsidR="00480266">
        <w:rPr>
          <w:szCs w:val="22"/>
          <w:lang w:val="en-CA"/>
        </w:rPr>
        <w:t>r</w:t>
      </w:r>
      <w:r w:rsidR="00B10ECB" w:rsidRPr="008159CE">
        <w:rPr>
          <w:szCs w:val="22"/>
          <w:lang w:val="en-CA"/>
        </w:rPr>
        <w:t>egion</w:t>
      </w:r>
      <w:r w:rsidR="00480266">
        <w:rPr>
          <w:szCs w:val="22"/>
          <w:lang w:val="en-CA"/>
        </w:rPr>
        <w:t>al</w:t>
      </w:r>
      <w:r w:rsidR="00B10ECB" w:rsidRPr="008159CE">
        <w:rPr>
          <w:szCs w:val="22"/>
          <w:lang w:val="en-CA"/>
        </w:rPr>
        <w:t xml:space="preserve"> nesting</w:t>
      </w:r>
      <w:r w:rsidR="00B10ECB">
        <w:rPr>
          <w:szCs w:val="22"/>
          <w:lang w:val="en-CA"/>
        </w:rPr>
        <w:t xml:space="preserve">, and </w:t>
      </w:r>
      <w:r w:rsidR="00480266">
        <w:rPr>
          <w:szCs w:val="22"/>
          <w:lang w:val="en-CA"/>
        </w:rPr>
        <w:t>m</w:t>
      </w:r>
      <w:r w:rsidR="00B10ECB" w:rsidRPr="008159CE">
        <w:rPr>
          <w:szCs w:val="22"/>
          <w:lang w:val="en-CA"/>
        </w:rPr>
        <w:t>otion-constrained t</w:t>
      </w:r>
      <w:r w:rsidR="00B10ECB">
        <w:rPr>
          <w:szCs w:val="22"/>
          <w:lang w:val="en-CA"/>
        </w:rPr>
        <w:t>ile sets extraction information.</w:t>
      </w:r>
    </w:p>
    <w:p w14:paraId="194A0779" w14:textId="77777777" w:rsidR="004D3E86" w:rsidRDefault="008159CE" w:rsidP="00024D98">
      <w:pPr>
        <w:keepNext/>
        <w:keepLines/>
        <w:spacing w:before="360"/>
        <w:outlineLvl w:val="0"/>
        <w:rPr>
          <w:i/>
          <w:noProof/>
          <w:sz w:val="24"/>
        </w:rPr>
      </w:pPr>
      <w:r>
        <w:rPr>
          <w:b/>
          <w:bCs/>
          <w:kern w:val="32"/>
          <w:sz w:val="24"/>
          <w:szCs w:val="32"/>
          <w:lang w:val="en-CA" w:eastAsia="ja-JP"/>
        </w:rPr>
        <w:t>Changes to the specification text:</w:t>
      </w:r>
      <w:r w:rsidR="00024D98" w:rsidRPr="00024D98">
        <w:rPr>
          <w:i/>
          <w:noProof/>
          <w:sz w:val="24"/>
        </w:rPr>
        <w:t xml:space="preserve"> </w:t>
      </w:r>
    </w:p>
    <w:p w14:paraId="4330DFE5" w14:textId="77777777" w:rsidR="00024D98" w:rsidRPr="001C3BD2" w:rsidRDefault="00024D98" w:rsidP="00024D98">
      <w:pPr>
        <w:keepNext/>
        <w:keepLines/>
        <w:spacing w:before="360"/>
        <w:outlineLvl w:val="0"/>
        <w:rPr>
          <w:i/>
          <w:noProof/>
          <w:sz w:val="24"/>
        </w:rPr>
      </w:pPr>
      <w:r>
        <w:rPr>
          <w:i/>
          <w:noProof/>
          <w:sz w:val="24"/>
        </w:rPr>
        <w:t>In 5.8, renumber formulae 5-16 and 5-17 as 5-17 and 5-18, and add the following function definition</w:t>
      </w:r>
      <w:r w:rsidRPr="001C3BD2">
        <w:rPr>
          <w:i/>
          <w:noProof/>
          <w:sz w:val="24"/>
        </w:rPr>
        <w:t>:</w:t>
      </w:r>
    </w:p>
    <w:p w14:paraId="450A2916" w14:textId="77777777" w:rsidR="00024D98" w:rsidRPr="001233EA" w:rsidRDefault="00024D98" w:rsidP="00024D98">
      <w:pPr>
        <w:pStyle w:val="Equation"/>
        <w:tabs>
          <w:tab w:val="clear" w:pos="794"/>
          <w:tab w:val="clear" w:pos="1588"/>
          <w:tab w:val="left" w:pos="1418"/>
        </w:tabs>
        <w:ind w:left="1412" w:hanging="850"/>
      </w:pPr>
      <w:r>
        <w:t>Sin( x )</w:t>
      </w:r>
      <w:r>
        <w:tab/>
      </w:r>
      <w:r w:rsidRPr="00065E4E">
        <w:t xml:space="preserve">the trigonometric </w:t>
      </w:r>
      <w:r>
        <w:t>sine</w:t>
      </w:r>
      <w:r w:rsidRPr="00065E4E">
        <w:t xml:space="preserve"> function operating on an argument x in units of radians</w:t>
      </w:r>
      <w:r>
        <w:tab/>
      </w:r>
      <w:r w:rsidRPr="001233EA">
        <w:t>(</w:t>
      </w:r>
      <w:r>
        <w:t>5</w:t>
      </w:r>
      <w:r w:rsidRPr="001233EA">
        <w:noBreakHyphen/>
      </w:r>
      <w:r>
        <w:t>16</w:t>
      </w:r>
      <w:r w:rsidRPr="001233EA">
        <w:t>)</w:t>
      </w:r>
    </w:p>
    <w:p w14:paraId="31D7031D" w14:textId="77777777" w:rsidR="00024D98" w:rsidRPr="001C3BD2" w:rsidRDefault="00024D98" w:rsidP="00024D98">
      <w:pPr>
        <w:keepNext/>
        <w:keepLines/>
        <w:spacing w:before="360"/>
        <w:outlineLvl w:val="0"/>
        <w:rPr>
          <w:i/>
          <w:noProof/>
          <w:sz w:val="24"/>
        </w:rPr>
      </w:pPr>
      <w:r>
        <w:rPr>
          <w:i/>
          <w:noProof/>
          <w:sz w:val="24"/>
        </w:rPr>
        <w:t>In 8.7.2.1, replace the following paragraph</w:t>
      </w:r>
      <w:r w:rsidRPr="001C3BD2">
        <w:rPr>
          <w:i/>
          <w:noProof/>
          <w:sz w:val="24"/>
        </w:rPr>
        <w:t>:</w:t>
      </w:r>
    </w:p>
    <w:p w14:paraId="209F4C60"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lang w:eastAsia="ko-KR"/>
        </w:rPr>
      </w:pPr>
      <w:r w:rsidRPr="00FD0F2B">
        <w:rPr>
          <w:rFonts w:eastAsia="Malgun Gothic"/>
          <w:sz w:val="20"/>
          <w:lang w:eastAsia="ko-KR"/>
        </w:rPr>
        <w:t>The deblocking filter process is applied to all prediction block edges and transform block edges of a picture, except the edges that are at the boundary of the picture, for which the deblocking filter process is disabled by slice_deblocking_filter_disabled_flag, that coincide with tile boundaries when loop_filter_across_tiles_enabled_flag is equal to 0, or that coincide with upper or left slice boundaries of slices with slice_loop_filter_across_slices_enabled_flag equal to 0. For the transform units and prediction units with block edges less than 8 samples in either the vertical or horizontal direction, only the edges lying on the 8x8 sample grid of the considered component are filtered.</w:t>
      </w:r>
    </w:p>
    <w:p w14:paraId="1A41B460" w14:textId="77777777" w:rsidR="00024D98" w:rsidRDefault="00024D98" w:rsidP="00024D98">
      <w:pPr>
        <w:keepNext/>
        <w:keepLines/>
        <w:spacing w:before="360"/>
        <w:outlineLvl w:val="1"/>
        <w:rPr>
          <w:i/>
          <w:noProof/>
          <w:sz w:val="24"/>
        </w:rPr>
      </w:pPr>
      <w:r>
        <w:rPr>
          <w:i/>
          <w:noProof/>
          <w:sz w:val="24"/>
        </w:rPr>
        <w:t>with the following</w:t>
      </w:r>
      <w:r w:rsidRPr="001C3BD2">
        <w:rPr>
          <w:i/>
          <w:noProof/>
          <w:sz w:val="24"/>
        </w:rPr>
        <w:t>:</w:t>
      </w:r>
    </w:p>
    <w:p w14:paraId="65B194E0" w14:textId="77777777" w:rsidR="00024D98" w:rsidRDefault="00024D98" w:rsidP="00024D98">
      <w:pPr>
        <w:rPr>
          <w:noProof/>
          <w:sz w:val="20"/>
        </w:rPr>
      </w:pPr>
      <w:r w:rsidRPr="00FD0F2B">
        <w:rPr>
          <w:noProof/>
          <w:sz w:val="20"/>
        </w:rPr>
        <w:t>The deblocking filter process is applied to all prediction block edges and transform block edges of a picture, except the following types of edges:</w:t>
      </w:r>
    </w:p>
    <w:p w14:paraId="68A93295"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are at the boundary of the picture</w:t>
      </w:r>
    </w:p>
    <w:p w14:paraId="3E067CD5"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coincide with tile boundaries when loop_filter_across_tiles_enabled_flag is equal to 0</w:t>
      </w:r>
    </w:p>
    <w:p w14:paraId="19EFD724"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that coincide with upper or left boundaries of slices with slice_loop_filter_across_slices_enabled_flag equal to 0 or slice_deblocking_filter_disabled_flag equal to 1</w:t>
      </w:r>
    </w:p>
    <w:p w14:paraId="211D38CD"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dges within slices with slice_deblocking_filter_disabled_flag equal to 1</w:t>
      </w:r>
    </w:p>
    <w:p w14:paraId="7918D734"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 xml:space="preserve">dges that do not correspond </w:t>
      </w:r>
      <w:r>
        <w:rPr>
          <w:noProof/>
          <w:sz w:val="20"/>
        </w:rPr>
        <w:t>to</w:t>
      </w:r>
      <w:r w:rsidRPr="00FD0F2B">
        <w:rPr>
          <w:noProof/>
          <w:sz w:val="20"/>
        </w:rPr>
        <w:t xml:space="preserve"> 8x8 sample grid boundaries of the considered component</w:t>
      </w:r>
    </w:p>
    <w:p w14:paraId="4904D1B6" w14:textId="77777777" w:rsidR="00024D98"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t>–</w:t>
      </w:r>
      <w:r w:rsidRPr="001C3BD2">
        <w:rPr>
          <w:rFonts w:eastAsia="Malgun Gothic"/>
          <w:sz w:val="20"/>
        </w:rPr>
        <w:tab/>
      </w:r>
      <w:r>
        <w:rPr>
          <w:noProof/>
          <w:sz w:val="20"/>
        </w:rPr>
        <w:t>E</w:t>
      </w:r>
      <w:r w:rsidRPr="00FD0F2B">
        <w:rPr>
          <w:noProof/>
          <w:sz w:val="20"/>
        </w:rPr>
        <w:t xml:space="preserve">dges </w:t>
      </w:r>
      <w:r>
        <w:rPr>
          <w:noProof/>
          <w:sz w:val="20"/>
        </w:rPr>
        <w:t>within chroma</w:t>
      </w:r>
      <w:r w:rsidRPr="00FD0F2B">
        <w:rPr>
          <w:noProof/>
          <w:sz w:val="20"/>
        </w:rPr>
        <w:t xml:space="preserve"> component</w:t>
      </w:r>
      <w:r>
        <w:rPr>
          <w:noProof/>
          <w:sz w:val="20"/>
        </w:rPr>
        <w:t>s for which both sides of the edge use inter prediction</w:t>
      </w:r>
    </w:p>
    <w:p w14:paraId="58EE1BA4" w14:textId="77777777" w:rsidR="00024D98" w:rsidRPr="00FD0F2B"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1C3BD2">
        <w:rPr>
          <w:rFonts w:eastAsia="Malgun Gothic"/>
          <w:sz w:val="20"/>
        </w:rPr>
        <w:lastRenderedPageBreak/>
        <w:t>–</w:t>
      </w:r>
      <w:r w:rsidRPr="001C3BD2">
        <w:rPr>
          <w:rFonts w:eastAsia="Malgun Gothic"/>
          <w:sz w:val="20"/>
        </w:rPr>
        <w:tab/>
      </w:r>
      <w:r>
        <w:rPr>
          <w:rFonts w:eastAsia="Malgun Gothic"/>
          <w:sz w:val="20"/>
        </w:rPr>
        <w:t>E</w:t>
      </w:r>
      <w:r w:rsidRPr="00225F82">
        <w:rPr>
          <w:noProof/>
          <w:sz w:val="20"/>
        </w:rPr>
        <w:t>dges of chroma transform blocks that are not edges of the associated transform unit</w:t>
      </w:r>
    </w:p>
    <w:p w14:paraId="41A74B54" w14:textId="77777777" w:rsidR="00024D98" w:rsidRPr="001C3BD2" w:rsidRDefault="00024D98" w:rsidP="00024D98">
      <w:pPr>
        <w:keepNext/>
        <w:keepLines/>
        <w:spacing w:before="360"/>
        <w:outlineLvl w:val="0"/>
        <w:rPr>
          <w:i/>
          <w:noProof/>
          <w:sz w:val="24"/>
        </w:rPr>
      </w:pPr>
      <w:r>
        <w:rPr>
          <w:i/>
          <w:noProof/>
          <w:sz w:val="24"/>
        </w:rPr>
        <w:t>Replace</w:t>
      </w:r>
      <w:r w:rsidRPr="001C3BD2">
        <w:rPr>
          <w:i/>
          <w:noProof/>
          <w:sz w:val="24"/>
        </w:rPr>
        <w:t xml:space="preserve"> D.2.1 </w:t>
      </w:r>
      <w:r>
        <w:rPr>
          <w:i/>
          <w:noProof/>
          <w:sz w:val="24"/>
        </w:rPr>
        <w:t>with the following</w:t>
      </w:r>
      <w:r w:rsidRPr="001C3BD2">
        <w:rPr>
          <w:i/>
          <w:noProof/>
          <w:sz w:val="24"/>
        </w:rPr>
        <w:t>:</w:t>
      </w:r>
    </w:p>
    <w:p w14:paraId="4A01ACCF"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0" w:name="_Ref399007788"/>
      <w:bookmarkStart w:id="1" w:name="_Toc452007389"/>
      <w:r>
        <w:rPr>
          <w:rFonts w:eastAsia="Malgun Gothic"/>
          <w:b/>
          <w:bCs/>
          <w:sz w:val="20"/>
        </w:rPr>
        <w:t>D.2.1</w:t>
      </w:r>
      <w:r>
        <w:rPr>
          <w:rFonts w:eastAsia="Malgun Gothic"/>
          <w:b/>
          <w:bCs/>
          <w:sz w:val="20"/>
        </w:rPr>
        <w:tab/>
      </w:r>
      <w:r w:rsidRPr="001C3BD2">
        <w:rPr>
          <w:rFonts w:eastAsia="Malgun Gothic"/>
          <w:b/>
          <w:bCs/>
          <w:sz w:val="20"/>
        </w:rPr>
        <w:t>General SEI message syntax</w:t>
      </w:r>
      <w:bookmarkEnd w:id="0"/>
      <w:bookmarkEnd w:id="1"/>
    </w:p>
    <w:p w14:paraId="3D4F4C21" w14:textId="77777777" w:rsidR="00024D98" w:rsidRPr="001C3BD2"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78C57A71" w14:textId="77777777" w:rsidTr="00492EB6">
        <w:trPr>
          <w:cantSplit/>
          <w:jc w:val="center"/>
        </w:trPr>
        <w:tc>
          <w:tcPr>
            <w:tcW w:w="7920" w:type="dxa"/>
          </w:tcPr>
          <w:p w14:paraId="26285A0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sei_payload( payloadType, payloadSize ) {</w:t>
            </w:r>
          </w:p>
        </w:tc>
        <w:tc>
          <w:tcPr>
            <w:tcW w:w="1157" w:type="dxa"/>
          </w:tcPr>
          <w:p w14:paraId="7513197B"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27E4F740" w14:textId="77777777" w:rsidTr="00492EB6">
        <w:trPr>
          <w:cantSplit/>
          <w:jc w:val="center"/>
        </w:trPr>
        <w:tc>
          <w:tcPr>
            <w:tcW w:w="7920" w:type="dxa"/>
          </w:tcPr>
          <w:p w14:paraId="4AF73D8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nal_unit_type  = =  PREFIX_SEI_NUT )</w:t>
            </w:r>
          </w:p>
        </w:tc>
        <w:tc>
          <w:tcPr>
            <w:tcW w:w="1157" w:type="dxa"/>
          </w:tcPr>
          <w:p w14:paraId="09FF72D4"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604E03B" w14:textId="77777777" w:rsidTr="00492EB6">
        <w:trPr>
          <w:cantSplit/>
          <w:jc w:val="center"/>
        </w:trPr>
        <w:tc>
          <w:tcPr>
            <w:tcW w:w="7920" w:type="dxa"/>
          </w:tcPr>
          <w:p w14:paraId="15EE09A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payloadType  = =  0 )</w:t>
            </w:r>
          </w:p>
        </w:tc>
        <w:tc>
          <w:tcPr>
            <w:tcW w:w="1157" w:type="dxa"/>
          </w:tcPr>
          <w:p w14:paraId="67F3FB84"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A1D7156" w14:textId="77777777" w:rsidTr="00492EB6">
        <w:trPr>
          <w:cantSplit/>
          <w:jc w:val="center"/>
        </w:trPr>
        <w:tc>
          <w:tcPr>
            <w:tcW w:w="7920" w:type="dxa"/>
          </w:tcPr>
          <w:p w14:paraId="541AF2C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buffering_period( payloadSize )</w:t>
            </w:r>
          </w:p>
        </w:tc>
        <w:tc>
          <w:tcPr>
            <w:tcW w:w="1157" w:type="dxa"/>
          </w:tcPr>
          <w:p w14:paraId="28E090B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419FBE4" w14:textId="77777777" w:rsidTr="00492EB6">
        <w:trPr>
          <w:cantSplit/>
          <w:jc w:val="center"/>
        </w:trPr>
        <w:tc>
          <w:tcPr>
            <w:tcW w:w="7920" w:type="dxa"/>
          </w:tcPr>
          <w:p w14:paraId="6691BF7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1 )</w:t>
            </w:r>
          </w:p>
        </w:tc>
        <w:tc>
          <w:tcPr>
            <w:tcW w:w="1157" w:type="dxa"/>
          </w:tcPr>
          <w:p w14:paraId="006A2BA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B0167FC" w14:textId="77777777" w:rsidTr="00492EB6">
        <w:trPr>
          <w:cantSplit/>
          <w:jc w:val="center"/>
        </w:trPr>
        <w:tc>
          <w:tcPr>
            <w:tcW w:w="7920" w:type="dxa"/>
          </w:tcPr>
          <w:p w14:paraId="73E1193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pic_timing( payloadSize )</w:t>
            </w:r>
          </w:p>
        </w:tc>
        <w:tc>
          <w:tcPr>
            <w:tcW w:w="1157" w:type="dxa"/>
          </w:tcPr>
          <w:p w14:paraId="1D9151F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0631B08" w14:textId="77777777" w:rsidTr="00492EB6">
        <w:trPr>
          <w:cantSplit/>
          <w:jc w:val="center"/>
        </w:trPr>
        <w:tc>
          <w:tcPr>
            <w:tcW w:w="7920" w:type="dxa"/>
          </w:tcPr>
          <w:p w14:paraId="2FFF1BC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2 )</w:t>
            </w:r>
          </w:p>
        </w:tc>
        <w:tc>
          <w:tcPr>
            <w:tcW w:w="1157" w:type="dxa"/>
          </w:tcPr>
          <w:p w14:paraId="68DA0E4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9A0CC2A" w14:textId="77777777" w:rsidTr="00492EB6">
        <w:trPr>
          <w:cantSplit/>
          <w:jc w:val="center"/>
        </w:trPr>
        <w:tc>
          <w:tcPr>
            <w:tcW w:w="7920" w:type="dxa"/>
          </w:tcPr>
          <w:p w14:paraId="4510B5D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pan_scan_rect( payloadSize )</w:t>
            </w:r>
          </w:p>
        </w:tc>
        <w:tc>
          <w:tcPr>
            <w:tcW w:w="1157" w:type="dxa"/>
          </w:tcPr>
          <w:p w14:paraId="2D1C818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096A2B" w14:textId="77777777" w:rsidTr="00492EB6">
        <w:trPr>
          <w:cantSplit/>
          <w:jc w:val="center"/>
        </w:trPr>
        <w:tc>
          <w:tcPr>
            <w:tcW w:w="7920" w:type="dxa"/>
          </w:tcPr>
          <w:p w14:paraId="68C537B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3 )</w:t>
            </w:r>
          </w:p>
        </w:tc>
        <w:tc>
          <w:tcPr>
            <w:tcW w:w="1157" w:type="dxa"/>
          </w:tcPr>
          <w:p w14:paraId="70F7DDE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5D9C9B6" w14:textId="77777777" w:rsidTr="00492EB6">
        <w:trPr>
          <w:cantSplit/>
          <w:jc w:val="center"/>
        </w:trPr>
        <w:tc>
          <w:tcPr>
            <w:tcW w:w="7920" w:type="dxa"/>
          </w:tcPr>
          <w:p w14:paraId="343ADFB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filler_payload( payloadSize )</w:t>
            </w:r>
          </w:p>
        </w:tc>
        <w:tc>
          <w:tcPr>
            <w:tcW w:w="1157" w:type="dxa"/>
          </w:tcPr>
          <w:p w14:paraId="51A65A0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AFE4FA9" w14:textId="77777777" w:rsidTr="00492EB6">
        <w:trPr>
          <w:cantSplit/>
          <w:jc w:val="center"/>
        </w:trPr>
        <w:tc>
          <w:tcPr>
            <w:tcW w:w="7920" w:type="dxa"/>
          </w:tcPr>
          <w:p w14:paraId="3F1C4A4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4 )</w:t>
            </w:r>
          </w:p>
        </w:tc>
        <w:tc>
          <w:tcPr>
            <w:tcW w:w="1157" w:type="dxa"/>
          </w:tcPr>
          <w:p w14:paraId="3B5A1C5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6A31699" w14:textId="77777777" w:rsidTr="00492EB6">
        <w:trPr>
          <w:cantSplit/>
          <w:jc w:val="center"/>
        </w:trPr>
        <w:tc>
          <w:tcPr>
            <w:tcW w:w="7920" w:type="dxa"/>
          </w:tcPr>
          <w:p w14:paraId="5942CB4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user_data_registered_itu_t_t35( payloadSize )</w:t>
            </w:r>
          </w:p>
        </w:tc>
        <w:tc>
          <w:tcPr>
            <w:tcW w:w="1157" w:type="dxa"/>
          </w:tcPr>
          <w:p w14:paraId="727C53A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026D8A5" w14:textId="77777777" w:rsidTr="00492EB6">
        <w:trPr>
          <w:cantSplit/>
          <w:jc w:val="center"/>
        </w:trPr>
        <w:tc>
          <w:tcPr>
            <w:tcW w:w="7920" w:type="dxa"/>
          </w:tcPr>
          <w:p w14:paraId="59A6C41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5 )</w:t>
            </w:r>
          </w:p>
        </w:tc>
        <w:tc>
          <w:tcPr>
            <w:tcW w:w="1157" w:type="dxa"/>
          </w:tcPr>
          <w:p w14:paraId="6DBCD43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839CDF3" w14:textId="77777777" w:rsidTr="00492EB6">
        <w:trPr>
          <w:cantSplit/>
          <w:jc w:val="center"/>
        </w:trPr>
        <w:tc>
          <w:tcPr>
            <w:tcW w:w="7920" w:type="dxa"/>
          </w:tcPr>
          <w:p w14:paraId="6D51D32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user_data_unregistered( payloadSize )</w:t>
            </w:r>
          </w:p>
        </w:tc>
        <w:tc>
          <w:tcPr>
            <w:tcW w:w="1157" w:type="dxa"/>
          </w:tcPr>
          <w:p w14:paraId="771DAB1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66CB8B7" w14:textId="77777777" w:rsidTr="00492EB6">
        <w:trPr>
          <w:cantSplit/>
          <w:jc w:val="center"/>
        </w:trPr>
        <w:tc>
          <w:tcPr>
            <w:tcW w:w="7920" w:type="dxa"/>
          </w:tcPr>
          <w:p w14:paraId="6C9EC47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6 )</w:t>
            </w:r>
          </w:p>
        </w:tc>
        <w:tc>
          <w:tcPr>
            <w:tcW w:w="1157" w:type="dxa"/>
          </w:tcPr>
          <w:p w14:paraId="21E3ACE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BCAE9C" w14:textId="77777777" w:rsidTr="00492EB6">
        <w:trPr>
          <w:cantSplit/>
          <w:jc w:val="center"/>
        </w:trPr>
        <w:tc>
          <w:tcPr>
            <w:tcW w:w="7920" w:type="dxa"/>
          </w:tcPr>
          <w:p w14:paraId="03F7111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recovery_point( payloadSize )</w:t>
            </w:r>
          </w:p>
        </w:tc>
        <w:tc>
          <w:tcPr>
            <w:tcW w:w="1157" w:type="dxa"/>
          </w:tcPr>
          <w:p w14:paraId="3856385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26EFC7A" w14:textId="77777777" w:rsidTr="00492EB6">
        <w:trPr>
          <w:cantSplit/>
          <w:jc w:val="center"/>
        </w:trPr>
        <w:tc>
          <w:tcPr>
            <w:tcW w:w="7920" w:type="dxa"/>
          </w:tcPr>
          <w:p w14:paraId="07836F5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9 )</w:t>
            </w:r>
          </w:p>
        </w:tc>
        <w:tc>
          <w:tcPr>
            <w:tcW w:w="1157" w:type="dxa"/>
          </w:tcPr>
          <w:p w14:paraId="5852255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E5123C8" w14:textId="77777777" w:rsidTr="00492EB6">
        <w:trPr>
          <w:cantSplit/>
          <w:jc w:val="center"/>
        </w:trPr>
        <w:tc>
          <w:tcPr>
            <w:tcW w:w="7920" w:type="dxa"/>
          </w:tcPr>
          <w:p w14:paraId="56D8C2E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scene_info( payloadSize )</w:t>
            </w:r>
          </w:p>
        </w:tc>
        <w:tc>
          <w:tcPr>
            <w:tcW w:w="1157" w:type="dxa"/>
          </w:tcPr>
          <w:p w14:paraId="54BA68B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5FB20D" w14:textId="77777777" w:rsidTr="00492EB6">
        <w:trPr>
          <w:cantSplit/>
          <w:jc w:val="center"/>
        </w:trPr>
        <w:tc>
          <w:tcPr>
            <w:tcW w:w="7920" w:type="dxa"/>
          </w:tcPr>
          <w:p w14:paraId="59D6729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15 )</w:t>
            </w:r>
          </w:p>
        </w:tc>
        <w:tc>
          <w:tcPr>
            <w:tcW w:w="1157" w:type="dxa"/>
          </w:tcPr>
          <w:p w14:paraId="12F6066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F088A35" w14:textId="77777777" w:rsidTr="00492EB6">
        <w:trPr>
          <w:cantSplit/>
          <w:jc w:val="center"/>
        </w:trPr>
        <w:tc>
          <w:tcPr>
            <w:tcW w:w="7920" w:type="dxa"/>
          </w:tcPr>
          <w:p w14:paraId="093E450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picture_snapshot( payloadSize )</w:t>
            </w:r>
          </w:p>
        </w:tc>
        <w:tc>
          <w:tcPr>
            <w:tcW w:w="1157" w:type="dxa"/>
          </w:tcPr>
          <w:p w14:paraId="34EB397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116B72A" w14:textId="77777777" w:rsidTr="00492EB6">
        <w:trPr>
          <w:cantSplit/>
          <w:jc w:val="center"/>
        </w:trPr>
        <w:tc>
          <w:tcPr>
            <w:tcW w:w="7920" w:type="dxa"/>
          </w:tcPr>
          <w:p w14:paraId="45AAF66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16 )</w:t>
            </w:r>
          </w:p>
        </w:tc>
        <w:tc>
          <w:tcPr>
            <w:tcW w:w="1157" w:type="dxa"/>
          </w:tcPr>
          <w:p w14:paraId="4ABAF35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28F8816" w14:textId="77777777" w:rsidTr="00492EB6">
        <w:trPr>
          <w:cantSplit/>
          <w:jc w:val="center"/>
        </w:trPr>
        <w:tc>
          <w:tcPr>
            <w:tcW w:w="7920" w:type="dxa"/>
          </w:tcPr>
          <w:p w14:paraId="5F7D763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progressive_refinement_segment_start( payloadSize )</w:t>
            </w:r>
          </w:p>
        </w:tc>
        <w:tc>
          <w:tcPr>
            <w:tcW w:w="1157" w:type="dxa"/>
          </w:tcPr>
          <w:p w14:paraId="6B2CD90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CFC85C" w14:textId="77777777" w:rsidTr="00492EB6">
        <w:trPr>
          <w:cantSplit/>
          <w:jc w:val="center"/>
        </w:trPr>
        <w:tc>
          <w:tcPr>
            <w:tcW w:w="7920" w:type="dxa"/>
          </w:tcPr>
          <w:p w14:paraId="47648F0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17 )</w:t>
            </w:r>
          </w:p>
        </w:tc>
        <w:tc>
          <w:tcPr>
            <w:tcW w:w="1157" w:type="dxa"/>
          </w:tcPr>
          <w:p w14:paraId="77CFF3F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E0F2776" w14:textId="77777777" w:rsidTr="00492EB6">
        <w:trPr>
          <w:cantSplit/>
          <w:jc w:val="center"/>
        </w:trPr>
        <w:tc>
          <w:tcPr>
            <w:tcW w:w="7920" w:type="dxa"/>
          </w:tcPr>
          <w:p w14:paraId="61466C1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progressive_refinement_segment_end( payloadSize )</w:t>
            </w:r>
          </w:p>
        </w:tc>
        <w:tc>
          <w:tcPr>
            <w:tcW w:w="1157" w:type="dxa"/>
          </w:tcPr>
          <w:p w14:paraId="65AD227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AD6266D" w14:textId="77777777" w:rsidTr="00492EB6">
        <w:trPr>
          <w:cantSplit/>
          <w:jc w:val="center"/>
        </w:trPr>
        <w:tc>
          <w:tcPr>
            <w:tcW w:w="7920" w:type="dxa"/>
          </w:tcPr>
          <w:p w14:paraId="6669AE9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19 )</w:t>
            </w:r>
          </w:p>
        </w:tc>
        <w:tc>
          <w:tcPr>
            <w:tcW w:w="1157" w:type="dxa"/>
          </w:tcPr>
          <w:p w14:paraId="7F5C813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A52E3D4" w14:textId="77777777" w:rsidTr="00492EB6">
        <w:trPr>
          <w:cantSplit/>
          <w:jc w:val="center"/>
        </w:trPr>
        <w:tc>
          <w:tcPr>
            <w:tcW w:w="7920" w:type="dxa"/>
          </w:tcPr>
          <w:p w14:paraId="248CD86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film_grain_characteristics( payloadSize )</w:t>
            </w:r>
          </w:p>
        </w:tc>
        <w:tc>
          <w:tcPr>
            <w:tcW w:w="1157" w:type="dxa"/>
          </w:tcPr>
          <w:p w14:paraId="4A57833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CBB9FC" w14:textId="77777777" w:rsidTr="00492EB6">
        <w:trPr>
          <w:cantSplit/>
          <w:jc w:val="center"/>
        </w:trPr>
        <w:tc>
          <w:tcPr>
            <w:tcW w:w="7920" w:type="dxa"/>
          </w:tcPr>
          <w:p w14:paraId="78FAEA9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22 )</w:t>
            </w:r>
          </w:p>
        </w:tc>
        <w:tc>
          <w:tcPr>
            <w:tcW w:w="1157" w:type="dxa"/>
          </w:tcPr>
          <w:p w14:paraId="4D07AED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C8587F1" w14:textId="77777777" w:rsidTr="00492EB6">
        <w:trPr>
          <w:cantSplit/>
          <w:jc w:val="center"/>
        </w:trPr>
        <w:tc>
          <w:tcPr>
            <w:tcW w:w="7920" w:type="dxa"/>
          </w:tcPr>
          <w:p w14:paraId="34AADBC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post_filter_hint( payloadSize )</w:t>
            </w:r>
          </w:p>
        </w:tc>
        <w:tc>
          <w:tcPr>
            <w:tcW w:w="1157" w:type="dxa"/>
          </w:tcPr>
          <w:p w14:paraId="19BD417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E3A19F7" w14:textId="77777777" w:rsidTr="00492EB6">
        <w:trPr>
          <w:cantSplit/>
          <w:jc w:val="center"/>
        </w:trPr>
        <w:tc>
          <w:tcPr>
            <w:tcW w:w="7920" w:type="dxa"/>
          </w:tcPr>
          <w:p w14:paraId="79BCD8E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23 )</w:t>
            </w:r>
          </w:p>
        </w:tc>
        <w:tc>
          <w:tcPr>
            <w:tcW w:w="1157" w:type="dxa"/>
          </w:tcPr>
          <w:p w14:paraId="5CD90FA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5C3D16A" w14:textId="77777777" w:rsidTr="00492EB6">
        <w:trPr>
          <w:cantSplit/>
          <w:jc w:val="center"/>
        </w:trPr>
        <w:tc>
          <w:tcPr>
            <w:tcW w:w="7920" w:type="dxa"/>
          </w:tcPr>
          <w:p w14:paraId="6602D73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tone_mapping_info( payloadSize )</w:t>
            </w:r>
          </w:p>
        </w:tc>
        <w:tc>
          <w:tcPr>
            <w:tcW w:w="1157" w:type="dxa"/>
          </w:tcPr>
          <w:p w14:paraId="16076BE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FA85952" w14:textId="77777777" w:rsidTr="00492EB6">
        <w:trPr>
          <w:cantSplit/>
          <w:jc w:val="center"/>
        </w:trPr>
        <w:tc>
          <w:tcPr>
            <w:tcW w:w="7920" w:type="dxa"/>
          </w:tcPr>
          <w:p w14:paraId="3445AE7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45 )</w:t>
            </w:r>
          </w:p>
        </w:tc>
        <w:tc>
          <w:tcPr>
            <w:tcW w:w="1157" w:type="dxa"/>
          </w:tcPr>
          <w:p w14:paraId="7042043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72547ED" w14:textId="77777777" w:rsidTr="00492EB6">
        <w:trPr>
          <w:cantSplit/>
          <w:jc w:val="center"/>
        </w:trPr>
        <w:tc>
          <w:tcPr>
            <w:tcW w:w="7920" w:type="dxa"/>
          </w:tcPr>
          <w:p w14:paraId="6877603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frame_packing_arrangement( payloadSize )</w:t>
            </w:r>
          </w:p>
        </w:tc>
        <w:tc>
          <w:tcPr>
            <w:tcW w:w="1157" w:type="dxa"/>
          </w:tcPr>
          <w:p w14:paraId="46B2745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CC1AAA1" w14:textId="77777777" w:rsidTr="00492EB6">
        <w:trPr>
          <w:cantSplit/>
          <w:jc w:val="center"/>
        </w:trPr>
        <w:tc>
          <w:tcPr>
            <w:tcW w:w="7920" w:type="dxa"/>
          </w:tcPr>
          <w:p w14:paraId="7C453CA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47 )</w:t>
            </w:r>
          </w:p>
        </w:tc>
        <w:tc>
          <w:tcPr>
            <w:tcW w:w="1157" w:type="dxa"/>
          </w:tcPr>
          <w:p w14:paraId="07344ED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AEE27CA" w14:textId="77777777" w:rsidTr="00492EB6">
        <w:trPr>
          <w:cantSplit/>
          <w:jc w:val="center"/>
        </w:trPr>
        <w:tc>
          <w:tcPr>
            <w:tcW w:w="7920" w:type="dxa"/>
          </w:tcPr>
          <w:p w14:paraId="2CBBCD7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display_orientation( payloadSize )</w:t>
            </w:r>
          </w:p>
        </w:tc>
        <w:tc>
          <w:tcPr>
            <w:tcW w:w="1157" w:type="dxa"/>
          </w:tcPr>
          <w:p w14:paraId="3BC6F69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E08D858" w14:textId="77777777" w:rsidTr="00492EB6">
        <w:trPr>
          <w:cantSplit/>
          <w:jc w:val="center"/>
        </w:trPr>
        <w:tc>
          <w:tcPr>
            <w:tcW w:w="7920" w:type="dxa"/>
          </w:tcPr>
          <w:p w14:paraId="7D7947A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56 )</w:t>
            </w:r>
          </w:p>
        </w:tc>
        <w:tc>
          <w:tcPr>
            <w:tcW w:w="1157" w:type="dxa"/>
          </w:tcPr>
          <w:p w14:paraId="30BF82C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750A507" w14:textId="77777777" w:rsidTr="00492EB6">
        <w:trPr>
          <w:cantSplit/>
          <w:jc w:val="center"/>
        </w:trPr>
        <w:tc>
          <w:tcPr>
            <w:tcW w:w="7920" w:type="dxa"/>
          </w:tcPr>
          <w:p w14:paraId="74608FD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green_metadata( payloadsize ) /* specified in ISO/IEC 23001-11 */</w:t>
            </w:r>
          </w:p>
        </w:tc>
        <w:tc>
          <w:tcPr>
            <w:tcW w:w="1157" w:type="dxa"/>
          </w:tcPr>
          <w:p w14:paraId="377A3BB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B9555A" w14:textId="77777777" w:rsidTr="00492EB6">
        <w:trPr>
          <w:cantSplit/>
          <w:jc w:val="center"/>
        </w:trPr>
        <w:tc>
          <w:tcPr>
            <w:tcW w:w="7920" w:type="dxa"/>
          </w:tcPr>
          <w:p w14:paraId="1BD7F26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128 )</w:t>
            </w:r>
          </w:p>
        </w:tc>
        <w:tc>
          <w:tcPr>
            <w:tcW w:w="1157" w:type="dxa"/>
          </w:tcPr>
          <w:p w14:paraId="467C4D9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52AABF6" w14:textId="77777777" w:rsidTr="00492EB6">
        <w:trPr>
          <w:cantSplit/>
          <w:jc w:val="center"/>
        </w:trPr>
        <w:tc>
          <w:tcPr>
            <w:tcW w:w="7920" w:type="dxa"/>
          </w:tcPr>
          <w:p w14:paraId="460C19B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structure_of_pictures_info( payloadSize )</w:t>
            </w:r>
          </w:p>
        </w:tc>
        <w:tc>
          <w:tcPr>
            <w:tcW w:w="1157" w:type="dxa"/>
          </w:tcPr>
          <w:p w14:paraId="594347E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895F613" w14:textId="77777777" w:rsidTr="00492EB6">
        <w:trPr>
          <w:cantSplit/>
          <w:jc w:val="center"/>
        </w:trPr>
        <w:tc>
          <w:tcPr>
            <w:tcW w:w="7920" w:type="dxa"/>
          </w:tcPr>
          <w:p w14:paraId="5113A89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129 )</w:t>
            </w:r>
          </w:p>
        </w:tc>
        <w:tc>
          <w:tcPr>
            <w:tcW w:w="1157" w:type="dxa"/>
          </w:tcPr>
          <w:p w14:paraId="7A36EFA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C9060C" w14:textId="77777777" w:rsidTr="00492EB6">
        <w:trPr>
          <w:jc w:val="center"/>
        </w:trPr>
        <w:tc>
          <w:tcPr>
            <w:tcW w:w="7920" w:type="dxa"/>
          </w:tcPr>
          <w:p w14:paraId="1C0E072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active_parameter_sets( payloadSize )</w:t>
            </w:r>
          </w:p>
        </w:tc>
        <w:tc>
          <w:tcPr>
            <w:tcW w:w="1157" w:type="dxa"/>
          </w:tcPr>
          <w:p w14:paraId="61352B3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6AF88F5" w14:textId="77777777" w:rsidTr="00492EB6">
        <w:trPr>
          <w:jc w:val="center"/>
        </w:trPr>
        <w:tc>
          <w:tcPr>
            <w:tcW w:w="7920" w:type="dxa"/>
          </w:tcPr>
          <w:p w14:paraId="6DF9E55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130 )</w:t>
            </w:r>
          </w:p>
        </w:tc>
        <w:tc>
          <w:tcPr>
            <w:tcW w:w="1157" w:type="dxa"/>
          </w:tcPr>
          <w:p w14:paraId="26E0BC9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9EB0600" w14:textId="77777777" w:rsidTr="00492EB6">
        <w:trPr>
          <w:jc w:val="center"/>
        </w:trPr>
        <w:tc>
          <w:tcPr>
            <w:tcW w:w="7920" w:type="dxa"/>
          </w:tcPr>
          <w:p w14:paraId="6725D6E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decoding_unit_info( payloadSize )</w:t>
            </w:r>
          </w:p>
        </w:tc>
        <w:tc>
          <w:tcPr>
            <w:tcW w:w="1157" w:type="dxa"/>
          </w:tcPr>
          <w:p w14:paraId="31B222B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C1D905C" w14:textId="77777777" w:rsidTr="00492EB6">
        <w:trPr>
          <w:jc w:val="center"/>
        </w:trPr>
        <w:tc>
          <w:tcPr>
            <w:tcW w:w="7920" w:type="dxa"/>
          </w:tcPr>
          <w:p w14:paraId="6851EBF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131 )</w:t>
            </w:r>
          </w:p>
        </w:tc>
        <w:tc>
          <w:tcPr>
            <w:tcW w:w="1157" w:type="dxa"/>
          </w:tcPr>
          <w:p w14:paraId="29D644E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597E1DA" w14:textId="77777777" w:rsidTr="00492EB6">
        <w:trPr>
          <w:jc w:val="center"/>
        </w:trPr>
        <w:tc>
          <w:tcPr>
            <w:tcW w:w="7920" w:type="dxa"/>
          </w:tcPr>
          <w:p w14:paraId="3537CF5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temporal_sub_layer_zero_index( payloadSize )</w:t>
            </w:r>
          </w:p>
        </w:tc>
        <w:tc>
          <w:tcPr>
            <w:tcW w:w="1157" w:type="dxa"/>
          </w:tcPr>
          <w:p w14:paraId="391B40F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C002DD9" w14:textId="77777777" w:rsidTr="00492EB6">
        <w:trPr>
          <w:jc w:val="center"/>
        </w:trPr>
        <w:tc>
          <w:tcPr>
            <w:tcW w:w="7920" w:type="dxa"/>
          </w:tcPr>
          <w:p w14:paraId="0EC042C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133 )</w:t>
            </w:r>
          </w:p>
        </w:tc>
        <w:tc>
          <w:tcPr>
            <w:tcW w:w="1157" w:type="dxa"/>
          </w:tcPr>
          <w:p w14:paraId="00CEE3A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6AD8C97" w14:textId="77777777" w:rsidTr="00492EB6">
        <w:trPr>
          <w:jc w:val="center"/>
        </w:trPr>
        <w:tc>
          <w:tcPr>
            <w:tcW w:w="7920" w:type="dxa"/>
          </w:tcPr>
          <w:p w14:paraId="4DEBAFC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scalable_nesting( payloadSize )</w:t>
            </w:r>
          </w:p>
        </w:tc>
        <w:tc>
          <w:tcPr>
            <w:tcW w:w="1157" w:type="dxa"/>
          </w:tcPr>
          <w:p w14:paraId="65C44C3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785294F" w14:textId="77777777" w:rsidTr="00492EB6">
        <w:trPr>
          <w:jc w:val="center"/>
        </w:trPr>
        <w:tc>
          <w:tcPr>
            <w:tcW w:w="7920" w:type="dxa"/>
          </w:tcPr>
          <w:p w14:paraId="3AF73AD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134 )</w:t>
            </w:r>
          </w:p>
        </w:tc>
        <w:tc>
          <w:tcPr>
            <w:tcW w:w="1157" w:type="dxa"/>
          </w:tcPr>
          <w:p w14:paraId="39986C7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264B69A" w14:textId="77777777" w:rsidTr="00492EB6">
        <w:trPr>
          <w:jc w:val="center"/>
        </w:trPr>
        <w:tc>
          <w:tcPr>
            <w:tcW w:w="7920" w:type="dxa"/>
          </w:tcPr>
          <w:p w14:paraId="3A8E71A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region_refresh_info( payloadSize )</w:t>
            </w:r>
          </w:p>
        </w:tc>
        <w:tc>
          <w:tcPr>
            <w:tcW w:w="1157" w:type="dxa"/>
          </w:tcPr>
          <w:p w14:paraId="05AABEC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A2A4A7" w14:textId="77777777" w:rsidTr="00492EB6">
        <w:trPr>
          <w:cantSplit/>
          <w:jc w:val="center"/>
        </w:trPr>
        <w:tc>
          <w:tcPr>
            <w:tcW w:w="7920" w:type="dxa"/>
          </w:tcPr>
          <w:p w14:paraId="6CBDE62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135 )</w:t>
            </w:r>
          </w:p>
        </w:tc>
        <w:tc>
          <w:tcPr>
            <w:tcW w:w="1157" w:type="dxa"/>
          </w:tcPr>
          <w:p w14:paraId="4C33F09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4E18540" w14:textId="77777777" w:rsidTr="00492EB6">
        <w:trPr>
          <w:cantSplit/>
          <w:jc w:val="center"/>
        </w:trPr>
        <w:tc>
          <w:tcPr>
            <w:tcW w:w="7920" w:type="dxa"/>
          </w:tcPr>
          <w:p w14:paraId="1D9390E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no_display( payloadSize )</w:t>
            </w:r>
          </w:p>
        </w:tc>
        <w:tc>
          <w:tcPr>
            <w:tcW w:w="1157" w:type="dxa"/>
          </w:tcPr>
          <w:p w14:paraId="412AE00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77105A2" w14:textId="77777777" w:rsidTr="00492EB6">
        <w:trPr>
          <w:cantSplit/>
          <w:jc w:val="center"/>
        </w:trPr>
        <w:tc>
          <w:tcPr>
            <w:tcW w:w="7920" w:type="dxa"/>
          </w:tcPr>
          <w:p w14:paraId="7AC1A2C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136 )</w:t>
            </w:r>
          </w:p>
        </w:tc>
        <w:tc>
          <w:tcPr>
            <w:tcW w:w="1157" w:type="dxa"/>
          </w:tcPr>
          <w:p w14:paraId="718E341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737932B" w14:textId="77777777" w:rsidTr="00492EB6">
        <w:trPr>
          <w:cantSplit/>
          <w:jc w:val="center"/>
        </w:trPr>
        <w:tc>
          <w:tcPr>
            <w:tcW w:w="7920" w:type="dxa"/>
          </w:tcPr>
          <w:p w14:paraId="45F2095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time_code( payloadSize )</w:t>
            </w:r>
          </w:p>
        </w:tc>
        <w:tc>
          <w:tcPr>
            <w:tcW w:w="1157" w:type="dxa"/>
          </w:tcPr>
          <w:p w14:paraId="715E3C2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48CF374" w14:textId="77777777" w:rsidTr="00492EB6">
        <w:trPr>
          <w:cantSplit/>
          <w:jc w:val="center"/>
        </w:trPr>
        <w:tc>
          <w:tcPr>
            <w:tcW w:w="7920" w:type="dxa"/>
          </w:tcPr>
          <w:p w14:paraId="3A15A62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137 )</w:t>
            </w:r>
          </w:p>
        </w:tc>
        <w:tc>
          <w:tcPr>
            <w:tcW w:w="1157" w:type="dxa"/>
          </w:tcPr>
          <w:p w14:paraId="6B94BFB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178617B" w14:textId="77777777" w:rsidTr="00492EB6">
        <w:trPr>
          <w:cantSplit/>
          <w:jc w:val="center"/>
        </w:trPr>
        <w:tc>
          <w:tcPr>
            <w:tcW w:w="7920" w:type="dxa"/>
          </w:tcPr>
          <w:p w14:paraId="6E6486B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mastering_display_colour_volume( payloadSize )</w:t>
            </w:r>
          </w:p>
        </w:tc>
        <w:tc>
          <w:tcPr>
            <w:tcW w:w="1157" w:type="dxa"/>
          </w:tcPr>
          <w:p w14:paraId="2191626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62C9CB3" w14:textId="77777777" w:rsidTr="00492EB6">
        <w:trPr>
          <w:cantSplit/>
          <w:jc w:val="center"/>
        </w:trPr>
        <w:tc>
          <w:tcPr>
            <w:tcW w:w="7920" w:type="dxa"/>
          </w:tcPr>
          <w:p w14:paraId="62408CA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138 )</w:t>
            </w:r>
          </w:p>
        </w:tc>
        <w:tc>
          <w:tcPr>
            <w:tcW w:w="1157" w:type="dxa"/>
          </w:tcPr>
          <w:p w14:paraId="61604B1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A2CCE2B" w14:textId="77777777" w:rsidTr="00492EB6">
        <w:trPr>
          <w:cantSplit/>
          <w:jc w:val="center"/>
        </w:trPr>
        <w:tc>
          <w:tcPr>
            <w:tcW w:w="7920" w:type="dxa"/>
          </w:tcPr>
          <w:p w14:paraId="38844A7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segmented_rect_frame_packing_arrangement( payloadSize )</w:t>
            </w:r>
          </w:p>
        </w:tc>
        <w:tc>
          <w:tcPr>
            <w:tcW w:w="1157" w:type="dxa"/>
          </w:tcPr>
          <w:p w14:paraId="462A272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957147D" w14:textId="77777777" w:rsidTr="00492EB6">
        <w:trPr>
          <w:cantSplit/>
          <w:jc w:val="center"/>
        </w:trPr>
        <w:tc>
          <w:tcPr>
            <w:tcW w:w="7920" w:type="dxa"/>
          </w:tcPr>
          <w:p w14:paraId="03EE410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139 )</w:t>
            </w:r>
          </w:p>
        </w:tc>
        <w:tc>
          <w:tcPr>
            <w:tcW w:w="1157" w:type="dxa"/>
          </w:tcPr>
          <w:p w14:paraId="6640A71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C39EDC" w14:textId="77777777" w:rsidTr="00492EB6">
        <w:trPr>
          <w:cantSplit/>
          <w:jc w:val="center"/>
        </w:trPr>
        <w:tc>
          <w:tcPr>
            <w:tcW w:w="7920" w:type="dxa"/>
          </w:tcPr>
          <w:p w14:paraId="7CB9F84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temporal_motion_constrained_tile_sets( payloadSize )</w:t>
            </w:r>
          </w:p>
        </w:tc>
        <w:tc>
          <w:tcPr>
            <w:tcW w:w="1157" w:type="dxa"/>
          </w:tcPr>
          <w:p w14:paraId="0576486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D54885" w14:textId="77777777" w:rsidTr="00492EB6">
        <w:trPr>
          <w:cantSplit/>
          <w:jc w:val="center"/>
        </w:trPr>
        <w:tc>
          <w:tcPr>
            <w:tcW w:w="7920" w:type="dxa"/>
          </w:tcPr>
          <w:p w14:paraId="5CB22DC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140 )</w:t>
            </w:r>
          </w:p>
        </w:tc>
        <w:tc>
          <w:tcPr>
            <w:tcW w:w="1157" w:type="dxa"/>
          </w:tcPr>
          <w:p w14:paraId="3A93B6B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BB605F9" w14:textId="77777777" w:rsidTr="00492EB6">
        <w:trPr>
          <w:cantSplit/>
          <w:jc w:val="center"/>
        </w:trPr>
        <w:tc>
          <w:tcPr>
            <w:tcW w:w="7920" w:type="dxa"/>
          </w:tcPr>
          <w:p w14:paraId="444BFF7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chroma_resampling_filter_hint( payloadSize )</w:t>
            </w:r>
          </w:p>
        </w:tc>
        <w:tc>
          <w:tcPr>
            <w:tcW w:w="1157" w:type="dxa"/>
          </w:tcPr>
          <w:p w14:paraId="329365D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B3FB06" w14:textId="77777777" w:rsidTr="00492EB6">
        <w:trPr>
          <w:cantSplit/>
          <w:jc w:val="center"/>
        </w:trPr>
        <w:tc>
          <w:tcPr>
            <w:tcW w:w="7920" w:type="dxa"/>
          </w:tcPr>
          <w:p w14:paraId="711015B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141 )</w:t>
            </w:r>
          </w:p>
        </w:tc>
        <w:tc>
          <w:tcPr>
            <w:tcW w:w="1157" w:type="dxa"/>
          </w:tcPr>
          <w:p w14:paraId="111F16A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7AFBC48" w14:textId="77777777" w:rsidTr="00492EB6">
        <w:trPr>
          <w:cantSplit/>
          <w:jc w:val="center"/>
        </w:trPr>
        <w:tc>
          <w:tcPr>
            <w:tcW w:w="7920" w:type="dxa"/>
          </w:tcPr>
          <w:p w14:paraId="43B1FB8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knee_function_info( payloadSize )</w:t>
            </w:r>
          </w:p>
        </w:tc>
        <w:tc>
          <w:tcPr>
            <w:tcW w:w="1157" w:type="dxa"/>
          </w:tcPr>
          <w:p w14:paraId="1E0B6F0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6FB3CBF" w14:textId="77777777" w:rsidTr="00492EB6">
        <w:trPr>
          <w:cantSplit/>
          <w:jc w:val="center"/>
        </w:trPr>
        <w:tc>
          <w:tcPr>
            <w:tcW w:w="7920" w:type="dxa"/>
          </w:tcPr>
          <w:p w14:paraId="6BD6F45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142 )</w:t>
            </w:r>
          </w:p>
        </w:tc>
        <w:tc>
          <w:tcPr>
            <w:tcW w:w="1157" w:type="dxa"/>
          </w:tcPr>
          <w:p w14:paraId="306893C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11490A7" w14:textId="77777777" w:rsidTr="00492EB6">
        <w:trPr>
          <w:cantSplit/>
          <w:jc w:val="center"/>
        </w:trPr>
        <w:tc>
          <w:tcPr>
            <w:tcW w:w="7920" w:type="dxa"/>
          </w:tcPr>
          <w:p w14:paraId="5F564F5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colour_remapping_info( payloadSize )</w:t>
            </w:r>
          </w:p>
        </w:tc>
        <w:tc>
          <w:tcPr>
            <w:tcW w:w="1157" w:type="dxa"/>
          </w:tcPr>
          <w:p w14:paraId="0D2EA24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069EC11" w14:textId="77777777" w:rsidTr="00492EB6">
        <w:trPr>
          <w:cantSplit/>
          <w:jc w:val="center"/>
        </w:trPr>
        <w:tc>
          <w:tcPr>
            <w:tcW w:w="7920" w:type="dxa"/>
          </w:tcPr>
          <w:p w14:paraId="1CFE311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143 )</w:t>
            </w:r>
          </w:p>
        </w:tc>
        <w:tc>
          <w:tcPr>
            <w:tcW w:w="1157" w:type="dxa"/>
          </w:tcPr>
          <w:p w14:paraId="5EAEBBD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DDC6C9C" w14:textId="77777777" w:rsidTr="00492EB6">
        <w:trPr>
          <w:cantSplit/>
          <w:jc w:val="center"/>
        </w:trPr>
        <w:tc>
          <w:tcPr>
            <w:tcW w:w="7920" w:type="dxa"/>
          </w:tcPr>
          <w:p w14:paraId="2A923FC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deinterlaced_field_identification( payloadSize )</w:t>
            </w:r>
          </w:p>
        </w:tc>
        <w:tc>
          <w:tcPr>
            <w:tcW w:w="1157" w:type="dxa"/>
          </w:tcPr>
          <w:p w14:paraId="47A4F1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0EE2492" w14:textId="77777777" w:rsidTr="00492EB6">
        <w:trPr>
          <w:cantSplit/>
          <w:jc w:val="center"/>
        </w:trPr>
        <w:tc>
          <w:tcPr>
            <w:tcW w:w="7920" w:type="dxa"/>
          </w:tcPr>
          <w:p w14:paraId="2C3F662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144 )</w:t>
            </w:r>
          </w:p>
        </w:tc>
        <w:tc>
          <w:tcPr>
            <w:tcW w:w="1157" w:type="dxa"/>
          </w:tcPr>
          <w:p w14:paraId="173FAD7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819F225" w14:textId="77777777" w:rsidTr="00492EB6">
        <w:trPr>
          <w:cantSplit/>
          <w:jc w:val="center"/>
        </w:trPr>
        <w:tc>
          <w:tcPr>
            <w:tcW w:w="7920" w:type="dxa"/>
          </w:tcPr>
          <w:p w14:paraId="4AFD97F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content_light_level_info( payloadSize )</w:t>
            </w:r>
          </w:p>
        </w:tc>
        <w:tc>
          <w:tcPr>
            <w:tcW w:w="1157" w:type="dxa"/>
          </w:tcPr>
          <w:p w14:paraId="7DBB5E3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6447DCD" w14:textId="77777777" w:rsidTr="00492EB6">
        <w:trPr>
          <w:cantSplit/>
          <w:jc w:val="center"/>
        </w:trPr>
        <w:tc>
          <w:tcPr>
            <w:tcW w:w="7920" w:type="dxa"/>
          </w:tcPr>
          <w:p w14:paraId="366B35A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145 )</w:t>
            </w:r>
          </w:p>
        </w:tc>
        <w:tc>
          <w:tcPr>
            <w:tcW w:w="1157" w:type="dxa"/>
          </w:tcPr>
          <w:p w14:paraId="49F63B0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3FD8A8" w14:textId="77777777" w:rsidTr="00492EB6">
        <w:trPr>
          <w:cantSplit/>
          <w:jc w:val="center"/>
        </w:trPr>
        <w:tc>
          <w:tcPr>
            <w:tcW w:w="7920" w:type="dxa"/>
          </w:tcPr>
          <w:p w14:paraId="0C9AE2A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dependent_rap_indication( payloadSize )</w:t>
            </w:r>
          </w:p>
        </w:tc>
        <w:tc>
          <w:tcPr>
            <w:tcW w:w="1157" w:type="dxa"/>
          </w:tcPr>
          <w:p w14:paraId="2CF6484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E5C41B7" w14:textId="77777777" w:rsidTr="00492EB6">
        <w:trPr>
          <w:cantSplit/>
          <w:jc w:val="center"/>
        </w:trPr>
        <w:tc>
          <w:tcPr>
            <w:tcW w:w="7920" w:type="dxa"/>
          </w:tcPr>
          <w:p w14:paraId="4F67917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146 )</w:t>
            </w:r>
          </w:p>
        </w:tc>
        <w:tc>
          <w:tcPr>
            <w:tcW w:w="1157" w:type="dxa"/>
          </w:tcPr>
          <w:p w14:paraId="5343E2A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59EB57D" w14:textId="77777777" w:rsidTr="00492EB6">
        <w:trPr>
          <w:cantSplit/>
          <w:jc w:val="center"/>
        </w:trPr>
        <w:tc>
          <w:tcPr>
            <w:tcW w:w="7920" w:type="dxa"/>
          </w:tcPr>
          <w:p w14:paraId="64520A2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coded_region_completion( payloadSize )</w:t>
            </w:r>
          </w:p>
        </w:tc>
        <w:tc>
          <w:tcPr>
            <w:tcW w:w="1157" w:type="dxa"/>
          </w:tcPr>
          <w:p w14:paraId="3A5B8F8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963D8D3" w14:textId="77777777" w:rsidTr="00492EB6">
        <w:trPr>
          <w:cantSplit/>
          <w:jc w:val="center"/>
        </w:trPr>
        <w:tc>
          <w:tcPr>
            <w:tcW w:w="7920" w:type="dxa"/>
          </w:tcPr>
          <w:p w14:paraId="14A56F2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147 )</w:t>
            </w:r>
          </w:p>
        </w:tc>
        <w:tc>
          <w:tcPr>
            <w:tcW w:w="1157" w:type="dxa"/>
          </w:tcPr>
          <w:p w14:paraId="29A4FBF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E29332" w14:textId="77777777" w:rsidTr="00492EB6">
        <w:trPr>
          <w:cantSplit/>
          <w:jc w:val="center"/>
        </w:trPr>
        <w:tc>
          <w:tcPr>
            <w:tcW w:w="7920" w:type="dxa"/>
          </w:tcPr>
          <w:p w14:paraId="4681EE2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r>
            <w:r w:rsidRPr="001C3BD2">
              <w:rPr>
                <w:rFonts w:ascii="Times" w:eastAsia="Malgun Gothic" w:hAnsi="Times"/>
                <w:sz w:val="20"/>
              </w:rPr>
              <w:tab/>
              <w:t>alternative_transfer_characteristics( payloadSize )</w:t>
            </w:r>
          </w:p>
        </w:tc>
        <w:tc>
          <w:tcPr>
            <w:tcW w:w="1157" w:type="dxa"/>
          </w:tcPr>
          <w:p w14:paraId="019AC77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13F43BD" w14:textId="77777777" w:rsidTr="00492EB6">
        <w:trPr>
          <w:cantSplit/>
          <w:jc w:val="center"/>
        </w:trPr>
        <w:tc>
          <w:tcPr>
            <w:tcW w:w="7920" w:type="dxa"/>
          </w:tcPr>
          <w:p w14:paraId="7435A7C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148 )</w:t>
            </w:r>
          </w:p>
        </w:tc>
        <w:tc>
          <w:tcPr>
            <w:tcW w:w="1157" w:type="dxa"/>
          </w:tcPr>
          <w:p w14:paraId="49724EA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E52CB2E" w14:textId="77777777" w:rsidTr="00492EB6">
        <w:trPr>
          <w:cantSplit/>
          <w:jc w:val="center"/>
        </w:trPr>
        <w:tc>
          <w:tcPr>
            <w:tcW w:w="7920" w:type="dxa"/>
          </w:tcPr>
          <w:p w14:paraId="33168DE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ambient_viewing_environment( payloadSize )</w:t>
            </w:r>
          </w:p>
        </w:tc>
        <w:tc>
          <w:tcPr>
            <w:tcW w:w="1157" w:type="dxa"/>
          </w:tcPr>
          <w:p w14:paraId="034F253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5BE7ECB" w14:textId="77777777" w:rsidTr="00492EB6">
        <w:trPr>
          <w:cantSplit/>
          <w:jc w:val="center"/>
        </w:trPr>
        <w:tc>
          <w:tcPr>
            <w:tcW w:w="7920" w:type="dxa"/>
          </w:tcPr>
          <w:p w14:paraId="1949594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t>else if( payloadType  = =  149 )</w:t>
            </w:r>
          </w:p>
        </w:tc>
        <w:tc>
          <w:tcPr>
            <w:tcW w:w="1157" w:type="dxa"/>
          </w:tcPr>
          <w:p w14:paraId="2DF3317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2FA841A" w14:textId="77777777" w:rsidTr="00492EB6">
        <w:trPr>
          <w:cantSplit/>
          <w:jc w:val="center"/>
        </w:trPr>
        <w:tc>
          <w:tcPr>
            <w:tcW w:w="7920" w:type="dxa"/>
          </w:tcPr>
          <w:p w14:paraId="581331A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content_colour_volume( payloadSize )</w:t>
            </w:r>
          </w:p>
        </w:tc>
        <w:tc>
          <w:tcPr>
            <w:tcW w:w="1157" w:type="dxa"/>
          </w:tcPr>
          <w:p w14:paraId="7364897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2A9E51A" w14:textId="77777777" w:rsidTr="00492EB6">
        <w:trPr>
          <w:cantSplit/>
          <w:jc w:val="center"/>
        </w:trPr>
        <w:tc>
          <w:tcPr>
            <w:tcW w:w="7920" w:type="dxa"/>
          </w:tcPr>
          <w:p w14:paraId="0FAACC9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t>else if( payloadType  = =  150 )</w:t>
            </w:r>
          </w:p>
        </w:tc>
        <w:tc>
          <w:tcPr>
            <w:tcW w:w="1157" w:type="dxa"/>
          </w:tcPr>
          <w:p w14:paraId="26785D8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3C539947" w14:textId="77777777" w:rsidTr="00492EB6">
        <w:trPr>
          <w:cantSplit/>
          <w:jc w:val="center"/>
        </w:trPr>
        <w:tc>
          <w:tcPr>
            <w:tcW w:w="7920" w:type="dxa"/>
          </w:tcPr>
          <w:p w14:paraId="7AC7127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omnidirectional_projection_indication( payloadSize )</w:t>
            </w:r>
          </w:p>
        </w:tc>
        <w:tc>
          <w:tcPr>
            <w:tcW w:w="1157" w:type="dxa"/>
          </w:tcPr>
          <w:p w14:paraId="421BB74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AB05991" w14:textId="77777777" w:rsidTr="00492EB6">
        <w:trPr>
          <w:cantSplit/>
          <w:jc w:val="center"/>
        </w:trPr>
        <w:tc>
          <w:tcPr>
            <w:tcW w:w="7920" w:type="dxa"/>
          </w:tcPr>
          <w:p w14:paraId="6E2C1B3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151 )</w:t>
            </w:r>
          </w:p>
        </w:tc>
        <w:tc>
          <w:tcPr>
            <w:tcW w:w="1157" w:type="dxa"/>
          </w:tcPr>
          <w:p w14:paraId="2D1E33A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0F308B6E" w14:textId="77777777" w:rsidTr="00492EB6">
        <w:trPr>
          <w:cantSplit/>
          <w:jc w:val="center"/>
        </w:trPr>
        <w:tc>
          <w:tcPr>
            <w:tcW w:w="7920" w:type="dxa"/>
          </w:tcPr>
          <w:p w14:paraId="5A690FF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r>
            <w:r w:rsidRPr="001C3BD2">
              <w:rPr>
                <w:rFonts w:ascii="Times" w:eastAsia="Malgun Gothic" w:hAnsi="Times"/>
                <w:color w:val="FF0000"/>
                <w:sz w:val="20"/>
              </w:rPr>
              <w:tab/>
              <w:t>regional_nesting( payloadSize )</w:t>
            </w:r>
          </w:p>
        </w:tc>
        <w:tc>
          <w:tcPr>
            <w:tcW w:w="1157" w:type="dxa"/>
          </w:tcPr>
          <w:p w14:paraId="0B95DC4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6C9D2736" w14:textId="77777777" w:rsidTr="00492EB6">
        <w:trPr>
          <w:cantSplit/>
          <w:jc w:val="center"/>
        </w:trPr>
        <w:tc>
          <w:tcPr>
            <w:tcW w:w="7920" w:type="dxa"/>
          </w:tcPr>
          <w:p w14:paraId="5461A33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152 )</w:t>
            </w:r>
          </w:p>
        </w:tc>
        <w:tc>
          <w:tcPr>
            <w:tcW w:w="1157" w:type="dxa"/>
          </w:tcPr>
          <w:p w14:paraId="40BEA3C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4C1F3E78" w14:textId="77777777" w:rsidTr="00492EB6">
        <w:trPr>
          <w:cantSplit/>
          <w:jc w:val="center"/>
        </w:trPr>
        <w:tc>
          <w:tcPr>
            <w:tcW w:w="7920" w:type="dxa"/>
          </w:tcPr>
          <w:p w14:paraId="63F6255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mcts_extraction_info_set( payloadSize )</w:t>
            </w:r>
          </w:p>
        </w:tc>
        <w:tc>
          <w:tcPr>
            <w:tcW w:w="1157" w:type="dxa"/>
          </w:tcPr>
          <w:p w14:paraId="750496E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42F7D5B5" w14:textId="77777777" w:rsidTr="00492EB6">
        <w:trPr>
          <w:cantSplit/>
          <w:jc w:val="center"/>
        </w:trPr>
        <w:tc>
          <w:tcPr>
            <w:tcW w:w="7920" w:type="dxa"/>
          </w:tcPr>
          <w:p w14:paraId="65AC4DF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ascii="Times" w:eastAsia="Malgun Gothic" w:hAnsi="Times"/>
                <w:color w:val="FF0000"/>
                <w:sz w:val="20"/>
              </w:rPr>
              <w:tab/>
            </w:r>
            <w:r w:rsidRPr="001C3BD2">
              <w:rPr>
                <w:rFonts w:ascii="Times" w:eastAsia="Malgun Gothic" w:hAnsi="Times"/>
                <w:color w:val="FF0000"/>
                <w:sz w:val="20"/>
              </w:rPr>
              <w:tab/>
              <w:t>else if( payloadType  = =  153 )</w:t>
            </w:r>
          </w:p>
        </w:tc>
        <w:tc>
          <w:tcPr>
            <w:tcW w:w="1157" w:type="dxa"/>
          </w:tcPr>
          <w:p w14:paraId="1E371A4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7D9D139B" w14:textId="77777777" w:rsidTr="00492EB6">
        <w:trPr>
          <w:cantSplit/>
          <w:jc w:val="center"/>
        </w:trPr>
        <w:tc>
          <w:tcPr>
            <w:tcW w:w="7920" w:type="dxa"/>
          </w:tcPr>
          <w:p w14:paraId="38CE5845" w14:textId="77777777" w:rsidR="00024D98" w:rsidRPr="001C3BD2" w:rsidRDefault="00024D98" w:rsidP="006056D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color w:val="FF0000"/>
                <w:sz w:val="20"/>
              </w:rPr>
            </w:pPr>
            <w:r w:rsidRPr="001C3BD2">
              <w:rPr>
                <w:rFonts w:eastAsia="Malgun Gothic"/>
                <w:color w:val="FF0000"/>
                <w:sz w:val="20"/>
              </w:rPr>
              <w:tab/>
            </w:r>
            <w:r w:rsidRPr="001C3BD2">
              <w:rPr>
                <w:rFonts w:eastAsia="Malgun Gothic"/>
                <w:color w:val="FF0000"/>
                <w:sz w:val="20"/>
              </w:rPr>
              <w:tab/>
            </w:r>
            <w:r w:rsidRPr="001C3BD2">
              <w:rPr>
                <w:rFonts w:eastAsia="Malgun Gothic"/>
                <w:color w:val="FF0000"/>
                <w:sz w:val="20"/>
              </w:rPr>
              <w:tab/>
              <w:t>mcts_extraction_info_nesting( payloadSize )</w:t>
            </w:r>
          </w:p>
        </w:tc>
        <w:tc>
          <w:tcPr>
            <w:tcW w:w="1157" w:type="dxa"/>
          </w:tcPr>
          <w:p w14:paraId="5F1D2EE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1C3BD2" w14:paraId="65DE397E" w14:textId="77777777" w:rsidTr="00492EB6">
        <w:trPr>
          <w:cantSplit/>
          <w:jc w:val="center"/>
        </w:trPr>
        <w:tc>
          <w:tcPr>
            <w:tcW w:w="7920" w:type="dxa"/>
          </w:tcPr>
          <w:p w14:paraId="0E060A4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160 )</w:t>
            </w:r>
          </w:p>
        </w:tc>
        <w:tc>
          <w:tcPr>
            <w:tcW w:w="1157" w:type="dxa"/>
          </w:tcPr>
          <w:p w14:paraId="18C5586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E7B01A8" w14:textId="77777777" w:rsidTr="00492EB6">
        <w:trPr>
          <w:cantSplit/>
          <w:jc w:val="center"/>
        </w:trPr>
        <w:tc>
          <w:tcPr>
            <w:tcW w:w="7920" w:type="dxa"/>
          </w:tcPr>
          <w:p w14:paraId="1950863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layers_not_present( payloadSize )  </w:t>
            </w:r>
            <w:r w:rsidRPr="001C3BD2">
              <w:rPr>
                <w:rFonts w:ascii="Times" w:eastAsia="Malgun Gothic" w:hAnsi="Times"/>
                <w:sz w:val="20"/>
              </w:rPr>
              <w:t>/* specified in Annex F */</w:t>
            </w:r>
          </w:p>
        </w:tc>
        <w:tc>
          <w:tcPr>
            <w:tcW w:w="1157" w:type="dxa"/>
          </w:tcPr>
          <w:p w14:paraId="4138E37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48C768" w14:textId="77777777" w:rsidTr="00492EB6">
        <w:trPr>
          <w:cantSplit/>
          <w:jc w:val="center"/>
        </w:trPr>
        <w:tc>
          <w:tcPr>
            <w:tcW w:w="7920" w:type="dxa"/>
          </w:tcPr>
          <w:p w14:paraId="0FFB511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161 )</w:t>
            </w:r>
          </w:p>
        </w:tc>
        <w:tc>
          <w:tcPr>
            <w:tcW w:w="1157" w:type="dxa"/>
          </w:tcPr>
          <w:p w14:paraId="3761B42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ABD94F0" w14:textId="77777777" w:rsidTr="00492EB6">
        <w:trPr>
          <w:cantSplit/>
          <w:jc w:val="center"/>
        </w:trPr>
        <w:tc>
          <w:tcPr>
            <w:tcW w:w="7920" w:type="dxa"/>
          </w:tcPr>
          <w:p w14:paraId="1516C41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inter_layer_constrained_tile_sets( payloadSize )  </w:t>
            </w:r>
            <w:r w:rsidRPr="001C3BD2">
              <w:rPr>
                <w:rFonts w:ascii="Times" w:eastAsia="Malgun Gothic" w:hAnsi="Times"/>
                <w:sz w:val="20"/>
              </w:rPr>
              <w:t>/* specified in Annex F */</w:t>
            </w:r>
          </w:p>
        </w:tc>
        <w:tc>
          <w:tcPr>
            <w:tcW w:w="1157" w:type="dxa"/>
          </w:tcPr>
          <w:p w14:paraId="256C672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DDA6C6A" w14:textId="77777777" w:rsidTr="00492EB6">
        <w:trPr>
          <w:cantSplit/>
          <w:jc w:val="center"/>
        </w:trPr>
        <w:tc>
          <w:tcPr>
            <w:tcW w:w="7920" w:type="dxa"/>
          </w:tcPr>
          <w:p w14:paraId="6607924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162 )</w:t>
            </w:r>
          </w:p>
        </w:tc>
        <w:tc>
          <w:tcPr>
            <w:tcW w:w="1157" w:type="dxa"/>
          </w:tcPr>
          <w:p w14:paraId="4B82A40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ECF44E4" w14:textId="77777777" w:rsidTr="00492EB6">
        <w:trPr>
          <w:cantSplit/>
          <w:jc w:val="center"/>
        </w:trPr>
        <w:tc>
          <w:tcPr>
            <w:tcW w:w="7920" w:type="dxa"/>
          </w:tcPr>
          <w:p w14:paraId="6F7E053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bsp_nesting( payloadSize )  </w:t>
            </w:r>
            <w:r w:rsidRPr="001C3BD2">
              <w:rPr>
                <w:rFonts w:ascii="Times" w:eastAsia="Malgun Gothic" w:hAnsi="Times"/>
                <w:sz w:val="20"/>
              </w:rPr>
              <w:t>/* specified in Annex F */</w:t>
            </w:r>
          </w:p>
        </w:tc>
        <w:tc>
          <w:tcPr>
            <w:tcW w:w="1157" w:type="dxa"/>
          </w:tcPr>
          <w:p w14:paraId="509BA9D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B8216B2" w14:textId="77777777" w:rsidTr="00492EB6">
        <w:trPr>
          <w:cantSplit/>
          <w:jc w:val="center"/>
        </w:trPr>
        <w:tc>
          <w:tcPr>
            <w:tcW w:w="7920" w:type="dxa"/>
          </w:tcPr>
          <w:p w14:paraId="7092C9F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163 )</w:t>
            </w:r>
          </w:p>
        </w:tc>
        <w:tc>
          <w:tcPr>
            <w:tcW w:w="1157" w:type="dxa"/>
          </w:tcPr>
          <w:p w14:paraId="4A5B4C1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8DCDDA5" w14:textId="77777777" w:rsidTr="00492EB6">
        <w:trPr>
          <w:cantSplit/>
          <w:jc w:val="center"/>
        </w:trPr>
        <w:tc>
          <w:tcPr>
            <w:tcW w:w="7920" w:type="dxa"/>
          </w:tcPr>
          <w:p w14:paraId="38AD816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bsp_initial_arrival_time( payloadSize )  </w:t>
            </w:r>
            <w:r w:rsidRPr="001C3BD2">
              <w:rPr>
                <w:rFonts w:ascii="Times" w:eastAsia="Malgun Gothic" w:hAnsi="Times"/>
                <w:sz w:val="20"/>
              </w:rPr>
              <w:t>/* specified in Annex F */</w:t>
            </w:r>
          </w:p>
        </w:tc>
        <w:tc>
          <w:tcPr>
            <w:tcW w:w="1157" w:type="dxa"/>
          </w:tcPr>
          <w:p w14:paraId="734B3FD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9BA543" w14:textId="77777777" w:rsidTr="00492EB6">
        <w:trPr>
          <w:cantSplit/>
          <w:jc w:val="center"/>
        </w:trPr>
        <w:tc>
          <w:tcPr>
            <w:tcW w:w="7920" w:type="dxa"/>
          </w:tcPr>
          <w:p w14:paraId="3C2FC1C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164 )</w:t>
            </w:r>
          </w:p>
        </w:tc>
        <w:tc>
          <w:tcPr>
            <w:tcW w:w="1157" w:type="dxa"/>
          </w:tcPr>
          <w:p w14:paraId="0F2AE4E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3F023D8" w14:textId="77777777" w:rsidTr="00492EB6">
        <w:trPr>
          <w:cantSplit/>
          <w:jc w:val="center"/>
        </w:trPr>
        <w:tc>
          <w:tcPr>
            <w:tcW w:w="7920" w:type="dxa"/>
          </w:tcPr>
          <w:p w14:paraId="1D20028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eastAsia="Malgun Gothic" w:hAnsi="Times"/>
                <w:sz w:val="20"/>
              </w:rPr>
              <w:t>sub_bitstream_property</w:t>
            </w:r>
            <w:r w:rsidRPr="001C3BD2">
              <w:rPr>
                <w:rFonts w:eastAsia="Malgun Gothic"/>
                <w:sz w:val="20"/>
              </w:rPr>
              <w:t xml:space="preserve">( payloadSize )  </w:t>
            </w:r>
            <w:r w:rsidRPr="001C3BD2">
              <w:rPr>
                <w:rFonts w:ascii="Times" w:eastAsia="Malgun Gothic" w:hAnsi="Times"/>
                <w:sz w:val="20"/>
              </w:rPr>
              <w:t>/* specified in Annex F */</w:t>
            </w:r>
          </w:p>
        </w:tc>
        <w:tc>
          <w:tcPr>
            <w:tcW w:w="1157" w:type="dxa"/>
          </w:tcPr>
          <w:p w14:paraId="700D292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DDF0AEB" w14:textId="77777777" w:rsidTr="00492EB6">
        <w:trPr>
          <w:cantSplit/>
          <w:jc w:val="center"/>
        </w:trPr>
        <w:tc>
          <w:tcPr>
            <w:tcW w:w="7920" w:type="dxa"/>
          </w:tcPr>
          <w:p w14:paraId="6E9BE0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165 )</w:t>
            </w:r>
          </w:p>
        </w:tc>
        <w:tc>
          <w:tcPr>
            <w:tcW w:w="1157" w:type="dxa"/>
          </w:tcPr>
          <w:p w14:paraId="6CF9953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3234A26" w14:textId="77777777" w:rsidTr="00492EB6">
        <w:trPr>
          <w:cantSplit/>
          <w:jc w:val="center"/>
        </w:trPr>
        <w:tc>
          <w:tcPr>
            <w:tcW w:w="7920" w:type="dxa"/>
          </w:tcPr>
          <w:p w14:paraId="30B2B76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alpha_channel_info( payloadSize )  </w:t>
            </w:r>
            <w:r w:rsidRPr="001C3BD2">
              <w:rPr>
                <w:rFonts w:ascii="Times" w:eastAsia="Malgun Gothic" w:hAnsi="Times"/>
                <w:sz w:val="20"/>
              </w:rPr>
              <w:t>/* specified in Annex F */</w:t>
            </w:r>
          </w:p>
        </w:tc>
        <w:tc>
          <w:tcPr>
            <w:tcW w:w="1157" w:type="dxa"/>
          </w:tcPr>
          <w:p w14:paraId="5332E90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97A28C3" w14:textId="77777777" w:rsidTr="00492EB6">
        <w:trPr>
          <w:cantSplit/>
          <w:jc w:val="center"/>
        </w:trPr>
        <w:tc>
          <w:tcPr>
            <w:tcW w:w="7920" w:type="dxa"/>
          </w:tcPr>
          <w:p w14:paraId="5BE0770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166 )</w:t>
            </w:r>
          </w:p>
        </w:tc>
        <w:tc>
          <w:tcPr>
            <w:tcW w:w="1157" w:type="dxa"/>
          </w:tcPr>
          <w:p w14:paraId="4D42747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1BB4E11" w14:textId="77777777" w:rsidTr="00492EB6">
        <w:trPr>
          <w:cantSplit/>
          <w:jc w:val="center"/>
        </w:trPr>
        <w:tc>
          <w:tcPr>
            <w:tcW w:w="7920" w:type="dxa"/>
          </w:tcPr>
          <w:p w14:paraId="2E7A712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overlay_info( payloadSize )  </w:t>
            </w:r>
            <w:r w:rsidRPr="001C3BD2">
              <w:rPr>
                <w:rFonts w:ascii="Times" w:eastAsia="Malgun Gothic" w:hAnsi="Times"/>
                <w:sz w:val="20"/>
              </w:rPr>
              <w:t>/* specified in Annex F */</w:t>
            </w:r>
          </w:p>
        </w:tc>
        <w:tc>
          <w:tcPr>
            <w:tcW w:w="1157" w:type="dxa"/>
          </w:tcPr>
          <w:p w14:paraId="2A545E8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16C3CEB" w14:textId="77777777" w:rsidTr="00492EB6">
        <w:trPr>
          <w:cantSplit/>
          <w:jc w:val="center"/>
        </w:trPr>
        <w:tc>
          <w:tcPr>
            <w:tcW w:w="7920" w:type="dxa"/>
          </w:tcPr>
          <w:p w14:paraId="09AEA0A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167 )</w:t>
            </w:r>
          </w:p>
        </w:tc>
        <w:tc>
          <w:tcPr>
            <w:tcW w:w="1157" w:type="dxa"/>
          </w:tcPr>
          <w:p w14:paraId="0B56865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389011" w14:textId="77777777" w:rsidTr="00492EB6">
        <w:trPr>
          <w:cantSplit/>
          <w:jc w:val="center"/>
        </w:trPr>
        <w:tc>
          <w:tcPr>
            <w:tcW w:w="7920" w:type="dxa"/>
          </w:tcPr>
          <w:p w14:paraId="0069C9F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eastAsia="Malgun Gothic" w:hAnsi="Times"/>
                <w:sz w:val="20"/>
              </w:rPr>
              <w:t>temporal_mv_prediction_constraints( payloadSize )</w:t>
            </w:r>
            <w:r w:rsidRPr="001C3BD2">
              <w:rPr>
                <w:rFonts w:eastAsia="Malgun Gothic"/>
                <w:sz w:val="20"/>
              </w:rPr>
              <w:t xml:space="preserve">  </w:t>
            </w:r>
            <w:r w:rsidRPr="001C3BD2">
              <w:rPr>
                <w:rFonts w:ascii="Times" w:eastAsia="Malgun Gothic" w:hAnsi="Times"/>
                <w:sz w:val="20"/>
              </w:rPr>
              <w:t>/* specified in Annex F */</w:t>
            </w:r>
          </w:p>
        </w:tc>
        <w:tc>
          <w:tcPr>
            <w:tcW w:w="1157" w:type="dxa"/>
          </w:tcPr>
          <w:p w14:paraId="7576877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EC85F3" w14:textId="77777777" w:rsidTr="00492EB6">
        <w:trPr>
          <w:cantSplit/>
          <w:jc w:val="center"/>
        </w:trPr>
        <w:tc>
          <w:tcPr>
            <w:tcW w:w="7920" w:type="dxa"/>
          </w:tcPr>
          <w:p w14:paraId="17FBB3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168 )</w:t>
            </w:r>
          </w:p>
        </w:tc>
        <w:tc>
          <w:tcPr>
            <w:tcW w:w="1157" w:type="dxa"/>
          </w:tcPr>
          <w:p w14:paraId="2E1B0D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764FE13" w14:textId="77777777" w:rsidTr="00492EB6">
        <w:trPr>
          <w:cantSplit/>
          <w:jc w:val="center"/>
        </w:trPr>
        <w:tc>
          <w:tcPr>
            <w:tcW w:w="7920" w:type="dxa"/>
          </w:tcPr>
          <w:p w14:paraId="32DBA26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frame_field_info( payloadSize )  </w:t>
            </w:r>
            <w:r w:rsidRPr="001C3BD2">
              <w:rPr>
                <w:rFonts w:ascii="Times" w:eastAsia="Malgun Gothic" w:hAnsi="Times"/>
                <w:sz w:val="20"/>
              </w:rPr>
              <w:t>/* specified in Annex F */</w:t>
            </w:r>
          </w:p>
        </w:tc>
        <w:tc>
          <w:tcPr>
            <w:tcW w:w="1157" w:type="dxa"/>
          </w:tcPr>
          <w:p w14:paraId="2EF13AA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B422C2A" w14:textId="77777777" w:rsidTr="00492EB6">
        <w:trPr>
          <w:cantSplit/>
          <w:jc w:val="center"/>
        </w:trPr>
        <w:tc>
          <w:tcPr>
            <w:tcW w:w="7920" w:type="dxa"/>
          </w:tcPr>
          <w:p w14:paraId="7874091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176 )</w:t>
            </w:r>
          </w:p>
        </w:tc>
        <w:tc>
          <w:tcPr>
            <w:tcW w:w="1157" w:type="dxa"/>
          </w:tcPr>
          <w:p w14:paraId="168D069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B8AE628" w14:textId="77777777" w:rsidTr="00492EB6">
        <w:trPr>
          <w:cantSplit/>
          <w:jc w:val="center"/>
        </w:trPr>
        <w:tc>
          <w:tcPr>
            <w:tcW w:w="7920" w:type="dxa"/>
          </w:tcPr>
          <w:p w14:paraId="74A51D4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 xml:space="preserve">three_dimensional_reference_displays_info( payloadSize )  </w:t>
            </w:r>
            <w:r w:rsidRPr="001C3BD2">
              <w:rPr>
                <w:rFonts w:ascii="Times" w:eastAsia="Malgun Gothic" w:hAnsi="Times"/>
                <w:sz w:val="20"/>
              </w:rPr>
              <w:t>/* specified in Annex G */</w:t>
            </w:r>
          </w:p>
        </w:tc>
        <w:tc>
          <w:tcPr>
            <w:tcW w:w="1157" w:type="dxa"/>
          </w:tcPr>
          <w:p w14:paraId="7D60F45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BBB5B03" w14:textId="77777777" w:rsidTr="00492EB6">
        <w:trPr>
          <w:cantSplit/>
          <w:jc w:val="center"/>
        </w:trPr>
        <w:tc>
          <w:tcPr>
            <w:tcW w:w="7920" w:type="dxa"/>
          </w:tcPr>
          <w:p w14:paraId="6AAC4EB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177 )</w:t>
            </w:r>
          </w:p>
        </w:tc>
        <w:tc>
          <w:tcPr>
            <w:tcW w:w="1157" w:type="dxa"/>
          </w:tcPr>
          <w:p w14:paraId="6F53C50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DC53247" w14:textId="77777777" w:rsidTr="00492EB6">
        <w:trPr>
          <w:cantSplit/>
          <w:jc w:val="center"/>
        </w:trPr>
        <w:tc>
          <w:tcPr>
            <w:tcW w:w="7920" w:type="dxa"/>
          </w:tcPr>
          <w:p w14:paraId="5D9F737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depth</w:t>
            </w:r>
            <w:r w:rsidRPr="001C3BD2">
              <w:rPr>
                <w:rFonts w:ascii="Times" w:eastAsia="Malgun Gothic" w:hAnsi="Times"/>
                <w:sz w:val="20"/>
              </w:rPr>
              <w:t>_representation_info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491D229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F3CA034" w14:textId="77777777" w:rsidTr="00492EB6">
        <w:trPr>
          <w:cantSplit/>
          <w:jc w:val="center"/>
        </w:trPr>
        <w:tc>
          <w:tcPr>
            <w:tcW w:w="7920" w:type="dxa"/>
          </w:tcPr>
          <w:p w14:paraId="1126C0D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178 )</w:t>
            </w:r>
          </w:p>
        </w:tc>
        <w:tc>
          <w:tcPr>
            <w:tcW w:w="1157" w:type="dxa"/>
          </w:tcPr>
          <w:p w14:paraId="16BF982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034C5EA" w14:textId="77777777" w:rsidTr="00492EB6">
        <w:trPr>
          <w:cantSplit/>
          <w:jc w:val="center"/>
        </w:trPr>
        <w:tc>
          <w:tcPr>
            <w:tcW w:w="7920" w:type="dxa"/>
          </w:tcPr>
          <w:p w14:paraId="63DABFC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multiview</w:t>
            </w:r>
            <w:r w:rsidRPr="001C3BD2">
              <w:rPr>
                <w:rFonts w:ascii="Times" w:hAnsi="Times"/>
                <w:sz w:val="20"/>
              </w:rPr>
              <w:t>_scene_info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59FC542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F1A2A4C" w14:textId="77777777" w:rsidTr="00492EB6">
        <w:trPr>
          <w:cantSplit/>
          <w:jc w:val="center"/>
        </w:trPr>
        <w:tc>
          <w:tcPr>
            <w:tcW w:w="7920" w:type="dxa"/>
          </w:tcPr>
          <w:p w14:paraId="43997DD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179 )</w:t>
            </w:r>
          </w:p>
        </w:tc>
        <w:tc>
          <w:tcPr>
            <w:tcW w:w="1157" w:type="dxa"/>
          </w:tcPr>
          <w:p w14:paraId="727EA202"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2B0E73F" w14:textId="77777777" w:rsidTr="00492EB6">
        <w:trPr>
          <w:cantSplit/>
          <w:jc w:val="center"/>
        </w:trPr>
        <w:tc>
          <w:tcPr>
            <w:tcW w:w="7920" w:type="dxa"/>
          </w:tcPr>
          <w:p w14:paraId="29D5A45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hAnsi="Times"/>
                <w:sz w:val="20"/>
              </w:rPr>
              <w:t>multiview_acquisition_info</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040D70E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EED3CE" w14:textId="77777777" w:rsidTr="00492EB6">
        <w:trPr>
          <w:cantSplit/>
          <w:jc w:val="center"/>
        </w:trPr>
        <w:tc>
          <w:tcPr>
            <w:tcW w:w="7920" w:type="dxa"/>
          </w:tcPr>
          <w:p w14:paraId="27A41E8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180 )</w:t>
            </w:r>
          </w:p>
        </w:tc>
        <w:tc>
          <w:tcPr>
            <w:tcW w:w="1157" w:type="dxa"/>
          </w:tcPr>
          <w:p w14:paraId="5E32DA5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6D4534" w14:textId="77777777" w:rsidTr="00492EB6">
        <w:trPr>
          <w:cantSplit/>
          <w:jc w:val="center"/>
        </w:trPr>
        <w:tc>
          <w:tcPr>
            <w:tcW w:w="7920" w:type="dxa"/>
          </w:tcPr>
          <w:p w14:paraId="6840796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ascii="Times" w:hAnsi="Times"/>
                <w:sz w:val="20"/>
              </w:rPr>
              <w:t>multiview_view_position</w:t>
            </w:r>
            <w:r w:rsidRPr="001C3BD2">
              <w:rPr>
                <w:rFonts w:eastAsia="Malgun Gothic"/>
                <w:sz w:val="20"/>
              </w:rPr>
              <w:t xml:space="preserve">( payloadSize )  </w:t>
            </w:r>
            <w:r w:rsidRPr="001C3BD2">
              <w:rPr>
                <w:rFonts w:ascii="Times" w:eastAsia="Malgun Gothic" w:hAnsi="Times"/>
                <w:sz w:val="20"/>
              </w:rPr>
              <w:t>/* specified in Annex G */</w:t>
            </w:r>
          </w:p>
        </w:tc>
        <w:tc>
          <w:tcPr>
            <w:tcW w:w="1157" w:type="dxa"/>
          </w:tcPr>
          <w:p w14:paraId="0C7D352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CD13914" w14:textId="77777777" w:rsidTr="00492EB6">
        <w:trPr>
          <w:cantSplit/>
          <w:jc w:val="center"/>
        </w:trPr>
        <w:tc>
          <w:tcPr>
            <w:tcW w:w="7920" w:type="dxa"/>
          </w:tcPr>
          <w:p w14:paraId="0D04B78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ascii="Times" w:eastAsia="Malgun Gothic" w:hAnsi="Times"/>
                <w:sz w:val="20"/>
              </w:rPr>
              <w:tab/>
            </w:r>
            <w:r w:rsidRPr="001C3BD2">
              <w:rPr>
                <w:rFonts w:ascii="Times" w:eastAsia="Malgun Gothic" w:hAnsi="Times"/>
                <w:sz w:val="20"/>
              </w:rPr>
              <w:tab/>
              <w:t>else if( payloadType  = =  181 )</w:t>
            </w:r>
          </w:p>
        </w:tc>
        <w:tc>
          <w:tcPr>
            <w:tcW w:w="1157" w:type="dxa"/>
          </w:tcPr>
          <w:p w14:paraId="0901958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9DDCCE2" w14:textId="77777777" w:rsidTr="00492EB6">
        <w:trPr>
          <w:cantSplit/>
          <w:jc w:val="center"/>
        </w:trPr>
        <w:tc>
          <w:tcPr>
            <w:tcW w:w="7920" w:type="dxa"/>
          </w:tcPr>
          <w:p w14:paraId="2187651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1C3BD2">
              <w:rPr>
                <w:rFonts w:ascii="Times" w:eastAsia="Malgun Gothic" w:hAnsi="Times"/>
                <w:sz w:val="20"/>
              </w:rPr>
              <w:tab/>
            </w:r>
            <w:r w:rsidRPr="001C3BD2">
              <w:rPr>
                <w:rFonts w:ascii="Times" w:eastAsia="Malgun Gothic" w:hAnsi="Times"/>
                <w:sz w:val="20"/>
              </w:rPr>
              <w:tab/>
            </w:r>
            <w:r w:rsidRPr="001C3BD2">
              <w:rPr>
                <w:rFonts w:ascii="Times" w:eastAsia="Malgun Gothic" w:hAnsi="Times"/>
                <w:sz w:val="20"/>
              </w:rPr>
              <w:tab/>
              <w:t>alternative_depth_info( payloadSize )  /* specified in Annex I */</w:t>
            </w:r>
          </w:p>
        </w:tc>
        <w:tc>
          <w:tcPr>
            <w:tcW w:w="1157" w:type="dxa"/>
          </w:tcPr>
          <w:p w14:paraId="623F1A3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30F622E" w14:textId="77777777" w:rsidTr="00492EB6">
        <w:trPr>
          <w:cantSplit/>
          <w:jc w:val="center"/>
        </w:trPr>
        <w:tc>
          <w:tcPr>
            <w:tcW w:w="7920" w:type="dxa"/>
          </w:tcPr>
          <w:p w14:paraId="3D09BB3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w:t>
            </w:r>
          </w:p>
        </w:tc>
        <w:tc>
          <w:tcPr>
            <w:tcW w:w="1157" w:type="dxa"/>
          </w:tcPr>
          <w:p w14:paraId="396000E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215E812" w14:textId="77777777" w:rsidTr="00492EB6">
        <w:trPr>
          <w:cantSplit/>
          <w:jc w:val="center"/>
        </w:trPr>
        <w:tc>
          <w:tcPr>
            <w:tcW w:w="7920" w:type="dxa"/>
          </w:tcPr>
          <w:p w14:paraId="7036446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reserved_sei_message( payloadSize )</w:t>
            </w:r>
          </w:p>
        </w:tc>
        <w:tc>
          <w:tcPr>
            <w:tcW w:w="1157" w:type="dxa"/>
          </w:tcPr>
          <w:p w14:paraId="6CEAADA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A7FECF" w14:textId="77777777" w:rsidTr="00492EB6">
        <w:trPr>
          <w:cantSplit/>
          <w:jc w:val="center"/>
        </w:trPr>
        <w:tc>
          <w:tcPr>
            <w:tcW w:w="7920" w:type="dxa"/>
          </w:tcPr>
          <w:p w14:paraId="1D74B7C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else /* nal_unit_type  = =  SUFFIX_SEI_NUT */</w:t>
            </w:r>
          </w:p>
        </w:tc>
        <w:tc>
          <w:tcPr>
            <w:tcW w:w="1157" w:type="dxa"/>
          </w:tcPr>
          <w:p w14:paraId="21BA505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55626C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EE6F45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5D38565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BB2B61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51B20F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5CCDBC0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F44074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1FFE1D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4 )</w:t>
            </w:r>
          </w:p>
        </w:tc>
        <w:tc>
          <w:tcPr>
            <w:tcW w:w="1157" w:type="dxa"/>
            <w:tcBorders>
              <w:top w:val="single" w:sz="4" w:space="0" w:color="auto"/>
              <w:left w:val="single" w:sz="4" w:space="0" w:color="auto"/>
              <w:bottom w:val="single" w:sz="4" w:space="0" w:color="auto"/>
              <w:right w:val="single" w:sz="4" w:space="0" w:color="auto"/>
            </w:tcBorders>
          </w:tcPr>
          <w:p w14:paraId="00873D3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703C03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FD7ED4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user_data_registered_itu_t_t35( payloadSize )</w:t>
            </w:r>
          </w:p>
        </w:tc>
        <w:tc>
          <w:tcPr>
            <w:tcW w:w="1157" w:type="dxa"/>
            <w:tcBorders>
              <w:top w:val="single" w:sz="4" w:space="0" w:color="auto"/>
              <w:left w:val="single" w:sz="4" w:space="0" w:color="auto"/>
              <w:bottom w:val="single" w:sz="4" w:space="0" w:color="auto"/>
              <w:right w:val="single" w:sz="4" w:space="0" w:color="auto"/>
            </w:tcBorders>
          </w:tcPr>
          <w:p w14:paraId="29B6DB3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B223D9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5F0E60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5 )</w:t>
            </w:r>
          </w:p>
        </w:tc>
        <w:tc>
          <w:tcPr>
            <w:tcW w:w="1157" w:type="dxa"/>
            <w:tcBorders>
              <w:top w:val="single" w:sz="4" w:space="0" w:color="auto"/>
              <w:left w:val="single" w:sz="4" w:space="0" w:color="auto"/>
              <w:bottom w:val="single" w:sz="4" w:space="0" w:color="auto"/>
              <w:right w:val="single" w:sz="4" w:space="0" w:color="auto"/>
            </w:tcBorders>
          </w:tcPr>
          <w:p w14:paraId="55B5664B"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A6D975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BA1846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user_data_unregistered( payloadSize )</w:t>
            </w:r>
          </w:p>
        </w:tc>
        <w:tc>
          <w:tcPr>
            <w:tcW w:w="1157" w:type="dxa"/>
            <w:tcBorders>
              <w:top w:val="single" w:sz="4" w:space="0" w:color="auto"/>
              <w:left w:val="single" w:sz="4" w:space="0" w:color="auto"/>
              <w:bottom w:val="single" w:sz="4" w:space="0" w:color="auto"/>
              <w:right w:val="single" w:sz="4" w:space="0" w:color="auto"/>
            </w:tcBorders>
          </w:tcPr>
          <w:p w14:paraId="5E602B65"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439F9E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95389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17 )</w:t>
            </w:r>
          </w:p>
        </w:tc>
        <w:tc>
          <w:tcPr>
            <w:tcW w:w="1157" w:type="dxa"/>
            <w:tcBorders>
              <w:top w:val="single" w:sz="4" w:space="0" w:color="auto"/>
              <w:left w:val="single" w:sz="4" w:space="0" w:color="auto"/>
              <w:bottom w:val="single" w:sz="4" w:space="0" w:color="auto"/>
              <w:right w:val="single" w:sz="4" w:space="0" w:color="auto"/>
            </w:tcBorders>
          </w:tcPr>
          <w:p w14:paraId="24C7E8C8"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003AFE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F34E41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progressive_refinement_segment_end( payloadSize )</w:t>
            </w:r>
          </w:p>
        </w:tc>
        <w:tc>
          <w:tcPr>
            <w:tcW w:w="1157" w:type="dxa"/>
            <w:tcBorders>
              <w:top w:val="single" w:sz="4" w:space="0" w:color="auto"/>
              <w:left w:val="single" w:sz="4" w:space="0" w:color="auto"/>
              <w:bottom w:val="single" w:sz="4" w:space="0" w:color="auto"/>
              <w:right w:val="single" w:sz="4" w:space="0" w:color="auto"/>
            </w:tcBorders>
          </w:tcPr>
          <w:p w14:paraId="0B1E2F2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EBF4B7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87F13D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22 )</w:t>
            </w:r>
          </w:p>
        </w:tc>
        <w:tc>
          <w:tcPr>
            <w:tcW w:w="1157" w:type="dxa"/>
            <w:tcBorders>
              <w:top w:val="single" w:sz="4" w:space="0" w:color="auto"/>
              <w:left w:val="single" w:sz="4" w:space="0" w:color="auto"/>
              <w:bottom w:val="single" w:sz="4" w:space="0" w:color="auto"/>
              <w:right w:val="single" w:sz="4" w:space="0" w:color="auto"/>
            </w:tcBorders>
          </w:tcPr>
          <w:p w14:paraId="4E2A1047"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97139E2"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BBEB54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post_filter_hint( payloadSize )</w:t>
            </w:r>
          </w:p>
        </w:tc>
        <w:tc>
          <w:tcPr>
            <w:tcW w:w="1157" w:type="dxa"/>
            <w:tcBorders>
              <w:top w:val="single" w:sz="4" w:space="0" w:color="auto"/>
              <w:left w:val="single" w:sz="4" w:space="0" w:color="auto"/>
              <w:bottom w:val="single" w:sz="4" w:space="0" w:color="auto"/>
              <w:right w:val="single" w:sz="4" w:space="0" w:color="auto"/>
            </w:tcBorders>
          </w:tcPr>
          <w:p w14:paraId="6E3D1C3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5ABE27B" w14:textId="77777777" w:rsidTr="00492EB6">
        <w:trPr>
          <w:cantSplit/>
          <w:jc w:val="center"/>
        </w:trPr>
        <w:tc>
          <w:tcPr>
            <w:tcW w:w="7920" w:type="dxa"/>
          </w:tcPr>
          <w:p w14:paraId="47C6785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132 )</w:t>
            </w:r>
          </w:p>
        </w:tc>
        <w:tc>
          <w:tcPr>
            <w:tcW w:w="1157" w:type="dxa"/>
          </w:tcPr>
          <w:p w14:paraId="24031791"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19585E6" w14:textId="77777777" w:rsidTr="00492EB6">
        <w:trPr>
          <w:cantSplit/>
          <w:jc w:val="center"/>
        </w:trPr>
        <w:tc>
          <w:tcPr>
            <w:tcW w:w="7920" w:type="dxa"/>
          </w:tcPr>
          <w:p w14:paraId="4E1C432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decoded_picture_hash( payloadSize )</w:t>
            </w:r>
          </w:p>
        </w:tc>
        <w:tc>
          <w:tcPr>
            <w:tcW w:w="1157" w:type="dxa"/>
          </w:tcPr>
          <w:p w14:paraId="2D48168A"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3B21144" w14:textId="77777777" w:rsidTr="00492EB6">
        <w:trPr>
          <w:cantSplit/>
          <w:jc w:val="center"/>
        </w:trPr>
        <w:tc>
          <w:tcPr>
            <w:tcW w:w="7920" w:type="dxa"/>
          </w:tcPr>
          <w:p w14:paraId="203E934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 if( payloadType  = =  146 )</w:t>
            </w:r>
          </w:p>
        </w:tc>
        <w:tc>
          <w:tcPr>
            <w:tcW w:w="1157" w:type="dxa"/>
          </w:tcPr>
          <w:p w14:paraId="1BA4287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1B8FAD69" w14:textId="77777777" w:rsidTr="00492EB6">
        <w:trPr>
          <w:cantSplit/>
          <w:jc w:val="center"/>
        </w:trPr>
        <w:tc>
          <w:tcPr>
            <w:tcW w:w="7920" w:type="dxa"/>
          </w:tcPr>
          <w:p w14:paraId="614D069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coded_region_completion( payloadSize )</w:t>
            </w:r>
          </w:p>
        </w:tc>
        <w:tc>
          <w:tcPr>
            <w:tcW w:w="1157" w:type="dxa"/>
          </w:tcPr>
          <w:p w14:paraId="6303959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0543CAF0" w14:textId="77777777" w:rsidTr="00492EB6">
        <w:trPr>
          <w:cantSplit/>
          <w:jc w:val="center"/>
        </w:trPr>
        <w:tc>
          <w:tcPr>
            <w:tcW w:w="7920" w:type="dxa"/>
          </w:tcPr>
          <w:p w14:paraId="71FC54E8"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else</w:t>
            </w:r>
          </w:p>
        </w:tc>
        <w:tc>
          <w:tcPr>
            <w:tcW w:w="1157" w:type="dxa"/>
          </w:tcPr>
          <w:p w14:paraId="78523839"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AB3DB28" w14:textId="77777777" w:rsidTr="00492EB6">
        <w:trPr>
          <w:cantSplit/>
          <w:jc w:val="center"/>
        </w:trPr>
        <w:tc>
          <w:tcPr>
            <w:tcW w:w="7920" w:type="dxa"/>
          </w:tcPr>
          <w:p w14:paraId="14CCFFC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reserved_sei_message( payloadSize )</w:t>
            </w:r>
          </w:p>
        </w:tc>
        <w:tc>
          <w:tcPr>
            <w:tcW w:w="1157" w:type="dxa"/>
          </w:tcPr>
          <w:p w14:paraId="177D3DAD"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554927B" w14:textId="77777777" w:rsidTr="00492EB6">
        <w:trPr>
          <w:cantSplit/>
          <w:jc w:val="center"/>
        </w:trPr>
        <w:tc>
          <w:tcPr>
            <w:tcW w:w="7920" w:type="dxa"/>
          </w:tcPr>
          <w:p w14:paraId="20EB680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more_data_in_payload( ) ) {</w:t>
            </w:r>
          </w:p>
        </w:tc>
        <w:tc>
          <w:tcPr>
            <w:tcW w:w="1157" w:type="dxa"/>
          </w:tcPr>
          <w:p w14:paraId="02035806"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27D13E69" w14:textId="77777777" w:rsidTr="00492EB6">
        <w:trPr>
          <w:cantSplit/>
          <w:jc w:val="center"/>
        </w:trPr>
        <w:tc>
          <w:tcPr>
            <w:tcW w:w="7920" w:type="dxa"/>
          </w:tcPr>
          <w:p w14:paraId="28844A4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payload_extension_present( ) )</w:t>
            </w:r>
          </w:p>
        </w:tc>
        <w:tc>
          <w:tcPr>
            <w:tcW w:w="1157" w:type="dxa"/>
          </w:tcPr>
          <w:p w14:paraId="7622959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D091D6A" w14:textId="77777777" w:rsidTr="00492EB6">
        <w:trPr>
          <w:cantSplit/>
          <w:jc w:val="center"/>
        </w:trPr>
        <w:tc>
          <w:tcPr>
            <w:tcW w:w="7920" w:type="dxa"/>
          </w:tcPr>
          <w:p w14:paraId="21540E80"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reserved_payload_extension_data</w:t>
            </w:r>
          </w:p>
        </w:tc>
        <w:tc>
          <w:tcPr>
            <w:tcW w:w="1157" w:type="dxa"/>
          </w:tcPr>
          <w:p w14:paraId="30BCFB80"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u(v)</w:t>
            </w:r>
          </w:p>
        </w:tc>
      </w:tr>
      <w:tr w:rsidR="00024D98" w:rsidRPr="001C3BD2" w14:paraId="1627E225" w14:textId="77777777" w:rsidTr="00492EB6">
        <w:trPr>
          <w:cantSplit/>
          <w:jc w:val="center"/>
        </w:trPr>
        <w:tc>
          <w:tcPr>
            <w:tcW w:w="7920" w:type="dxa"/>
          </w:tcPr>
          <w:p w14:paraId="41BA430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payload_bit_equal_to_one</w:t>
            </w:r>
            <w:r w:rsidRPr="001C3BD2">
              <w:rPr>
                <w:rFonts w:eastAsia="Malgun Gothic"/>
                <w:sz w:val="20"/>
              </w:rPr>
              <w:t xml:space="preserve"> /* equal to 1 */</w:t>
            </w:r>
          </w:p>
        </w:tc>
        <w:tc>
          <w:tcPr>
            <w:tcW w:w="1157" w:type="dxa"/>
          </w:tcPr>
          <w:p w14:paraId="21AA1D04"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f(1)</w:t>
            </w:r>
          </w:p>
        </w:tc>
      </w:tr>
      <w:tr w:rsidR="00024D98" w:rsidRPr="001C3BD2" w14:paraId="78D76A4C" w14:textId="77777777" w:rsidTr="00492EB6">
        <w:trPr>
          <w:cantSplit/>
          <w:jc w:val="center"/>
        </w:trPr>
        <w:tc>
          <w:tcPr>
            <w:tcW w:w="7920" w:type="dxa"/>
          </w:tcPr>
          <w:p w14:paraId="131B680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while( !byte_aligned( ) )</w:t>
            </w:r>
          </w:p>
        </w:tc>
        <w:tc>
          <w:tcPr>
            <w:tcW w:w="1157" w:type="dxa"/>
          </w:tcPr>
          <w:p w14:paraId="1D73A6EC"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5E6A657B" w14:textId="77777777" w:rsidTr="00492EB6">
        <w:trPr>
          <w:cantSplit/>
          <w:jc w:val="center"/>
        </w:trPr>
        <w:tc>
          <w:tcPr>
            <w:tcW w:w="7920" w:type="dxa"/>
          </w:tcPr>
          <w:p w14:paraId="7B15D92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payload_bit_equal_to_zero</w:t>
            </w:r>
            <w:r w:rsidRPr="001C3BD2">
              <w:rPr>
                <w:rFonts w:eastAsia="Malgun Gothic"/>
                <w:sz w:val="20"/>
              </w:rPr>
              <w:t xml:space="preserve"> /* equal to 0 */</w:t>
            </w:r>
          </w:p>
        </w:tc>
        <w:tc>
          <w:tcPr>
            <w:tcW w:w="1157" w:type="dxa"/>
          </w:tcPr>
          <w:p w14:paraId="1038643E"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f(1)</w:t>
            </w:r>
          </w:p>
        </w:tc>
      </w:tr>
      <w:tr w:rsidR="00024D98" w:rsidRPr="001C3BD2" w14:paraId="2DD24A52" w14:textId="77777777" w:rsidTr="00492EB6">
        <w:trPr>
          <w:cantSplit/>
          <w:jc w:val="center"/>
        </w:trPr>
        <w:tc>
          <w:tcPr>
            <w:tcW w:w="7920" w:type="dxa"/>
          </w:tcPr>
          <w:p w14:paraId="32C3FA0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w:t>
            </w:r>
          </w:p>
        </w:tc>
        <w:tc>
          <w:tcPr>
            <w:tcW w:w="1157" w:type="dxa"/>
          </w:tcPr>
          <w:p w14:paraId="235C7A73"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61E8328D" w14:textId="77777777" w:rsidTr="00492EB6">
        <w:trPr>
          <w:cantSplit/>
          <w:jc w:val="center"/>
        </w:trPr>
        <w:tc>
          <w:tcPr>
            <w:tcW w:w="7920" w:type="dxa"/>
          </w:tcPr>
          <w:p w14:paraId="7779FCA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w:t>
            </w:r>
          </w:p>
        </w:tc>
        <w:tc>
          <w:tcPr>
            <w:tcW w:w="1157" w:type="dxa"/>
          </w:tcPr>
          <w:p w14:paraId="1DDDD2AF" w14:textId="77777777" w:rsidR="00024D98" w:rsidRPr="001C3BD2" w:rsidRDefault="00024D98" w:rsidP="00492EB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3E84728" w14:textId="77777777" w:rsidR="00024D98" w:rsidRDefault="00024D98" w:rsidP="00024D98">
      <w:pPr>
        <w:keepNext/>
        <w:keepLines/>
        <w:spacing w:before="360"/>
        <w:outlineLvl w:val="0"/>
        <w:rPr>
          <w:i/>
          <w:noProof/>
          <w:sz w:val="24"/>
        </w:rPr>
      </w:pPr>
      <w:r>
        <w:rPr>
          <w:i/>
          <w:noProof/>
          <w:sz w:val="24"/>
        </w:rPr>
        <w:t>Renumber clause D.2.40 (Reserved SEI message syntax) as D.2.45.</w:t>
      </w:r>
    </w:p>
    <w:p w14:paraId="20FE8DA5" w14:textId="77777777" w:rsidR="00024D98" w:rsidRDefault="00024D98" w:rsidP="00024D98">
      <w:pPr>
        <w:keepNext/>
        <w:keepLines/>
        <w:spacing w:before="360"/>
        <w:outlineLvl w:val="0"/>
        <w:rPr>
          <w:i/>
          <w:noProof/>
          <w:sz w:val="24"/>
        </w:rPr>
      </w:pPr>
      <w:r>
        <w:rPr>
          <w:i/>
          <w:noProof/>
          <w:sz w:val="24"/>
        </w:rPr>
        <w:t>Add clauses D.2.40 through D.2.44, as follows:</w:t>
      </w:r>
    </w:p>
    <w:p w14:paraId="608CAAB0"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D.2.40</w:t>
      </w:r>
      <w:r>
        <w:rPr>
          <w:b/>
          <w:szCs w:val="22"/>
        </w:rPr>
        <w:tab/>
      </w:r>
      <w:r w:rsidRPr="001C3BD2">
        <w:rPr>
          <w:b/>
          <w:szCs w:val="22"/>
        </w:rPr>
        <w:t>Content colour volume SEI message syntax</w:t>
      </w:r>
    </w:p>
    <w:p w14:paraId="0F7D012D"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0ECD2D17" w14:textId="77777777" w:rsidTr="00492EB6">
        <w:trPr>
          <w:cantSplit/>
          <w:jc w:val="center"/>
        </w:trPr>
        <w:tc>
          <w:tcPr>
            <w:tcW w:w="7920" w:type="dxa"/>
          </w:tcPr>
          <w:p w14:paraId="49A2C9A7"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content_colour_volume( payloadSize ) {</w:t>
            </w:r>
          </w:p>
        </w:tc>
        <w:tc>
          <w:tcPr>
            <w:tcW w:w="1157" w:type="dxa"/>
          </w:tcPr>
          <w:p w14:paraId="051EEF4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b/>
                <w:sz w:val="20"/>
              </w:rPr>
              <w:t>Descriptor</w:t>
            </w:r>
          </w:p>
        </w:tc>
      </w:tr>
      <w:tr w:rsidR="00024D98" w:rsidRPr="001C3BD2" w14:paraId="3BD259F3" w14:textId="77777777" w:rsidTr="00492EB6">
        <w:trPr>
          <w:cantSplit/>
          <w:jc w:val="center"/>
        </w:trPr>
        <w:tc>
          <w:tcPr>
            <w:tcW w:w="7920" w:type="dxa"/>
          </w:tcPr>
          <w:p w14:paraId="70477FB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b/>
                <w:sz w:val="20"/>
              </w:rPr>
              <w:t>ccv_cancel_flag</w:t>
            </w:r>
          </w:p>
        </w:tc>
        <w:tc>
          <w:tcPr>
            <w:tcW w:w="1157" w:type="dxa"/>
          </w:tcPr>
          <w:p w14:paraId="01FC018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094D07C8" w14:textId="77777777" w:rsidTr="00492EB6">
        <w:trPr>
          <w:cantSplit/>
          <w:jc w:val="center"/>
        </w:trPr>
        <w:tc>
          <w:tcPr>
            <w:tcW w:w="7920" w:type="dxa"/>
          </w:tcPr>
          <w:p w14:paraId="0FD19FF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if( !ccv_cancel_flag ) {</w:t>
            </w:r>
          </w:p>
        </w:tc>
        <w:tc>
          <w:tcPr>
            <w:tcW w:w="1157" w:type="dxa"/>
          </w:tcPr>
          <w:p w14:paraId="77F190C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3CBF3696" w14:textId="77777777" w:rsidTr="00492EB6">
        <w:trPr>
          <w:cantSplit/>
          <w:jc w:val="center"/>
        </w:trPr>
        <w:tc>
          <w:tcPr>
            <w:tcW w:w="7920" w:type="dxa"/>
          </w:tcPr>
          <w:p w14:paraId="6B30282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b/>
                <w:sz w:val="20"/>
              </w:rPr>
              <w:t>ccv_persistence_flag</w:t>
            </w:r>
          </w:p>
        </w:tc>
        <w:tc>
          <w:tcPr>
            <w:tcW w:w="1157" w:type="dxa"/>
          </w:tcPr>
          <w:p w14:paraId="3180FEE4"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134C529A" w14:textId="77777777" w:rsidTr="00492EB6">
        <w:trPr>
          <w:cantSplit/>
          <w:jc w:val="center"/>
        </w:trPr>
        <w:tc>
          <w:tcPr>
            <w:tcW w:w="7920" w:type="dxa"/>
          </w:tcPr>
          <w:p w14:paraId="0E9DF67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ccv_primaries_present_flag</w:t>
            </w:r>
          </w:p>
        </w:tc>
        <w:tc>
          <w:tcPr>
            <w:tcW w:w="1157" w:type="dxa"/>
          </w:tcPr>
          <w:p w14:paraId="5D04917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3C4A19B3" w14:textId="77777777" w:rsidTr="00492EB6">
        <w:trPr>
          <w:cantSplit/>
          <w:jc w:val="center"/>
        </w:trPr>
        <w:tc>
          <w:tcPr>
            <w:tcW w:w="7920" w:type="dxa"/>
          </w:tcPr>
          <w:p w14:paraId="72099A6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ccv_min_luminance_value_present_flag</w:t>
            </w:r>
          </w:p>
        </w:tc>
        <w:tc>
          <w:tcPr>
            <w:tcW w:w="1157" w:type="dxa"/>
          </w:tcPr>
          <w:p w14:paraId="75759E6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1F394D10" w14:textId="77777777" w:rsidTr="00492EB6">
        <w:trPr>
          <w:cantSplit/>
          <w:jc w:val="center"/>
        </w:trPr>
        <w:tc>
          <w:tcPr>
            <w:tcW w:w="7920" w:type="dxa"/>
          </w:tcPr>
          <w:p w14:paraId="01C8CAD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ccv_max_luminance_value_present_flag</w:t>
            </w:r>
          </w:p>
        </w:tc>
        <w:tc>
          <w:tcPr>
            <w:tcW w:w="1157" w:type="dxa"/>
          </w:tcPr>
          <w:p w14:paraId="0F1B23C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43DAD0E2" w14:textId="77777777" w:rsidTr="00492EB6">
        <w:trPr>
          <w:cantSplit/>
          <w:jc w:val="center"/>
        </w:trPr>
        <w:tc>
          <w:tcPr>
            <w:tcW w:w="7920" w:type="dxa"/>
          </w:tcPr>
          <w:p w14:paraId="744E2445"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ccv_avg_luminance_value_present_flag</w:t>
            </w:r>
          </w:p>
        </w:tc>
        <w:tc>
          <w:tcPr>
            <w:tcW w:w="1157" w:type="dxa"/>
          </w:tcPr>
          <w:p w14:paraId="74D2538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u(1)</w:t>
            </w:r>
          </w:p>
        </w:tc>
      </w:tr>
      <w:tr w:rsidR="00024D98" w:rsidRPr="001C3BD2" w14:paraId="6C1AFF5A" w14:textId="77777777" w:rsidTr="00492EB6">
        <w:trPr>
          <w:cantSplit/>
          <w:jc w:val="center"/>
        </w:trPr>
        <w:tc>
          <w:tcPr>
            <w:tcW w:w="7920" w:type="dxa"/>
          </w:tcPr>
          <w:p w14:paraId="3C8C5787"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b/>
                <w:sz w:val="20"/>
              </w:rPr>
              <w:t>ccv_reserved_zero_2bits</w:t>
            </w:r>
          </w:p>
        </w:tc>
        <w:tc>
          <w:tcPr>
            <w:tcW w:w="1157" w:type="dxa"/>
          </w:tcPr>
          <w:p w14:paraId="6F069F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u(2)</w:t>
            </w:r>
          </w:p>
        </w:tc>
      </w:tr>
      <w:tr w:rsidR="00024D98" w:rsidRPr="001C3BD2" w14:paraId="483D316B" w14:textId="77777777" w:rsidTr="00492EB6">
        <w:trPr>
          <w:cantSplit/>
          <w:jc w:val="center"/>
        </w:trPr>
        <w:tc>
          <w:tcPr>
            <w:tcW w:w="7920" w:type="dxa"/>
          </w:tcPr>
          <w:p w14:paraId="62C3158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ccv_primaries_present_flag )</w:t>
            </w:r>
          </w:p>
        </w:tc>
        <w:tc>
          <w:tcPr>
            <w:tcW w:w="1157" w:type="dxa"/>
          </w:tcPr>
          <w:p w14:paraId="711EDE2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2B422B5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E9DB900" w14:textId="77777777" w:rsidR="00024D98" w:rsidRPr="001C3BD2" w:rsidRDefault="00024D98" w:rsidP="00492EB6">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for( c = 0; c &lt; 3; c++ ) {</w:t>
            </w:r>
          </w:p>
        </w:tc>
        <w:tc>
          <w:tcPr>
            <w:tcW w:w="1157" w:type="dxa"/>
            <w:tcBorders>
              <w:top w:val="single" w:sz="4" w:space="0" w:color="auto"/>
              <w:left w:val="single" w:sz="4" w:space="0" w:color="auto"/>
              <w:bottom w:val="single" w:sz="4" w:space="0" w:color="auto"/>
              <w:right w:val="single" w:sz="4" w:space="0" w:color="auto"/>
            </w:tcBorders>
          </w:tcPr>
          <w:p w14:paraId="33CF1AC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4E36514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486730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ccv_primaries_x</w:t>
            </w:r>
            <w:r w:rsidRPr="001C3BD2">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54F821D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i(16)</w:t>
            </w:r>
          </w:p>
        </w:tc>
      </w:tr>
      <w:tr w:rsidR="00024D98" w:rsidRPr="001C3BD2" w14:paraId="6EE6A51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4D9D2E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ccv_primaries_y</w:t>
            </w:r>
            <w:r w:rsidRPr="001C3BD2">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037D099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i(16)</w:t>
            </w:r>
          </w:p>
        </w:tc>
      </w:tr>
      <w:tr w:rsidR="00024D98" w:rsidRPr="001C3BD2" w14:paraId="48EA56F2"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599558" w14:textId="77777777" w:rsidR="00024D98" w:rsidRPr="001C3BD2" w:rsidRDefault="00024D98" w:rsidP="00492EB6">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04C306D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45AFB993"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11670E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ccv_min_luminance_value_present_flag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34F5685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4944564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16F278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ccv_min_luminance_value</w:t>
            </w:r>
          </w:p>
        </w:tc>
        <w:tc>
          <w:tcPr>
            <w:tcW w:w="1157" w:type="dxa"/>
            <w:tcBorders>
              <w:top w:val="single" w:sz="4" w:space="0" w:color="auto"/>
              <w:left w:val="single" w:sz="4" w:space="0" w:color="auto"/>
              <w:bottom w:val="single" w:sz="4" w:space="0" w:color="auto"/>
              <w:right w:val="single" w:sz="4" w:space="0" w:color="auto"/>
            </w:tcBorders>
          </w:tcPr>
          <w:p w14:paraId="204D1C5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152D61F2"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DAF8526"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ccv_max_luminance_value_present_flag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3193FBBD"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35AEF68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13440E"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ccv_max_luminance_value</w:t>
            </w:r>
          </w:p>
        </w:tc>
        <w:tc>
          <w:tcPr>
            <w:tcW w:w="1157" w:type="dxa"/>
            <w:tcBorders>
              <w:top w:val="single" w:sz="4" w:space="0" w:color="auto"/>
              <w:left w:val="single" w:sz="4" w:space="0" w:color="auto"/>
              <w:bottom w:val="single" w:sz="4" w:space="0" w:color="auto"/>
              <w:right w:val="single" w:sz="4" w:space="0" w:color="auto"/>
            </w:tcBorders>
          </w:tcPr>
          <w:p w14:paraId="432676F9"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7A11850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434DBEF"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r>
            <w:r w:rsidRPr="001C3BD2">
              <w:rPr>
                <w:rFonts w:eastAsia="Malgun Gothic"/>
                <w:sz w:val="20"/>
              </w:rPr>
              <w:tab/>
              <w:t>if( ccv_avg_luminance_value_present_flag )</w:t>
            </w:r>
          </w:p>
        </w:tc>
        <w:tc>
          <w:tcPr>
            <w:tcW w:w="1157" w:type="dxa"/>
            <w:tcBorders>
              <w:top w:val="single" w:sz="4" w:space="0" w:color="auto"/>
              <w:left w:val="single" w:sz="4" w:space="0" w:color="auto"/>
              <w:bottom w:val="single" w:sz="4" w:space="0" w:color="auto"/>
              <w:right w:val="single" w:sz="4" w:space="0" w:color="auto"/>
            </w:tcBorders>
          </w:tcPr>
          <w:p w14:paraId="4AE6247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0DF472C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D29464C"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sz w:val="20"/>
              </w:rPr>
              <w:t>ccv_avg_luminance_value</w:t>
            </w:r>
          </w:p>
        </w:tc>
        <w:tc>
          <w:tcPr>
            <w:tcW w:w="1157" w:type="dxa"/>
            <w:tcBorders>
              <w:top w:val="single" w:sz="4" w:space="0" w:color="auto"/>
              <w:left w:val="single" w:sz="4" w:space="0" w:color="auto"/>
              <w:bottom w:val="single" w:sz="4" w:space="0" w:color="auto"/>
              <w:right w:val="single" w:sz="4" w:space="0" w:color="auto"/>
            </w:tcBorders>
          </w:tcPr>
          <w:p w14:paraId="037A82B1"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r w:rsidRPr="001C3BD2">
              <w:rPr>
                <w:rFonts w:eastAsia="Malgun Gothic"/>
                <w:sz w:val="20"/>
              </w:rPr>
              <w:t>u(32)</w:t>
            </w:r>
          </w:p>
        </w:tc>
      </w:tr>
      <w:tr w:rsidR="00024D98" w:rsidRPr="001C3BD2" w14:paraId="2C8BE3D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E50CA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6F22FE8A"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1C3BD2" w14:paraId="0F5FAE9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DB0F57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1C3BD2">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58C4C252"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bl>
    <w:p w14:paraId="64B89DEE" w14:textId="77777777" w:rsidR="00024D98" w:rsidRPr="00A91E44" w:rsidRDefault="00024D98" w:rsidP="00024D98">
      <w:pPr>
        <w:rPr>
          <w:noProof/>
          <w:sz w:val="20"/>
        </w:rPr>
      </w:pPr>
    </w:p>
    <w:p w14:paraId="198FA894"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1C3BD2">
        <w:rPr>
          <w:b/>
          <w:szCs w:val="22"/>
        </w:rPr>
        <w:t>D.2.</w:t>
      </w:r>
      <w:r>
        <w:rPr>
          <w:b/>
          <w:szCs w:val="22"/>
        </w:rPr>
        <w:t>41</w:t>
      </w:r>
      <w:r>
        <w:rPr>
          <w:b/>
          <w:szCs w:val="22"/>
        </w:rPr>
        <w:tab/>
      </w:r>
      <w:r w:rsidRPr="001C3BD2">
        <w:rPr>
          <w:b/>
          <w:szCs w:val="22"/>
        </w:rPr>
        <w:t>Omnidirectional projection indication SEI message syntax</w:t>
      </w:r>
    </w:p>
    <w:p w14:paraId="3742E592"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024D98" w:rsidRPr="001C3BD2" w14:paraId="3532DFE0" w14:textId="77777777" w:rsidTr="00492EB6">
        <w:trPr>
          <w:cantSplit/>
          <w:jc w:val="center"/>
        </w:trPr>
        <w:tc>
          <w:tcPr>
            <w:tcW w:w="7689" w:type="dxa"/>
          </w:tcPr>
          <w:p w14:paraId="1C6DE78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omnidirectional_projection_indication( payloadSize ) {</w:t>
            </w:r>
          </w:p>
        </w:tc>
        <w:tc>
          <w:tcPr>
            <w:tcW w:w="1388" w:type="dxa"/>
          </w:tcPr>
          <w:p w14:paraId="3F582FE9"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751B67CE" w14:textId="77777777" w:rsidTr="00492EB6">
        <w:trPr>
          <w:cantSplit/>
          <w:jc w:val="center"/>
        </w:trPr>
        <w:tc>
          <w:tcPr>
            <w:tcW w:w="7689" w:type="dxa"/>
          </w:tcPr>
          <w:p w14:paraId="7BC3733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noProof/>
                <w:sz w:val="20"/>
                <w:lang w:eastAsia="zh-CN"/>
              </w:rPr>
              <w:tab/>
            </w:r>
            <w:r w:rsidRPr="001C3BD2">
              <w:rPr>
                <w:rFonts w:eastAsia="Malgun Gothic"/>
                <w:b/>
                <w:noProof/>
                <w:sz w:val="20"/>
                <w:lang w:eastAsia="zh-CN"/>
              </w:rPr>
              <w:t>omnidirectional_projection_indication_</w:t>
            </w:r>
            <w:r w:rsidRPr="001C3BD2">
              <w:rPr>
                <w:rFonts w:eastAsia="Malgun Gothic"/>
                <w:b/>
                <w:bCs/>
                <w:noProof/>
                <w:sz w:val="20"/>
                <w:lang w:eastAsia="zh-CN"/>
              </w:rPr>
              <w:t>cancel_flag</w:t>
            </w:r>
          </w:p>
        </w:tc>
        <w:tc>
          <w:tcPr>
            <w:tcW w:w="1388" w:type="dxa"/>
          </w:tcPr>
          <w:p w14:paraId="14289CFE"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noProof/>
                <w:sz w:val="20"/>
                <w:lang w:eastAsia="zh-CN"/>
              </w:rPr>
              <w:t>u(1)</w:t>
            </w:r>
          </w:p>
        </w:tc>
      </w:tr>
      <w:tr w:rsidR="00024D98" w:rsidRPr="001C3BD2" w14:paraId="4CAB34DB" w14:textId="77777777" w:rsidTr="00492EB6">
        <w:trPr>
          <w:cantSplit/>
          <w:jc w:val="center"/>
        </w:trPr>
        <w:tc>
          <w:tcPr>
            <w:tcW w:w="7689" w:type="dxa"/>
          </w:tcPr>
          <w:p w14:paraId="376A382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1C3BD2">
              <w:rPr>
                <w:rFonts w:eastAsia="Malgun Gothic"/>
                <w:noProof/>
                <w:sz w:val="20"/>
              </w:rPr>
              <w:tab/>
              <w:t>if( !</w:t>
            </w:r>
            <w:r w:rsidRPr="001C3BD2">
              <w:rPr>
                <w:rFonts w:eastAsia="Malgun Gothic"/>
                <w:noProof/>
                <w:sz w:val="20"/>
                <w:lang w:eastAsia="zh-CN"/>
              </w:rPr>
              <w:t>omnidirectional_projection_indication_</w:t>
            </w:r>
            <w:r w:rsidRPr="001C3BD2">
              <w:rPr>
                <w:rFonts w:eastAsia="Malgun Gothic"/>
                <w:bCs/>
                <w:noProof/>
                <w:sz w:val="20"/>
                <w:lang w:eastAsia="zh-CN"/>
              </w:rPr>
              <w:t>cancel_flag</w:t>
            </w:r>
            <w:r>
              <w:rPr>
                <w:rFonts w:eastAsia="Malgun Gothic"/>
                <w:bCs/>
                <w:noProof/>
                <w:sz w:val="20"/>
                <w:lang w:eastAsia="zh-CN"/>
              </w:rPr>
              <w:t xml:space="preserve"> </w:t>
            </w:r>
            <w:r w:rsidRPr="001C3BD2">
              <w:rPr>
                <w:rFonts w:eastAsia="Malgun Gothic"/>
                <w:noProof/>
                <w:sz w:val="20"/>
              </w:rPr>
              <w:t>) {</w:t>
            </w:r>
          </w:p>
        </w:tc>
        <w:tc>
          <w:tcPr>
            <w:tcW w:w="1388" w:type="dxa"/>
          </w:tcPr>
          <w:p w14:paraId="00F83238"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024D98" w:rsidRPr="001C3BD2" w14:paraId="002D2DD7" w14:textId="77777777" w:rsidTr="00492EB6">
        <w:trPr>
          <w:cantSplit/>
          <w:jc w:val="center"/>
        </w:trPr>
        <w:tc>
          <w:tcPr>
            <w:tcW w:w="7689" w:type="dxa"/>
            <w:tcBorders>
              <w:bottom w:val="single" w:sz="6" w:space="0" w:color="auto"/>
            </w:tcBorders>
          </w:tcPr>
          <w:p w14:paraId="5F179D55"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1C3BD2">
              <w:rPr>
                <w:rFonts w:eastAsia="Malgun Gothic"/>
                <w:noProof/>
                <w:sz w:val="20"/>
                <w:lang w:eastAsia="zh-CN"/>
              </w:rPr>
              <w:tab/>
            </w:r>
            <w:r>
              <w:rPr>
                <w:rFonts w:eastAsia="Malgun Gothic"/>
                <w:noProof/>
                <w:sz w:val="20"/>
                <w:lang w:eastAsia="zh-CN"/>
              </w:rPr>
              <w:tab/>
            </w:r>
            <w:r w:rsidRPr="001C3BD2">
              <w:rPr>
                <w:rFonts w:eastAsia="Malgun Gothic"/>
                <w:b/>
                <w:noProof/>
                <w:sz w:val="20"/>
                <w:lang w:eastAsia="zh-CN"/>
              </w:rPr>
              <w:t>omnidirectional_projection_information_</w:t>
            </w:r>
            <w:r w:rsidRPr="001C3BD2">
              <w:rPr>
                <w:rFonts w:eastAsia="Malgun Gothic"/>
                <w:b/>
                <w:bCs/>
                <w:noProof/>
                <w:sz w:val="20"/>
                <w:lang w:eastAsia="zh-CN"/>
              </w:rPr>
              <w:t>persistence_flag</w:t>
            </w:r>
          </w:p>
        </w:tc>
        <w:tc>
          <w:tcPr>
            <w:tcW w:w="1388" w:type="dxa"/>
          </w:tcPr>
          <w:p w14:paraId="27FBC123"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1C3BD2">
              <w:rPr>
                <w:rFonts w:eastAsia="Malgun Gothic"/>
                <w:noProof/>
                <w:sz w:val="20"/>
                <w:lang w:eastAsia="zh-CN"/>
              </w:rPr>
              <w:t>u(1)</w:t>
            </w:r>
          </w:p>
        </w:tc>
      </w:tr>
      <w:tr w:rsidR="00024D98" w:rsidRPr="001C3BD2" w14:paraId="213C00E1"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6" w:space="0" w:color="auto"/>
              <w:right w:val="single" w:sz="4" w:space="0" w:color="auto"/>
            </w:tcBorders>
          </w:tcPr>
          <w:p w14:paraId="60444794"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ab/>
            </w:r>
            <w:r w:rsidRPr="001C3BD2">
              <w:rPr>
                <w:sz w:val="20"/>
              </w:rPr>
              <w:tab/>
            </w:r>
            <w:r w:rsidRPr="001C3BD2">
              <w:rPr>
                <w:b/>
                <w:sz w:val="20"/>
              </w:rPr>
              <w:t>geometry_type</w:t>
            </w:r>
          </w:p>
        </w:tc>
        <w:tc>
          <w:tcPr>
            <w:tcW w:w="1388" w:type="dxa"/>
            <w:tcBorders>
              <w:top w:val="single" w:sz="6" w:space="0" w:color="auto"/>
              <w:left w:val="single" w:sz="4" w:space="0" w:color="auto"/>
              <w:bottom w:val="single" w:sz="4" w:space="0" w:color="auto"/>
              <w:right w:val="single" w:sz="6" w:space="0" w:color="auto"/>
            </w:tcBorders>
          </w:tcPr>
          <w:p w14:paraId="367AD4A1"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u(5)</w:t>
            </w:r>
          </w:p>
        </w:tc>
      </w:tr>
      <w:tr w:rsidR="00024D98" w:rsidRPr="001C3BD2" w14:paraId="5A697A22"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6" w:space="0" w:color="auto"/>
              <w:right w:val="single" w:sz="4" w:space="0" w:color="auto"/>
            </w:tcBorders>
          </w:tcPr>
          <w:p w14:paraId="15FA69CB"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1C3BD2">
              <w:rPr>
                <w:sz w:val="20"/>
              </w:rPr>
              <w:tab/>
            </w:r>
            <w:r w:rsidRPr="001C3BD2">
              <w:rPr>
                <w:sz w:val="20"/>
              </w:rPr>
              <w:tab/>
            </w:r>
            <w:r w:rsidRPr="001C3BD2">
              <w:rPr>
                <w:b/>
                <w:sz w:val="20"/>
              </w:rPr>
              <w:t>sub_geometry_flag</w:t>
            </w:r>
          </w:p>
        </w:tc>
        <w:tc>
          <w:tcPr>
            <w:tcW w:w="1388" w:type="dxa"/>
            <w:tcBorders>
              <w:top w:val="single" w:sz="6" w:space="0" w:color="auto"/>
              <w:left w:val="single" w:sz="4" w:space="0" w:color="auto"/>
              <w:bottom w:val="single" w:sz="4" w:space="0" w:color="auto"/>
              <w:right w:val="single" w:sz="6" w:space="0" w:color="auto"/>
            </w:tcBorders>
          </w:tcPr>
          <w:p w14:paraId="42B9511C"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w:t>
            </w:r>
          </w:p>
        </w:tc>
      </w:tr>
      <w:tr w:rsidR="00024D98" w:rsidRPr="001C3BD2" w14:paraId="13B8A3B4" w14:textId="77777777" w:rsidTr="00492E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jc w:val="center"/>
        </w:trPr>
        <w:tc>
          <w:tcPr>
            <w:tcW w:w="7689" w:type="dxa"/>
            <w:tcBorders>
              <w:top w:val="single" w:sz="6" w:space="0" w:color="auto"/>
              <w:left w:val="single" w:sz="6" w:space="0" w:color="auto"/>
              <w:bottom w:val="single" w:sz="4" w:space="0" w:color="auto"/>
              <w:right w:val="single" w:sz="4" w:space="0" w:color="auto"/>
            </w:tcBorders>
          </w:tcPr>
          <w:p w14:paraId="1B7F57D3" w14:textId="77777777" w:rsidR="00024D98" w:rsidRPr="001C3BD2" w:rsidRDefault="00024D98" w:rsidP="00492EB6">
            <w:pPr>
              <w:keepLines/>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ab/>
            </w:r>
            <w:r w:rsidRPr="001C3BD2">
              <w:rPr>
                <w:sz w:val="20"/>
              </w:rPr>
              <w:tab/>
            </w:r>
            <w:r w:rsidRPr="001C3BD2">
              <w:rPr>
                <w:b/>
                <w:sz w:val="20"/>
              </w:rPr>
              <w:t>projection_type</w:t>
            </w:r>
          </w:p>
        </w:tc>
        <w:tc>
          <w:tcPr>
            <w:tcW w:w="1388" w:type="dxa"/>
            <w:tcBorders>
              <w:top w:val="single" w:sz="6" w:space="0" w:color="auto"/>
              <w:left w:val="single" w:sz="4" w:space="0" w:color="auto"/>
              <w:bottom w:val="single" w:sz="4" w:space="0" w:color="auto"/>
              <w:right w:val="single" w:sz="6" w:space="0" w:color="auto"/>
            </w:tcBorders>
          </w:tcPr>
          <w:p w14:paraId="7F58FB96"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197EF5C0" w14:textId="77777777" w:rsidTr="00492EB6">
        <w:trPr>
          <w:cantSplit/>
          <w:jc w:val="center"/>
        </w:trPr>
        <w:tc>
          <w:tcPr>
            <w:tcW w:w="7689" w:type="dxa"/>
          </w:tcPr>
          <w:p w14:paraId="2D6CEDC2" w14:textId="6E4DABFD"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color w:val="000000"/>
                <w:sz w:val="20"/>
              </w:rPr>
              <w:t>if(</w:t>
            </w:r>
            <w:r>
              <w:rPr>
                <w:rFonts w:eastAsia="Malgun Gothic"/>
                <w:color w:val="000000"/>
                <w:sz w:val="20"/>
              </w:rPr>
              <w:t xml:space="preserve"> </w:t>
            </w:r>
            <w:r w:rsidRPr="001C3BD2">
              <w:rPr>
                <w:rFonts w:eastAsia="Malgun Gothic"/>
                <w:color w:val="000000"/>
                <w:sz w:val="20"/>
              </w:rPr>
              <w:t>geometry_type</w:t>
            </w:r>
            <w:r>
              <w:rPr>
                <w:rFonts w:eastAsia="Malgun Gothic"/>
                <w:color w:val="000000"/>
                <w:sz w:val="20"/>
              </w:rPr>
              <w:t xml:space="preserve"> </w:t>
            </w:r>
            <w:r w:rsidRPr="001C3BD2">
              <w:rPr>
                <w:rFonts w:eastAsia="Malgun Gothic"/>
                <w:color w:val="000000"/>
                <w:sz w:val="20"/>
              </w:rPr>
              <w:t xml:space="preserve"> = =</w:t>
            </w:r>
            <w:r>
              <w:rPr>
                <w:rFonts w:eastAsia="Malgun Gothic"/>
                <w:color w:val="000000"/>
                <w:sz w:val="20"/>
              </w:rPr>
              <w:t xml:space="preserve"> </w:t>
            </w:r>
            <w:r w:rsidRPr="001C3BD2">
              <w:rPr>
                <w:rFonts w:eastAsia="Malgun Gothic"/>
                <w:color w:val="000000"/>
                <w:sz w:val="20"/>
              </w:rPr>
              <w:t xml:space="preserve"> 1 &amp;&amp; sub_geometry_f</w:t>
            </w:r>
            <w:r>
              <w:rPr>
                <w:rFonts w:eastAsia="Malgun Gothic"/>
                <w:color w:val="000000"/>
                <w:sz w:val="20"/>
              </w:rPr>
              <w:t>lag  = =  1 &amp;&amp;</w:t>
            </w:r>
            <w:r>
              <w:rPr>
                <w:rFonts w:eastAsia="Malgun Gothic"/>
                <w:color w:val="000000"/>
                <w:sz w:val="20"/>
              </w:rPr>
              <w:br/>
            </w:r>
            <w:r>
              <w:rPr>
                <w:rFonts w:eastAsia="Malgun Gothic"/>
                <w:color w:val="000000"/>
                <w:sz w:val="20"/>
              </w:rPr>
              <w:tab/>
            </w:r>
            <w:r>
              <w:rPr>
                <w:rFonts w:eastAsia="Malgun Gothic"/>
                <w:color w:val="000000"/>
                <w:sz w:val="20"/>
              </w:rPr>
              <w:tab/>
            </w:r>
            <w:r>
              <w:rPr>
                <w:rFonts w:eastAsia="Malgun Gothic"/>
                <w:color w:val="000000"/>
                <w:sz w:val="20"/>
              </w:rPr>
              <w:tab/>
              <w:t xml:space="preserve">projection_type  = = </w:t>
            </w:r>
            <w:r w:rsidRPr="001C3BD2">
              <w:rPr>
                <w:rFonts w:eastAsia="Malgun Gothic"/>
                <w:color w:val="000000"/>
                <w:sz w:val="20"/>
              </w:rPr>
              <w:t xml:space="preserve"> 1</w:t>
            </w:r>
            <w:r>
              <w:rPr>
                <w:rFonts w:eastAsia="Malgun Gothic"/>
                <w:color w:val="000000"/>
                <w:sz w:val="20"/>
              </w:rPr>
              <w:t xml:space="preserve"> </w:t>
            </w:r>
            <w:r w:rsidRPr="001C3BD2">
              <w:rPr>
                <w:rFonts w:eastAsia="Malgun Gothic"/>
                <w:color w:val="000000"/>
                <w:sz w:val="20"/>
              </w:rPr>
              <w:t>) {</w:t>
            </w:r>
          </w:p>
        </w:tc>
        <w:tc>
          <w:tcPr>
            <w:tcW w:w="1388" w:type="dxa"/>
          </w:tcPr>
          <w:p w14:paraId="46E9FC40"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7620712D" w14:textId="77777777" w:rsidTr="00492EB6">
        <w:trPr>
          <w:cantSplit/>
          <w:jc w:val="center"/>
        </w:trPr>
        <w:tc>
          <w:tcPr>
            <w:tcW w:w="7689" w:type="dxa"/>
          </w:tcPr>
          <w:p w14:paraId="36A679B4"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yaw_center</w:t>
            </w:r>
          </w:p>
        </w:tc>
        <w:tc>
          <w:tcPr>
            <w:tcW w:w="1388" w:type="dxa"/>
          </w:tcPr>
          <w:p w14:paraId="2B97B5A6"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09E0C03B" w14:textId="77777777" w:rsidTr="00492EB6">
        <w:trPr>
          <w:cantSplit/>
          <w:jc w:val="center"/>
        </w:trPr>
        <w:tc>
          <w:tcPr>
            <w:tcW w:w="7689" w:type="dxa"/>
          </w:tcPr>
          <w:p w14:paraId="55A2BD5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pitch_center</w:t>
            </w:r>
          </w:p>
        </w:tc>
        <w:tc>
          <w:tcPr>
            <w:tcW w:w="1388" w:type="dxa"/>
          </w:tcPr>
          <w:p w14:paraId="5F458A8A"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241F21B0" w14:textId="77777777" w:rsidTr="00492EB6">
        <w:trPr>
          <w:cantSplit/>
          <w:jc w:val="center"/>
        </w:trPr>
        <w:tc>
          <w:tcPr>
            <w:tcW w:w="7689" w:type="dxa"/>
          </w:tcPr>
          <w:p w14:paraId="0E3B40B9"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roll_center</w:t>
            </w:r>
          </w:p>
        </w:tc>
        <w:tc>
          <w:tcPr>
            <w:tcW w:w="1388" w:type="dxa"/>
          </w:tcPr>
          <w:p w14:paraId="122EAFE8"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i(16)</w:t>
            </w:r>
          </w:p>
        </w:tc>
      </w:tr>
      <w:tr w:rsidR="00024D98" w:rsidRPr="001C3BD2" w14:paraId="324DDF70" w14:textId="77777777" w:rsidTr="00492EB6">
        <w:trPr>
          <w:cantSplit/>
          <w:jc w:val="center"/>
        </w:trPr>
        <w:tc>
          <w:tcPr>
            <w:tcW w:w="7689" w:type="dxa"/>
          </w:tcPr>
          <w:p w14:paraId="595C1E9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yaw</w:t>
            </w:r>
            <w:r w:rsidRPr="001C3BD2">
              <w:rPr>
                <w:rFonts w:eastAsia="Malgun Gothic"/>
                <w:b/>
                <w:sz w:val="20"/>
              </w:rPr>
              <w:t>_range</w:t>
            </w:r>
          </w:p>
        </w:tc>
        <w:tc>
          <w:tcPr>
            <w:tcW w:w="1388" w:type="dxa"/>
          </w:tcPr>
          <w:p w14:paraId="3E0DCBBD"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39306475" w14:textId="77777777" w:rsidTr="00492EB6">
        <w:trPr>
          <w:cantSplit/>
          <w:jc w:val="center"/>
        </w:trPr>
        <w:tc>
          <w:tcPr>
            <w:tcW w:w="7689" w:type="dxa"/>
          </w:tcPr>
          <w:p w14:paraId="708193F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sz w:val="20"/>
              </w:rPr>
              <w:tab/>
            </w:r>
            <w:r w:rsidRPr="001C3BD2">
              <w:rPr>
                <w:rFonts w:eastAsia="Malgun Gothic"/>
                <w:sz w:val="20"/>
              </w:rPr>
              <w:tab/>
            </w:r>
            <w:r w:rsidRPr="001C3BD2">
              <w:rPr>
                <w:rFonts w:eastAsia="Malgun Gothic"/>
                <w:b/>
                <w:bCs/>
                <w:color w:val="000000"/>
                <w:sz w:val="20"/>
              </w:rPr>
              <w:t>pitch_range</w:t>
            </w:r>
          </w:p>
        </w:tc>
        <w:tc>
          <w:tcPr>
            <w:tcW w:w="1388" w:type="dxa"/>
          </w:tcPr>
          <w:p w14:paraId="36175BFA"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563A2EE0" w14:textId="77777777" w:rsidTr="00492EB6">
        <w:trPr>
          <w:cantSplit/>
          <w:jc w:val="center"/>
        </w:trPr>
        <w:tc>
          <w:tcPr>
            <w:tcW w:w="7689" w:type="dxa"/>
          </w:tcPr>
          <w:p w14:paraId="108A9FC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color w:val="000000"/>
                <w:sz w:val="20"/>
              </w:rPr>
            </w:pPr>
            <w:r w:rsidRPr="001C3BD2">
              <w:rPr>
                <w:rFonts w:eastAsia="Malgun Gothic"/>
                <w:sz w:val="20"/>
              </w:rPr>
              <w:tab/>
            </w:r>
            <w:r w:rsidRPr="001C3BD2">
              <w:rPr>
                <w:rFonts w:eastAsia="Malgun Gothic"/>
                <w:sz w:val="20"/>
              </w:rPr>
              <w:tab/>
            </w:r>
            <w:r w:rsidRPr="001C3BD2">
              <w:rPr>
                <w:rFonts w:eastAsia="Malgun Gothic"/>
                <w:color w:val="000000"/>
                <w:sz w:val="20"/>
              </w:rPr>
              <w:t>}</w:t>
            </w:r>
          </w:p>
        </w:tc>
        <w:tc>
          <w:tcPr>
            <w:tcW w:w="1388" w:type="dxa"/>
          </w:tcPr>
          <w:p w14:paraId="3120E692"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3342B9A3" w14:textId="77777777" w:rsidTr="00492EB6">
        <w:trPr>
          <w:cantSplit/>
          <w:jc w:val="center"/>
        </w:trPr>
        <w:tc>
          <w:tcPr>
            <w:tcW w:w="7689" w:type="dxa"/>
          </w:tcPr>
          <w:p w14:paraId="11253E4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ab/>
            </w:r>
            <w:r w:rsidRPr="001C3BD2">
              <w:rPr>
                <w:rFonts w:eastAsia="Malgun Gothic"/>
                <w:color w:val="000000"/>
                <w:sz w:val="20"/>
              </w:rPr>
              <w:t>}</w:t>
            </w:r>
          </w:p>
        </w:tc>
        <w:tc>
          <w:tcPr>
            <w:tcW w:w="1388" w:type="dxa"/>
          </w:tcPr>
          <w:p w14:paraId="5CD35A79"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1C3BD2" w14:paraId="467F809F" w14:textId="77777777" w:rsidTr="00492EB6">
        <w:trPr>
          <w:cantSplit/>
          <w:jc w:val="center"/>
        </w:trPr>
        <w:tc>
          <w:tcPr>
            <w:tcW w:w="7689" w:type="dxa"/>
          </w:tcPr>
          <w:p w14:paraId="21D8685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1C3BD2">
              <w:rPr>
                <w:rFonts w:eastAsia="Malgun Gothic"/>
                <w:sz w:val="20"/>
              </w:rPr>
              <w:t>}</w:t>
            </w:r>
          </w:p>
        </w:tc>
        <w:tc>
          <w:tcPr>
            <w:tcW w:w="1388" w:type="dxa"/>
          </w:tcPr>
          <w:p w14:paraId="0627F8C6" w14:textId="77777777" w:rsidR="00024D98" w:rsidRPr="001C3BD2" w:rsidRDefault="00024D98" w:rsidP="00492EB6">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476328C" w14:textId="77777777" w:rsidR="00024D98" w:rsidRDefault="00024D98" w:rsidP="00024D98">
      <w:pPr>
        <w:rPr>
          <w:noProof/>
          <w:sz w:val="20"/>
        </w:rPr>
      </w:pPr>
    </w:p>
    <w:p w14:paraId="657DF614"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D.2.42</w:t>
      </w:r>
      <w:r>
        <w:rPr>
          <w:b/>
          <w:szCs w:val="22"/>
        </w:rPr>
        <w:tab/>
      </w:r>
      <w:r w:rsidRPr="00056827">
        <w:rPr>
          <w:b/>
          <w:szCs w:val="22"/>
        </w:rPr>
        <w:t>Regional nesting SEI message syntax</w:t>
      </w:r>
    </w:p>
    <w:p w14:paraId="2C565993"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1C3BD2" w14:paraId="2B4A8467" w14:textId="77777777" w:rsidTr="00492EB6">
        <w:trPr>
          <w:cantSplit/>
          <w:jc w:val="center"/>
        </w:trPr>
        <w:tc>
          <w:tcPr>
            <w:tcW w:w="7920" w:type="dxa"/>
          </w:tcPr>
          <w:p w14:paraId="07B71CF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regional_nesting( payloadSize ) {</w:t>
            </w:r>
          </w:p>
        </w:tc>
        <w:tc>
          <w:tcPr>
            <w:tcW w:w="1157" w:type="dxa"/>
          </w:tcPr>
          <w:p w14:paraId="16E005C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
                <w:bCs/>
                <w:sz w:val="20"/>
              </w:rPr>
              <w:t>Descriptor</w:t>
            </w:r>
          </w:p>
        </w:tc>
      </w:tr>
      <w:tr w:rsidR="00024D98" w:rsidRPr="001C3BD2" w14:paraId="5B54A0EE" w14:textId="77777777" w:rsidTr="00492EB6">
        <w:trPr>
          <w:cantSplit/>
          <w:jc w:val="center"/>
        </w:trPr>
        <w:tc>
          <w:tcPr>
            <w:tcW w:w="7920" w:type="dxa"/>
          </w:tcPr>
          <w:p w14:paraId="64C6267A"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regional_nesting</w:t>
            </w:r>
            <w:r w:rsidRPr="001C3BD2">
              <w:rPr>
                <w:rFonts w:eastAsia="Malgun Gothic"/>
                <w:b/>
                <w:sz w:val="20"/>
              </w:rPr>
              <w:t>_id</w:t>
            </w:r>
          </w:p>
        </w:tc>
        <w:tc>
          <w:tcPr>
            <w:tcW w:w="1157" w:type="dxa"/>
          </w:tcPr>
          <w:p w14:paraId="20BF05F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294BAF8D" w14:textId="77777777" w:rsidTr="00492EB6">
        <w:trPr>
          <w:cantSplit/>
          <w:jc w:val="center"/>
        </w:trPr>
        <w:tc>
          <w:tcPr>
            <w:tcW w:w="7920" w:type="dxa"/>
          </w:tcPr>
          <w:p w14:paraId="58AEC03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regional_nesting</w:t>
            </w:r>
            <w:r w:rsidRPr="001C3BD2">
              <w:rPr>
                <w:rFonts w:eastAsia="Malgun Gothic"/>
                <w:b/>
                <w:sz w:val="20"/>
              </w:rPr>
              <w:t>_num_rect_regions</w:t>
            </w:r>
          </w:p>
        </w:tc>
        <w:tc>
          <w:tcPr>
            <w:tcW w:w="1157" w:type="dxa"/>
          </w:tcPr>
          <w:p w14:paraId="43121F6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6E081864" w14:textId="77777777" w:rsidTr="00492EB6">
        <w:trPr>
          <w:cantSplit/>
          <w:jc w:val="center"/>
        </w:trPr>
        <w:tc>
          <w:tcPr>
            <w:tcW w:w="7920" w:type="dxa"/>
          </w:tcPr>
          <w:p w14:paraId="579A74BC" w14:textId="77777777" w:rsidR="00024D98" w:rsidRPr="001C3BD2" w:rsidRDefault="00024D98" w:rsidP="00775D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 xml:space="preserve">for( i = 0; i </w:t>
            </w:r>
            <w:bookmarkStart w:id="2" w:name="_GoBack"/>
            <w:del w:id="3" w:author="Ye-Kui Wang" w:date="2017-02-28T10:40:00Z">
              <w:r w:rsidRPr="001C3BD2" w:rsidDel="00775D56">
                <w:rPr>
                  <w:rFonts w:eastAsia="Malgun Gothic"/>
                  <w:sz w:val="20"/>
                </w:rPr>
                <w:delText xml:space="preserve"> </w:delText>
              </w:r>
            </w:del>
            <w:bookmarkEnd w:id="2"/>
            <w:r w:rsidRPr="001C3BD2">
              <w:rPr>
                <w:rFonts w:eastAsia="Malgun Gothic"/>
                <w:sz w:val="20"/>
              </w:rPr>
              <w:t>&lt;</w:t>
            </w:r>
            <w:del w:id="4" w:author="Ye-Kui Wang" w:date="2017-02-28T10:40:00Z">
              <w:r w:rsidRPr="001C3BD2" w:rsidDel="00775D56">
                <w:rPr>
                  <w:rFonts w:eastAsia="Malgun Gothic"/>
                  <w:sz w:val="20"/>
                </w:rPr>
                <w:delText xml:space="preserve"> </w:delText>
              </w:r>
            </w:del>
            <w:r w:rsidRPr="001C3BD2">
              <w:rPr>
                <w:rFonts w:eastAsia="Malgun Gothic"/>
                <w:sz w:val="20"/>
              </w:rPr>
              <w:t xml:space="preserve"> </w:t>
            </w:r>
            <w:r>
              <w:rPr>
                <w:rFonts w:eastAsia="Malgun Gothic"/>
                <w:sz w:val="20"/>
              </w:rPr>
              <w:t>regional_nesting</w:t>
            </w:r>
            <w:r w:rsidRPr="001C3BD2">
              <w:rPr>
                <w:rFonts w:eastAsia="Malgun Gothic"/>
                <w:sz w:val="20"/>
              </w:rPr>
              <w:t>_num_rect_regions; i++) {</w:t>
            </w:r>
          </w:p>
        </w:tc>
        <w:tc>
          <w:tcPr>
            <w:tcW w:w="1157" w:type="dxa"/>
          </w:tcPr>
          <w:p w14:paraId="5B7D3932"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7FA6A32E" w14:textId="77777777" w:rsidTr="00492EB6">
        <w:trPr>
          <w:cantSplit/>
          <w:jc w:val="center"/>
        </w:trPr>
        <w:tc>
          <w:tcPr>
            <w:tcW w:w="7920" w:type="dxa"/>
          </w:tcPr>
          <w:p w14:paraId="479C9D6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_rect_region_id</w:t>
            </w:r>
            <w:r w:rsidRPr="001C3BD2">
              <w:rPr>
                <w:rFonts w:eastAsia="Malgun Gothic"/>
                <w:sz w:val="20"/>
              </w:rPr>
              <w:t>[ i ]</w:t>
            </w:r>
          </w:p>
        </w:tc>
        <w:tc>
          <w:tcPr>
            <w:tcW w:w="1157" w:type="dxa"/>
          </w:tcPr>
          <w:p w14:paraId="5E4E5F30"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2448C36E" w14:textId="77777777" w:rsidTr="00492EB6">
        <w:trPr>
          <w:cantSplit/>
          <w:jc w:val="center"/>
        </w:trPr>
        <w:tc>
          <w:tcPr>
            <w:tcW w:w="7920" w:type="dxa"/>
          </w:tcPr>
          <w:p w14:paraId="36CF076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_rect_left_offset</w:t>
            </w:r>
            <w:r w:rsidRPr="001C3BD2">
              <w:rPr>
                <w:rFonts w:eastAsia="Malgun Gothic"/>
                <w:sz w:val="20"/>
              </w:rPr>
              <w:t>[ i ]</w:t>
            </w:r>
          </w:p>
        </w:tc>
        <w:tc>
          <w:tcPr>
            <w:tcW w:w="1157" w:type="dxa"/>
          </w:tcPr>
          <w:p w14:paraId="3F5B1531"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1FD1DFA5" w14:textId="77777777" w:rsidTr="00492EB6">
        <w:trPr>
          <w:cantSplit/>
          <w:jc w:val="center"/>
        </w:trPr>
        <w:tc>
          <w:tcPr>
            <w:tcW w:w="7920" w:type="dxa"/>
          </w:tcPr>
          <w:p w14:paraId="167E298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_rect_right_offset</w:t>
            </w:r>
            <w:r w:rsidRPr="001C3BD2">
              <w:rPr>
                <w:rFonts w:eastAsia="Malgun Gothic"/>
                <w:sz w:val="20"/>
              </w:rPr>
              <w:t>[ i ]</w:t>
            </w:r>
          </w:p>
        </w:tc>
        <w:tc>
          <w:tcPr>
            <w:tcW w:w="1157" w:type="dxa"/>
          </w:tcPr>
          <w:p w14:paraId="010B0BD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698DB717" w14:textId="77777777" w:rsidTr="00492EB6">
        <w:trPr>
          <w:cantSplit/>
          <w:jc w:val="center"/>
        </w:trPr>
        <w:tc>
          <w:tcPr>
            <w:tcW w:w="7920" w:type="dxa"/>
          </w:tcPr>
          <w:p w14:paraId="517D7AA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_rect_top_offset</w:t>
            </w:r>
            <w:r w:rsidRPr="001C3BD2">
              <w:rPr>
                <w:rFonts w:eastAsia="Malgun Gothic"/>
                <w:sz w:val="20"/>
              </w:rPr>
              <w:t>[ i ]</w:t>
            </w:r>
          </w:p>
        </w:tc>
        <w:tc>
          <w:tcPr>
            <w:tcW w:w="1157" w:type="dxa"/>
          </w:tcPr>
          <w:p w14:paraId="55D86453"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7A96B57C" w14:textId="77777777" w:rsidTr="00492EB6">
        <w:trPr>
          <w:cantSplit/>
          <w:jc w:val="center"/>
        </w:trPr>
        <w:tc>
          <w:tcPr>
            <w:tcW w:w="7920" w:type="dxa"/>
          </w:tcPr>
          <w:p w14:paraId="7CB5DF9E"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_rect_bottom_offset</w:t>
            </w:r>
            <w:r w:rsidRPr="001C3BD2">
              <w:rPr>
                <w:rFonts w:eastAsia="Malgun Gothic"/>
                <w:sz w:val="20"/>
              </w:rPr>
              <w:t>[ i ]</w:t>
            </w:r>
          </w:p>
        </w:tc>
        <w:tc>
          <w:tcPr>
            <w:tcW w:w="1157" w:type="dxa"/>
          </w:tcPr>
          <w:p w14:paraId="6850B0AC"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u(16)</w:t>
            </w:r>
          </w:p>
        </w:tc>
      </w:tr>
      <w:tr w:rsidR="00024D98" w:rsidRPr="001C3BD2" w14:paraId="1829098A" w14:textId="77777777" w:rsidTr="00492EB6">
        <w:trPr>
          <w:cantSplit/>
          <w:jc w:val="center"/>
        </w:trPr>
        <w:tc>
          <w:tcPr>
            <w:tcW w:w="7920" w:type="dxa"/>
          </w:tcPr>
          <w:p w14:paraId="02BD51A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w:t>
            </w:r>
          </w:p>
        </w:tc>
        <w:tc>
          <w:tcPr>
            <w:tcW w:w="1157" w:type="dxa"/>
          </w:tcPr>
          <w:p w14:paraId="33F34EF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5CD0883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95FB943"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Pr>
                <w:rFonts w:eastAsia="Malgun Gothic"/>
                <w:b/>
                <w:sz w:val="20"/>
              </w:rPr>
              <w:t>num_sei_messages_in</w:t>
            </w:r>
            <w:r w:rsidRPr="001C3BD2">
              <w:rPr>
                <w:rFonts w:eastAsia="Malgun Gothic"/>
                <w:b/>
                <w:sz w:val="20"/>
              </w:rPr>
              <w:t>_</w:t>
            </w:r>
            <w:r>
              <w:rPr>
                <w:rFonts w:eastAsia="Malgun Gothic"/>
                <w:b/>
                <w:sz w:val="20"/>
              </w:rPr>
              <w:t>regional_nesting</w:t>
            </w:r>
            <w:r w:rsidRPr="001C3BD2">
              <w:rPr>
                <w:rFonts w:eastAsia="Malgun Gothic"/>
                <w:b/>
                <w:sz w:val="20"/>
              </w:rPr>
              <w:t>_minus1</w:t>
            </w:r>
          </w:p>
        </w:tc>
        <w:tc>
          <w:tcPr>
            <w:tcW w:w="1157" w:type="dxa"/>
            <w:tcBorders>
              <w:top w:val="single" w:sz="4" w:space="0" w:color="auto"/>
              <w:left w:val="single" w:sz="4" w:space="0" w:color="auto"/>
              <w:bottom w:val="single" w:sz="4" w:space="0" w:color="auto"/>
              <w:right w:val="single" w:sz="4" w:space="0" w:color="auto"/>
            </w:tcBorders>
          </w:tcPr>
          <w:p w14:paraId="68534024"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420F275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7063F0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 xml:space="preserve">for( i = 0; i  &lt;=  </w:t>
            </w:r>
            <w:r>
              <w:rPr>
                <w:rFonts w:eastAsia="Malgun Gothic"/>
                <w:sz w:val="20"/>
              </w:rPr>
              <w:t>num_sei_messages_in</w:t>
            </w:r>
            <w:r w:rsidRPr="001C3BD2">
              <w:rPr>
                <w:rFonts w:eastAsia="Malgun Gothic"/>
                <w:sz w:val="20"/>
              </w:rPr>
              <w:t>_</w:t>
            </w:r>
            <w:r>
              <w:rPr>
                <w:rFonts w:eastAsia="Malgun Gothic"/>
                <w:sz w:val="20"/>
              </w:rPr>
              <w:t>regional_nesting</w:t>
            </w:r>
            <w:r w:rsidRPr="001C3BD2">
              <w:rPr>
                <w:rFonts w:eastAsia="Malgun Gothic"/>
                <w:sz w:val="20"/>
              </w:rPr>
              <w:t>_minus1; i++ ) {</w:t>
            </w:r>
          </w:p>
        </w:tc>
        <w:tc>
          <w:tcPr>
            <w:tcW w:w="1157" w:type="dxa"/>
            <w:tcBorders>
              <w:top w:val="single" w:sz="4" w:space="0" w:color="auto"/>
              <w:left w:val="single" w:sz="4" w:space="0" w:color="auto"/>
              <w:bottom w:val="single" w:sz="4" w:space="0" w:color="auto"/>
              <w:right w:val="single" w:sz="4" w:space="0" w:color="auto"/>
            </w:tcBorders>
          </w:tcPr>
          <w:p w14:paraId="55ABFCD4"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7572705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A64CB4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r>
            <w:r>
              <w:rPr>
                <w:rFonts w:eastAsia="Malgun Gothic"/>
                <w:b/>
                <w:sz w:val="20"/>
              </w:rPr>
              <w:t>num_regions_for_sei_message</w:t>
            </w:r>
            <w:r w:rsidRPr="001C3BD2">
              <w:rPr>
                <w:rFonts w:eastAsia="Malgun Gothic"/>
                <w:sz w:val="20"/>
              </w:rPr>
              <w:t>[ i ]</w:t>
            </w:r>
          </w:p>
        </w:tc>
        <w:tc>
          <w:tcPr>
            <w:tcW w:w="1157" w:type="dxa"/>
            <w:tcBorders>
              <w:top w:val="single" w:sz="4" w:space="0" w:color="auto"/>
              <w:left w:val="single" w:sz="4" w:space="0" w:color="auto"/>
              <w:bottom w:val="single" w:sz="4" w:space="0" w:color="auto"/>
              <w:right w:val="single" w:sz="4" w:space="0" w:color="auto"/>
            </w:tcBorders>
          </w:tcPr>
          <w:p w14:paraId="67D870F6"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2117E0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24CDE26" w14:textId="77777777" w:rsidR="00024D98" w:rsidRPr="001C3BD2" w:rsidRDefault="00024D98" w:rsidP="00775D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t xml:space="preserve">for(j = 0; j </w:t>
            </w:r>
            <w:del w:id="5" w:author="Ye-Kui Wang" w:date="2017-02-28T10:40:00Z">
              <w:r w:rsidDel="00775D56">
                <w:rPr>
                  <w:rFonts w:eastAsia="Malgun Gothic"/>
                  <w:sz w:val="20"/>
                </w:rPr>
                <w:delText xml:space="preserve"> </w:delText>
              </w:r>
            </w:del>
            <w:r w:rsidRPr="001C3BD2">
              <w:rPr>
                <w:rFonts w:eastAsia="Malgun Gothic"/>
                <w:sz w:val="20"/>
              </w:rPr>
              <w:t>&lt;</w:t>
            </w:r>
            <w:del w:id="6" w:author="Ye-Kui Wang" w:date="2017-02-28T10:40:00Z">
              <w:r w:rsidDel="00775D56">
                <w:rPr>
                  <w:rFonts w:eastAsia="Malgun Gothic"/>
                  <w:sz w:val="20"/>
                </w:rPr>
                <w:delText xml:space="preserve"> </w:delText>
              </w:r>
            </w:del>
            <w:r w:rsidRPr="001C3BD2">
              <w:rPr>
                <w:rFonts w:eastAsia="Malgun Gothic"/>
                <w:sz w:val="20"/>
              </w:rPr>
              <w:t xml:space="preserve"> </w:t>
            </w:r>
            <w:r>
              <w:rPr>
                <w:rFonts w:eastAsia="Malgun Gothic"/>
                <w:sz w:val="20"/>
              </w:rPr>
              <w:t>num_regions_for_sei_message</w:t>
            </w:r>
            <w:r w:rsidRPr="001C3BD2">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19F32D2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1A46BF4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0786FD"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1C3BD2">
              <w:rPr>
                <w:rFonts w:eastAsia="Malgun Gothic"/>
                <w:sz w:val="20"/>
              </w:rPr>
              <w:tab/>
            </w:r>
            <w:r w:rsidRPr="001C3BD2">
              <w:rPr>
                <w:rFonts w:eastAsia="Malgun Gothic"/>
                <w:sz w:val="20"/>
              </w:rPr>
              <w:tab/>
            </w:r>
            <w:r w:rsidRPr="001C3BD2">
              <w:rPr>
                <w:rFonts w:eastAsia="Malgun Gothic"/>
                <w:sz w:val="20"/>
              </w:rPr>
              <w:tab/>
            </w:r>
            <w:r>
              <w:rPr>
                <w:rFonts w:eastAsia="Malgun Gothic"/>
                <w:b/>
                <w:sz w:val="20"/>
              </w:rPr>
              <w:t>regional_nesting</w:t>
            </w:r>
            <w:r w:rsidRPr="001C3BD2">
              <w:rPr>
                <w:rFonts w:eastAsia="Malgun Gothic"/>
                <w:b/>
                <w:sz w:val="20"/>
              </w:rPr>
              <w:t>_sei_region_idx</w:t>
            </w:r>
            <w:r w:rsidRPr="001C3BD2">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37D24FA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1C3BD2">
              <w:rPr>
                <w:rFonts w:eastAsia="Malgun Gothic"/>
                <w:bCs/>
                <w:sz w:val="20"/>
              </w:rPr>
              <w:t>u(8)</w:t>
            </w:r>
          </w:p>
        </w:tc>
      </w:tr>
      <w:tr w:rsidR="00024D98" w:rsidRPr="001C3BD2" w14:paraId="2F08A38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24686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r>
            <w:r w:rsidRPr="001C3BD2">
              <w:rPr>
                <w:rFonts w:eastAsia="Malgun Gothic"/>
                <w:sz w:val="20"/>
              </w:rPr>
              <w:tab/>
              <w:t>sei_message( )</w:t>
            </w:r>
          </w:p>
        </w:tc>
        <w:tc>
          <w:tcPr>
            <w:tcW w:w="1157" w:type="dxa"/>
            <w:tcBorders>
              <w:top w:val="single" w:sz="4" w:space="0" w:color="auto"/>
              <w:left w:val="single" w:sz="4" w:space="0" w:color="auto"/>
              <w:bottom w:val="single" w:sz="4" w:space="0" w:color="auto"/>
              <w:right w:val="single" w:sz="4" w:space="0" w:color="auto"/>
            </w:tcBorders>
          </w:tcPr>
          <w:p w14:paraId="3AC4E818"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16716A4C" w14:textId="77777777" w:rsidTr="00492EB6">
        <w:trPr>
          <w:cantSplit/>
          <w:jc w:val="center"/>
        </w:trPr>
        <w:tc>
          <w:tcPr>
            <w:tcW w:w="7920" w:type="dxa"/>
          </w:tcPr>
          <w:p w14:paraId="79775952"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1C3BD2">
              <w:rPr>
                <w:rFonts w:eastAsia="Malgun Gothic"/>
                <w:sz w:val="20"/>
              </w:rPr>
              <w:tab/>
              <w:t>}</w:t>
            </w:r>
          </w:p>
        </w:tc>
        <w:tc>
          <w:tcPr>
            <w:tcW w:w="1157" w:type="dxa"/>
          </w:tcPr>
          <w:p w14:paraId="72AA9DB7"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1C3BD2" w14:paraId="16890B17" w14:textId="77777777" w:rsidTr="00492EB6">
        <w:trPr>
          <w:cantSplit/>
          <w:jc w:val="center"/>
        </w:trPr>
        <w:tc>
          <w:tcPr>
            <w:tcW w:w="7920" w:type="dxa"/>
          </w:tcPr>
          <w:p w14:paraId="18079FFB"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eastAsia="ko-KR"/>
              </w:rPr>
            </w:pPr>
            <w:r w:rsidRPr="001C3BD2">
              <w:rPr>
                <w:rFonts w:eastAsia="Malgun Gothic"/>
                <w:sz w:val="20"/>
              </w:rPr>
              <w:t>}</w:t>
            </w:r>
          </w:p>
        </w:tc>
        <w:tc>
          <w:tcPr>
            <w:tcW w:w="1157" w:type="dxa"/>
          </w:tcPr>
          <w:p w14:paraId="779126C3" w14:textId="77777777" w:rsidR="00024D98" w:rsidRPr="001C3BD2" w:rsidRDefault="00024D98" w:rsidP="00492EB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eastAsia="ko-KR"/>
              </w:rPr>
            </w:pPr>
          </w:p>
        </w:tc>
      </w:tr>
    </w:tbl>
    <w:p w14:paraId="227B3BC3" w14:textId="77777777" w:rsidR="00024D98" w:rsidRPr="001C3BD2" w:rsidRDefault="00024D98" w:rsidP="00024D98">
      <w:pPr>
        <w:jc w:val="both"/>
        <w:rPr>
          <w:sz w:val="20"/>
        </w:rPr>
      </w:pPr>
    </w:p>
    <w:p w14:paraId="6CB0697A"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D.2.43</w:t>
      </w:r>
      <w:r>
        <w:rPr>
          <w:b/>
          <w:szCs w:val="22"/>
        </w:rPr>
        <w:tab/>
      </w:r>
      <w:r w:rsidRPr="00056827">
        <w:rPr>
          <w:b/>
          <w:szCs w:val="22"/>
        </w:rPr>
        <w:t>Motion-constrained tile sets extraction information set SEI message syntax</w:t>
      </w:r>
    </w:p>
    <w:p w14:paraId="46CB4BA8"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1C3BD2" w14:paraId="4EB1DD75" w14:textId="77777777" w:rsidTr="00492EB6">
        <w:trPr>
          <w:trHeight w:val="204"/>
          <w:jc w:val="center"/>
        </w:trPr>
        <w:tc>
          <w:tcPr>
            <w:tcW w:w="7920" w:type="dxa"/>
          </w:tcPr>
          <w:p w14:paraId="002239E3"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1C3BD2">
              <w:rPr>
                <w:sz w:val="20"/>
              </w:rPr>
              <w:t>mcts_extraction_info_set( ) {</w:t>
            </w:r>
          </w:p>
        </w:tc>
        <w:tc>
          <w:tcPr>
            <w:tcW w:w="1151" w:type="dxa"/>
          </w:tcPr>
          <w:p w14:paraId="3C136260" w14:textId="77777777" w:rsidR="00024D98" w:rsidRPr="001C3BD2" w:rsidRDefault="00024D98" w:rsidP="00492EB6">
            <w:pPr>
              <w:keepNext/>
              <w:spacing w:before="20" w:after="40"/>
              <w:jc w:val="center"/>
              <w:rPr>
                <w:b/>
                <w:bCs/>
                <w:sz w:val="20"/>
              </w:rPr>
            </w:pPr>
            <w:r w:rsidRPr="001C3BD2">
              <w:rPr>
                <w:b/>
                <w:bCs/>
                <w:sz w:val="20"/>
              </w:rPr>
              <w:t>Descriptor</w:t>
            </w:r>
          </w:p>
        </w:tc>
      </w:tr>
      <w:tr w:rsidR="00024D98" w:rsidRPr="001C3BD2" w14:paraId="39DE026E" w14:textId="77777777" w:rsidTr="00492EB6">
        <w:trPr>
          <w:trHeight w:val="204"/>
          <w:jc w:val="center"/>
        </w:trPr>
        <w:tc>
          <w:tcPr>
            <w:tcW w:w="7920" w:type="dxa"/>
          </w:tcPr>
          <w:p w14:paraId="1889BEE7"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1C3BD2">
              <w:rPr>
                <w:rFonts w:eastAsia="Batang"/>
                <w:b/>
                <w:bCs/>
                <w:sz w:val="20"/>
                <w:lang w:eastAsia="ko-KR"/>
              </w:rPr>
              <w:tab/>
              <w:t>num_extraction_info_sets_minus1</w:t>
            </w:r>
          </w:p>
        </w:tc>
        <w:tc>
          <w:tcPr>
            <w:tcW w:w="1151" w:type="dxa"/>
          </w:tcPr>
          <w:p w14:paraId="776D5EE2"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29433FD6" w14:textId="77777777" w:rsidTr="00492EB6">
        <w:trPr>
          <w:trHeight w:val="204"/>
          <w:jc w:val="center"/>
        </w:trPr>
        <w:tc>
          <w:tcPr>
            <w:tcW w:w="7920" w:type="dxa"/>
          </w:tcPr>
          <w:p w14:paraId="15101965"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for( i = 0</w:t>
            </w:r>
            <w:r>
              <w:rPr>
                <w:rFonts w:eastAsia="Batang"/>
                <w:bCs/>
                <w:sz w:val="20"/>
                <w:lang w:eastAsia="ko-KR"/>
              </w:rPr>
              <w:t xml:space="preserve">; i  &lt;=  </w:t>
            </w:r>
            <w:r w:rsidRPr="001C3BD2">
              <w:rPr>
                <w:rFonts w:eastAsia="Batang"/>
                <w:bCs/>
                <w:sz w:val="20"/>
                <w:lang w:eastAsia="ko-KR"/>
              </w:rPr>
              <w:t>num_extraction_information_sets_minus1</w:t>
            </w:r>
            <w:r>
              <w:rPr>
                <w:rFonts w:eastAsia="Batang"/>
                <w:bCs/>
                <w:sz w:val="20"/>
                <w:lang w:eastAsia="ko-KR"/>
              </w:rPr>
              <w:t xml:space="preserve">; </w:t>
            </w:r>
            <w:r w:rsidRPr="001C3BD2">
              <w:rPr>
                <w:rFonts w:eastAsia="Batang"/>
                <w:bCs/>
                <w:sz w:val="20"/>
                <w:lang w:eastAsia="ko-KR"/>
              </w:rPr>
              <w:t>i++ )</w:t>
            </w:r>
            <w:r w:rsidRPr="001C3BD2">
              <w:rPr>
                <w:sz w:val="20"/>
              </w:rPr>
              <w:t>  {</w:t>
            </w:r>
          </w:p>
        </w:tc>
        <w:tc>
          <w:tcPr>
            <w:tcW w:w="1151" w:type="dxa"/>
          </w:tcPr>
          <w:p w14:paraId="25AAEC98" w14:textId="77777777" w:rsidR="00024D98" w:rsidRPr="001C3BD2" w:rsidRDefault="00024D98" w:rsidP="00492EB6">
            <w:pPr>
              <w:keepNext/>
              <w:spacing w:before="20" w:after="40"/>
              <w:jc w:val="center"/>
              <w:rPr>
                <w:rFonts w:eastAsia="Batang"/>
                <w:bCs/>
                <w:sz w:val="20"/>
              </w:rPr>
            </w:pPr>
          </w:p>
        </w:tc>
      </w:tr>
      <w:tr w:rsidR="00024D98" w:rsidRPr="001C3BD2" w14:paraId="264C95D1" w14:textId="77777777" w:rsidTr="00492EB6">
        <w:trPr>
          <w:trHeight w:val="204"/>
          <w:jc w:val="center"/>
        </w:trPr>
        <w:tc>
          <w:tcPr>
            <w:tcW w:w="7920" w:type="dxa"/>
          </w:tcPr>
          <w:p w14:paraId="13F4CC90" w14:textId="107866E0"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t>num_associated_tile_set_identifiers_minus1</w:t>
            </w:r>
            <w:r w:rsidRPr="001C3BD2">
              <w:rPr>
                <w:rFonts w:eastAsia="Batang"/>
                <w:bCs/>
                <w:sz w:val="20"/>
                <w:lang w:eastAsia="ko-KR"/>
              </w:rPr>
              <w:t>[ i ]</w:t>
            </w:r>
          </w:p>
        </w:tc>
        <w:tc>
          <w:tcPr>
            <w:tcW w:w="1151" w:type="dxa"/>
          </w:tcPr>
          <w:p w14:paraId="31585F4B"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3A319279" w14:textId="77777777" w:rsidTr="00492EB6">
        <w:trPr>
          <w:trHeight w:val="204"/>
          <w:jc w:val="center"/>
        </w:trPr>
        <w:tc>
          <w:tcPr>
            <w:tcW w:w="7920" w:type="dxa"/>
          </w:tcPr>
          <w:p w14:paraId="631C3709" w14:textId="48A1BC0F"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 num_associated_tile_set_identifiers_minus1[ i ]</w:t>
            </w:r>
            <w:r>
              <w:rPr>
                <w:color w:val="000000"/>
                <w:sz w:val="20"/>
              </w:rPr>
              <w:t xml:space="preserve">; </w:t>
            </w:r>
            <w:r w:rsidRPr="001C3BD2">
              <w:rPr>
                <w:color w:val="000000"/>
                <w:sz w:val="20"/>
              </w:rPr>
              <w:t>j++ )</w:t>
            </w:r>
          </w:p>
        </w:tc>
        <w:tc>
          <w:tcPr>
            <w:tcW w:w="1151" w:type="dxa"/>
          </w:tcPr>
          <w:p w14:paraId="4C783261" w14:textId="77777777" w:rsidR="00024D98" w:rsidRPr="001C3BD2" w:rsidRDefault="00024D98" w:rsidP="00492EB6">
            <w:pPr>
              <w:keepNext/>
              <w:spacing w:before="20" w:after="40"/>
              <w:jc w:val="center"/>
              <w:rPr>
                <w:rFonts w:eastAsia="Batang"/>
                <w:bCs/>
                <w:sz w:val="20"/>
              </w:rPr>
            </w:pPr>
          </w:p>
        </w:tc>
      </w:tr>
      <w:tr w:rsidR="00024D98" w:rsidRPr="001C3BD2" w14:paraId="544F2B97" w14:textId="77777777" w:rsidTr="00492EB6">
        <w:trPr>
          <w:trHeight w:val="204"/>
          <w:jc w:val="center"/>
        </w:trPr>
        <w:tc>
          <w:tcPr>
            <w:tcW w:w="7920" w:type="dxa"/>
          </w:tcPr>
          <w:p w14:paraId="1ACD00A1" w14:textId="7FB875EB"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mcts_identifier</w:t>
            </w:r>
            <w:r w:rsidRPr="001C3BD2">
              <w:rPr>
                <w:rFonts w:eastAsia="Batang"/>
                <w:bCs/>
                <w:sz w:val="20"/>
                <w:lang w:eastAsia="ko-KR"/>
              </w:rPr>
              <w:t>[ i ][ j ]</w:t>
            </w:r>
          </w:p>
        </w:tc>
        <w:tc>
          <w:tcPr>
            <w:tcW w:w="1151" w:type="dxa"/>
          </w:tcPr>
          <w:p w14:paraId="459DDDB4" w14:textId="77777777" w:rsidR="00024D98" w:rsidRPr="001C3BD2" w:rsidRDefault="00024D98" w:rsidP="00492EB6">
            <w:pPr>
              <w:keepNext/>
              <w:spacing w:before="20" w:after="40"/>
              <w:jc w:val="center"/>
              <w:rPr>
                <w:rFonts w:eastAsia="Batang"/>
                <w:bCs/>
                <w:sz w:val="20"/>
              </w:rPr>
            </w:pPr>
            <w:r w:rsidRPr="001C3BD2">
              <w:rPr>
                <w:rFonts w:eastAsia="Batang"/>
                <w:bCs/>
                <w:sz w:val="20"/>
              </w:rPr>
              <w:t>ue(v)</w:t>
            </w:r>
          </w:p>
        </w:tc>
      </w:tr>
      <w:tr w:rsidR="00024D98" w:rsidRPr="001C3BD2" w14:paraId="76841A77" w14:textId="77777777" w:rsidTr="00492EB6">
        <w:trPr>
          <w:trHeight w:val="204"/>
          <w:jc w:val="center"/>
        </w:trPr>
        <w:tc>
          <w:tcPr>
            <w:tcW w:w="7920" w:type="dxa"/>
          </w:tcPr>
          <w:p w14:paraId="7C481A97"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num_vps_in_extraction_info_set_minus1</w:t>
            </w:r>
            <w:r w:rsidRPr="001C3BD2">
              <w:rPr>
                <w:sz w:val="20"/>
              </w:rPr>
              <w:t>[ i ]</w:t>
            </w:r>
          </w:p>
        </w:tc>
        <w:tc>
          <w:tcPr>
            <w:tcW w:w="1151" w:type="dxa"/>
          </w:tcPr>
          <w:p w14:paraId="753111C8" w14:textId="77777777" w:rsidR="00024D98" w:rsidRPr="001C3BD2" w:rsidRDefault="00024D98" w:rsidP="00492EB6">
            <w:pPr>
              <w:keepNext/>
              <w:spacing w:before="20" w:after="40"/>
              <w:jc w:val="center"/>
              <w:rPr>
                <w:bCs/>
                <w:sz w:val="20"/>
              </w:rPr>
            </w:pPr>
            <w:r w:rsidRPr="001C3BD2">
              <w:rPr>
                <w:bCs/>
                <w:sz w:val="20"/>
              </w:rPr>
              <w:t>ue(v)</w:t>
            </w:r>
          </w:p>
        </w:tc>
      </w:tr>
      <w:tr w:rsidR="00024D98" w:rsidRPr="001C3BD2" w14:paraId="61A383D6" w14:textId="77777777" w:rsidTr="00492EB6">
        <w:trPr>
          <w:trHeight w:val="204"/>
          <w:jc w:val="center"/>
        </w:trPr>
        <w:tc>
          <w:tcPr>
            <w:tcW w:w="7920" w:type="dxa"/>
          </w:tcPr>
          <w:p w14:paraId="44F84E54" w14:textId="77777777" w:rsidR="00024D98" w:rsidRPr="001C3BD2" w:rsidRDefault="00024D98" w:rsidP="00492EB6">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num_vps_in_extraction_set_minus1</w:t>
            </w:r>
            <w:r w:rsidRPr="001C3BD2">
              <w:rPr>
                <w:sz w:val="20"/>
              </w:rPr>
              <w:t>[ i ]</w:t>
            </w:r>
            <w:r>
              <w:rPr>
                <w:color w:val="000000"/>
                <w:sz w:val="20"/>
              </w:rPr>
              <w:t xml:space="preserve">; </w:t>
            </w:r>
            <w:r w:rsidRPr="001C3BD2">
              <w:rPr>
                <w:color w:val="000000"/>
                <w:sz w:val="20"/>
              </w:rPr>
              <w:t>j++ )</w:t>
            </w:r>
          </w:p>
        </w:tc>
        <w:tc>
          <w:tcPr>
            <w:tcW w:w="1151" w:type="dxa"/>
          </w:tcPr>
          <w:p w14:paraId="04E1B32D" w14:textId="77777777" w:rsidR="00024D98" w:rsidRPr="001C3BD2" w:rsidRDefault="00024D98" w:rsidP="00492EB6">
            <w:pPr>
              <w:keepNext/>
              <w:spacing w:before="20" w:after="40"/>
              <w:jc w:val="center"/>
              <w:rPr>
                <w:rFonts w:eastAsia="Batang"/>
                <w:bCs/>
                <w:sz w:val="20"/>
              </w:rPr>
            </w:pPr>
          </w:p>
        </w:tc>
      </w:tr>
      <w:tr w:rsidR="00024D98" w:rsidRPr="001C3BD2" w14:paraId="537E7D87" w14:textId="77777777" w:rsidTr="00492EB6">
        <w:trPr>
          <w:trHeight w:val="204"/>
          <w:jc w:val="center"/>
        </w:trPr>
        <w:tc>
          <w:tcPr>
            <w:tcW w:w="7920" w:type="dxa"/>
          </w:tcPr>
          <w:p w14:paraId="59059550"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vps_rbsp_data_length</w:t>
            </w:r>
            <w:r w:rsidRPr="001C3BD2">
              <w:rPr>
                <w:rFonts w:eastAsia="Batang"/>
                <w:bCs/>
                <w:sz w:val="20"/>
                <w:lang w:eastAsia="ko-KR"/>
              </w:rPr>
              <w:t>[ i ][ j ]</w:t>
            </w:r>
          </w:p>
        </w:tc>
        <w:tc>
          <w:tcPr>
            <w:tcW w:w="1151" w:type="dxa"/>
          </w:tcPr>
          <w:p w14:paraId="463DFF78"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1D7E9B8F" w14:textId="77777777" w:rsidTr="00492EB6">
        <w:trPr>
          <w:trHeight w:val="204"/>
          <w:jc w:val="center"/>
        </w:trPr>
        <w:tc>
          <w:tcPr>
            <w:tcW w:w="7920" w:type="dxa"/>
          </w:tcPr>
          <w:p w14:paraId="36A28334"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num_sps_in_extraction_info_set_minus1</w:t>
            </w:r>
            <w:r w:rsidRPr="001C3BD2">
              <w:rPr>
                <w:sz w:val="20"/>
              </w:rPr>
              <w:t>[ i ]</w:t>
            </w:r>
          </w:p>
        </w:tc>
        <w:tc>
          <w:tcPr>
            <w:tcW w:w="1151" w:type="dxa"/>
          </w:tcPr>
          <w:p w14:paraId="13902F98" w14:textId="77777777" w:rsidR="00024D98" w:rsidRPr="001C3BD2" w:rsidRDefault="00024D98" w:rsidP="00492EB6">
            <w:pPr>
              <w:spacing w:before="20" w:after="40"/>
              <w:jc w:val="center"/>
              <w:rPr>
                <w:bCs/>
                <w:sz w:val="20"/>
              </w:rPr>
            </w:pPr>
            <w:r w:rsidRPr="001C3BD2">
              <w:rPr>
                <w:bCs/>
                <w:sz w:val="20"/>
              </w:rPr>
              <w:t>ue(v)</w:t>
            </w:r>
          </w:p>
        </w:tc>
      </w:tr>
      <w:tr w:rsidR="00024D98" w:rsidRPr="001C3BD2" w14:paraId="4C350597" w14:textId="77777777" w:rsidTr="00492EB6">
        <w:trPr>
          <w:trHeight w:val="204"/>
          <w:jc w:val="center"/>
        </w:trPr>
        <w:tc>
          <w:tcPr>
            <w:tcW w:w="7920" w:type="dxa"/>
          </w:tcPr>
          <w:p w14:paraId="1D227F6A"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num_sps_in_extraction_set_minus1</w:t>
            </w:r>
            <w:r w:rsidRPr="001C3BD2">
              <w:rPr>
                <w:sz w:val="20"/>
              </w:rPr>
              <w:t>[ i ]</w:t>
            </w:r>
            <w:r>
              <w:rPr>
                <w:color w:val="000000"/>
                <w:sz w:val="20"/>
              </w:rPr>
              <w:t xml:space="preserve">; </w:t>
            </w:r>
            <w:r w:rsidRPr="001C3BD2">
              <w:rPr>
                <w:color w:val="000000"/>
                <w:sz w:val="20"/>
              </w:rPr>
              <w:t>j++ )</w:t>
            </w:r>
          </w:p>
        </w:tc>
        <w:tc>
          <w:tcPr>
            <w:tcW w:w="1151" w:type="dxa"/>
          </w:tcPr>
          <w:p w14:paraId="4F7EBD67" w14:textId="77777777" w:rsidR="00024D98" w:rsidRPr="001C3BD2" w:rsidRDefault="00024D98" w:rsidP="00492EB6">
            <w:pPr>
              <w:spacing w:before="20" w:after="40"/>
              <w:jc w:val="center"/>
              <w:rPr>
                <w:rFonts w:eastAsia="Batang"/>
                <w:bCs/>
                <w:sz w:val="20"/>
              </w:rPr>
            </w:pPr>
          </w:p>
        </w:tc>
      </w:tr>
      <w:tr w:rsidR="00024D98" w:rsidRPr="001C3BD2" w14:paraId="47C85B34" w14:textId="77777777" w:rsidTr="00492EB6">
        <w:trPr>
          <w:trHeight w:val="204"/>
          <w:jc w:val="center"/>
        </w:trPr>
        <w:tc>
          <w:tcPr>
            <w:tcW w:w="7920" w:type="dxa"/>
          </w:tcPr>
          <w:p w14:paraId="29243E49"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sps_rbsp_data_length</w:t>
            </w:r>
            <w:r w:rsidRPr="001C3BD2">
              <w:rPr>
                <w:rFonts w:eastAsia="Batang"/>
                <w:bCs/>
                <w:sz w:val="20"/>
                <w:lang w:eastAsia="ko-KR"/>
              </w:rPr>
              <w:t>[ i ][ j ]</w:t>
            </w:r>
          </w:p>
        </w:tc>
        <w:tc>
          <w:tcPr>
            <w:tcW w:w="1151" w:type="dxa"/>
          </w:tcPr>
          <w:p w14:paraId="6E76347C"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7D94CC78" w14:textId="77777777" w:rsidTr="00492EB6">
        <w:trPr>
          <w:trHeight w:val="204"/>
          <w:jc w:val="center"/>
        </w:trPr>
        <w:tc>
          <w:tcPr>
            <w:tcW w:w="7920" w:type="dxa"/>
          </w:tcPr>
          <w:p w14:paraId="6C5FB1EE"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1C3BD2">
              <w:rPr>
                <w:sz w:val="20"/>
              </w:rPr>
              <w:tab/>
            </w:r>
            <w:r w:rsidRPr="001C3BD2">
              <w:rPr>
                <w:sz w:val="20"/>
              </w:rPr>
              <w:tab/>
            </w:r>
            <w:r w:rsidRPr="001C3BD2">
              <w:rPr>
                <w:b/>
                <w:sz w:val="20"/>
              </w:rPr>
              <w:t>num_pps_in_extraction_info_set_minus1</w:t>
            </w:r>
            <w:r w:rsidRPr="001C3BD2">
              <w:rPr>
                <w:sz w:val="20"/>
              </w:rPr>
              <w:t>[ i ]</w:t>
            </w:r>
          </w:p>
        </w:tc>
        <w:tc>
          <w:tcPr>
            <w:tcW w:w="1151" w:type="dxa"/>
          </w:tcPr>
          <w:p w14:paraId="2E39E1B6" w14:textId="77777777" w:rsidR="00024D98" w:rsidRPr="001C3BD2" w:rsidRDefault="00024D98" w:rsidP="00492EB6">
            <w:pPr>
              <w:spacing w:before="20" w:after="40"/>
              <w:jc w:val="center"/>
              <w:rPr>
                <w:bCs/>
                <w:sz w:val="20"/>
              </w:rPr>
            </w:pPr>
            <w:r w:rsidRPr="001C3BD2">
              <w:rPr>
                <w:bCs/>
                <w:sz w:val="20"/>
              </w:rPr>
              <w:t>ue(v)</w:t>
            </w:r>
          </w:p>
        </w:tc>
      </w:tr>
      <w:tr w:rsidR="00024D98" w:rsidRPr="001C3BD2" w14:paraId="5B14C784" w14:textId="77777777" w:rsidTr="00492EB6">
        <w:trPr>
          <w:trHeight w:val="204"/>
          <w:jc w:val="center"/>
        </w:trPr>
        <w:tc>
          <w:tcPr>
            <w:tcW w:w="7920" w:type="dxa"/>
          </w:tcPr>
          <w:p w14:paraId="50751120"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num_pps_in_extraction_set_minus1</w:t>
            </w:r>
            <w:r w:rsidRPr="001C3BD2">
              <w:rPr>
                <w:sz w:val="20"/>
              </w:rPr>
              <w:t>[ i ]</w:t>
            </w:r>
            <w:r>
              <w:rPr>
                <w:color w:val="000000"/>
                <w:sz w:val="20"/>
              </w:rPr>
              <w:t xml:space="preserve">; </w:t>
            </w:r>
            <w:r w:rsidRPr="001C3BD2">
              <w:rPr>
                <w:color w:val="000000"/>
                <w:sz w:val="20"/>
              </w:rPr>
              <w:t>j++ ) {</w:t>
            </w:r>
          </w:p>
        </w:tc>
        <w:tc>
          <w:tcPr>
            <w:tcW w:w="1151" w:type="dxa"/>
          </w:tcPr>
          <w:p w14:paraId="361EEA71" w14:textId="77777777" w:rsidR="00024D98" w:rsidRPr="001C3BD2" w:rsidRDefault="00024D98" w:rsidP="00492EB6">
            <w:pPr>
              <w:spacing w:before="20" w:after="40"/>
              <w:jc w:val="center"/>
              <w:rPr>
                <w:rFonts w:eastAsia="Batang"/>
                <w:bCs/>
                <w:sz w:val="20"/>
              </w:rPr>
            </w:pPr>
          </w:p>
        </w:tc>
      </w:tr>
      <w:tr w:rsidR="00024D98" w:rsidRPr="001C3BD2" w14:paraId="319938EE" w14:textId="77777777" w:rsidTr="00492EB6">
        <w:trPr>
          <w:trHeight w:val="204"/>
          <w:jc w:val="center"/>
        </w:trPr>
        <w:tc>
          <w:tcPr>
            <w:tcW w:w="7920" w:type="dxa"/>
          </w:tcPr>
          <w:p w14:paraId="47370452"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pps_nuh_temporal_id_plus1</w:t>
            </w:r>
            <w:r w:rsidRPr="001C3BD2">
              <w:rPr>
                <w:rFonts w:eastAsia="Batang"/>
                <w:bCs/>
                <w:sz w:val="20"/>
                <w:lang w:eastAsia="ko-KR"/>
              </w:rPr>
              <w:t>[ i ][ j ]</w:t>
            </w:r>
          </w:p>
        </w:tc>
        <w:tc>
          <w:tcPr>
            <w:tcW w:w="1151" w:type="dxa"/>
          </w:tcPr>
          <w:p w14:paraId="24AD90D0" w14:textId="77777777" w:rsidR="00024D98" w:rsidRPr="001C3BD2" w:rsidRDefault="00024D98" w:rsidP="00492EB6">
            <w:pPr>
              <w:spacing w:before="20" w:after="40"/>
              <w:jc w:val="center"/>
              <w:rPr>
                <w:rFonts w:eastAsia="Batang"/>
                <w:bCs/>
                <w:sz w:val="20"/>
              </w:rPr>
            </w:pPr>
            <w:r w:rsidRPr="001C3BD2">
              <w:rPr>
                <w:rFonts w:eastAsia="Batang"/>
                <w:bCs/>
                <w:sz w:val="20"/>
              </w:rPr>
              <w:t>u(3)</w:t>
            </w:r>
          </w:p>
        </w:tc>
      </w:tr>
      <w:tr w:rsidR="00024D98" w:rsidRPr="001C3BD2" w14:paraId="6B82518F" w14:textId="77777777" w:rsidTr="00492EB6">
        <w:trPr>
          <w:trHeight w:val="204"/>
          <w:jc w:val="center"/>
        </w:trPr>
        <w:tc>
          <w:tcPr>
            <w:tcW w:w="7920" w:type="dxa"/>
          </w:tcPr>
          <w:p w14:paraId="5E29D33B"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pps_rbsp_data_length</w:t>
            </w:r>
            <w:r w:rsidRPr="001C3BD2">
              <w:rPr>
                <w:rFonts w:eastAsia="Batang"/>
                <w:bCs/>
                <w:sz w:val="20"/>
                <w:lang w:eastAsia="ko-KR"/>
              </w:rPr>
              <w:t>[ i ][ j ]</w:t>
            </w:r>
          </w:p>
        </w:tc>
        <w:tc>
          <w:tcPr>
            <w:tcW w:w="1151" w:type="dxa"/>
          </w:tcPr>
          <w:p w14:paraId="0599774C" w14:textId="77777777" w:rsidR="00024D98" w:rsidRPr="001C3BD2" w:rsidRDefault="00024D98" w:rsidP="00492EB6">
            <w:pPr>
              <w:spacing w:before="20" w:after="40"/>
              <w:jc w:val="center"/>
              <w:rPr>
                <w:rFonts w:eastAsia="Batang"/>
                <w:bCs/>
                <w:sz w:val="20"/>
              </w:rPr>
            </w:pPr>
            <w:r w:rsidRPr="001C3BD2">
              <w:rPr>
                <w:rFonts w:eastAsia="Batang"/>
                <w:bCs/>
                <w:sz w:val="20"/>
              </w:rPr>
              <w:t>ue(v)</w:t>
            </w:r>
          </w:p>
        </w:tc>
      </w:tr>
      <w:tr w:rsidR="00024D98" w:rsidRPr="001C3BD2" w14:paraId="58E8B47B" w14:textId="77777777" w:rsidTr="00492EB6">
        <w:trPr>
          <w:trHeight w:val="204"/>
          <w:jc w:val="center"/>
        </w:trPr>
        <w:tc>
          <w:tcPr>
            <w:tcW w:w="7920" w:type="dxa"/>
          </w:tcPr>
          <w:p w14:paraId="017FC893"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Cs/>
                <w:sz w:val="20"/>
                <w:lang w:eastAsia="ko-KR"/>
              </w:rPr>
              <w:tab/>
            </w:r>
            <w:r w:rsidRPr="001C3BD2">
              <w:rPr>
                <w:rFonts w:eastAsia="Batang"/>
                <w:bCs/>
                <w:sz w:val="20"/>
                <w:lang w:eastAsia="ko-KR"/>
              </w:rPr>
              <w:tab/>
              <w:t>}</w:t>
            </w:r>
          </w:p>
        </w:tc>
        <w:tc>
          <w:tcPr>
            <w:tcW w:w="1151" w:type="dxa"/>
          </w:tcPr>
          <w:p w14:paraId="1E3E58FD" w14:textId="77777777" w:rsidR="00024D98" w:rsidRPr="001C3BD2" w:rsidRDefault="00024D98" w:rsidP="00492EB6">
            <w:pPr>
              <w:spacing w:before="20" w:after="40"/>
              <w:jc w:val="center"/>
              <w:rPr>
                <w:rFonts w:eastAsia="Batang"/>
                <w:bCs/>
                <w:sz w:val="20"/>
              </w:rPr>
            </w:pPr>
          </w:p>
        </w:tc>
      </w:tr>
      <w:tr w:rsidR="00024D98" w:rsidRPr="001C3BD2" w14:paraId="03F670D7" w14:textId="77777777" w:rsidTr="00492EB6">
        <w:trPr>
          <w:trHeight w:val="204"/>
          <w:jc w:val="center"/>
        </w:trPr>
        <w:tc>
          <w:tcPr>
            <w:tcW w:w="7920" w:type="dxa"/>
          </w:tcPr>
          <w:p w14:paraId="7260BE77"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Cs/>
                <w:sz w:val="20"/>
                <w:lang w:eastAsia="ko-KR"/>
              </w:rPr>
              <w:t>while( !byte_aligned() )</w:t>
            </w:r>
          </w:p>
        </w:tc>
        <w:tc>
          <w:tcPr>
            <w:tcW w:w="1151" w:type="dxa"/>
          </w:tcPr>
          <w:p w14:paraId="0477D36B" w14:textId="77777777" w:rsidR="00024D98" w:rsidRPr="001C3BD2" w:rsidRDefault="00024D98" w:rsidP="00492EB6">
            <w:pPr>
              <w:spacing w:before="20" w:after="40"/>
              <w:jc w:val="center"/>
              <w:rPr>
                <w:rFonts w:eastAsia="Batang"/>
                <w:bCs/>
                <w:sz w:val="20"/>
              </w:rPr>
            </w:pPr>
          </w:p>
        </w:tc>
      </w:tr>
      <w:tr w:rsidR="00024D98" w:rsidRPr="001C3BD2" w14:paraId="479E18D6" w14:textId="77777777" w:rsidTr="00492EB6">
        <w:trPr>
          <w:trHeight w:val="204"/>
          <w:jc w:val="center"/>
        </w:trPr>
        <w:tc>
          <w:tcPr>
            <w:tcW w:w="7920" w:type="dxa"/>
          </w:tcPr>
          <w:p w14:paraId="205387BA"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mcts_alignment_bit_equal_to_zero</w:t>
            </w:r>
          </w:p>
        </w:tc>
        <w:tc>
          <w:tcPr>
            <w:tcW w:w="1151" w:type="dxa"/>
          </w:tcPr>
          <w:p w14:paraId="3F8AB713" w14:textId="77777777" w:rsidR="00024D98" w:rsidRPr="001C3BD2" w:rsidRDefault="00024D98" w:rsidP="00492EB6">
            <w:pPr>
              <w:spacing w:before="20" w:after="40"/>
              <w:jc w:val="center"/>
              <w:rPr>
                <w:rFonts w:eastAsia="Batang"/>
                <w:bCs/>
                <w:sz w:val="20"/>
              </w:rPr>
            </w:pPr>
            <w:r w:rsidRPr="001C3BD2">
              <w:rPr>
                <w:rFonts w:eastAsia="Batang"/>
                <w:bCs/>
                <w:sz w:val="20"/>
              </w:rPr>
              <w:t>f(1)</w:t>
            </w:r>
          </w:p>
        </w:tc>
      </w:tr>
      <w:tr w:rsidR="00024D98" w:rsidRPr="001C3BD2" w14:paraId="536F27BD" w14:textId="77777777" w:rsidTr="00492EB6">
        <w:trPr>
          <w:trHeight w:val="204"/>
          <w:jc w:val="center"/>
        </w:trPr>
        <w:tc>
          <w:tcPr>
            <w:tcW w:w="7920" w:type="dxa"/>
          </w:tcPr>
          <w:p w14:paraId="172BA7C8"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num_vps_in_extraction_set_minus1</w:t>
            </w:r>
            <w:r w:rsidRPr="001C3BD2">
              <w:rPr>
                <w:sz w:val="20"/>
              </w:rPr>
              <w:t>[ i ]</w:t>
            </w:r>
            <w:r>
              <w:rPr>
                <w:color w:val="000000"/>
                <w:sz w:val="20"/>
              </w:rPr>
              <w:t xml:space="preserve">; </w:t>
            </w:r>
            <w:r w:rsidRPr="001C3BD2">
              <w:rPr>
                <w:color w:val="000000"/>
                <w:sz w:val="20"/>
              </w:rPr>
              <w:t>j++ )</w:t>
            </w:r>
          </w:p>
        </w:tc>
        <w:tc>
          <w:tcPr>
            <w:tcW w:w="1151" w:type="dxa"/>
          </w:tcPr>
          <w:p w14:paraId="00D05590" w14:textId="77777777" w:rsidR="00024D98" w:rsidRPr="001C3BD2" w:rsidRDefault="00024D98" w:rsidP="00492EB6">
            <w:pPr>
              <w:spacing w:before="20" w:after="40"/>
              <w:jc w:val="center"/>
              <w:rPr>
                <w:rFonts w:eastAsia="Batang"/>
                <w:bCs/>
                <w:sz w:val="20"/>
              </w:rPr>
            </w:pPr>
          </w:p>
        </w:tc>
      </w:tr>
      <w:tr w:rsidR="00024D98" w:rsidRPr="001C3BD2" w14:paraId="394040EC" w14:textId="77777777" w:rsidTr="00492EB6">
        <w:trPr>
          <w:trHeight w:val="204"/>
          <w:jc w:val="center"/>
        </w:trPr>
        <w:tc>
          <w:tcPr>
            <w:tcW w:w="7920" w:type="dxa"/>
          </w:tcPr>
          <w:p w14:paraId="6A5460DD"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vps_rbsp_data_length[ i ][ j ]</w:t>
            </w:r>
            <w:r>
              <w:rPr>
                <w:color w:val="000000"/>
                <w:sz w:val="20"/>
              </w:rPr>
              <w:t xml:space="preserve">; </w:t>
            </w:r>
            <w:r w:rsidRPr="001C3BD2">
              <w:rPr>
                <w:color w:val="000000"/>
                <w:sz w:val="20"/>
              </w:rPr>
              <w:t>k++ )</w:t>
            </w:r>
          </w:p>
        </w:tc>
        <w:tc>
          <w:tcPr>
            <w:tcW w:w="1151" w:type="dxa"/>
          </w:tcPr>
          <w:p w14:paraId="4214F678" w14:textId="77777777" w:rsidR="00024D98" w:rsidRPr="001C3BD2" w:rsidRDefault="00024D98" w:rsidP="00492EB6">
            <w:pPr>
              <w:spacing w:before="20" w:after="40"/>
              <w:jc w:val="center"/>
              <w:rPr>
                <w:rFonts w:eastAsia="Batang"/>
                <w:bCs/>
                <w:sz w:val="20"/>
              </w:rPr>
            </w:pPr>
          </w:p>
        </w:tc>
      </w:tr>
      <w:tr w:rsidR="00024D98" w:rsidRPr="001C3BD2" w14:paraId="06C25958" w14:textId="77777777" w:rsidTr="00492EB6">
        <w:trPr>
          <w:trHeight w:val="204"/>
          <w:jc w:val="center"/>
        </w:trPr>
        <w:tc>
          <w:tcPr>
            <w:tcW w:w="7920" w:type="dxa"/>
          </w:tcPr>
          <w:p w14:paraId="710763B7"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vps_rbsp_data_bytes</w:t>
            </w:r>
            <w:r w:rsidRPr="001C3BD2">
              <w:rPr>
                <w:rFonts w:eastAsia="Batang"/>
                <w:bCs/>
                <w:sz w:val="20"/>
                <w:lang w:eastAsia="ko-KR"/>
              </w:rPr>
              <w:t>[ i ][ j ][ k ]</w:t>
            </w:r>
          </w:p>
        </w:tc>
        <w:tc>
          <w:tcPr>
            <w:tcW w:w="1151" w:type="dxa"/>
          </w:tcPr>
          <w:p w14:paraId="43895658"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2770AA18" w14:textId="77777777" w:rsidTr="00492EB6">
        <w:trPr>
          <w:trHeight w:val="204"/>
          <w:jc w:val="center"/>
        </w:trPr>
        <w:tc>
          <w:tcPr>
            <w:tcW w:w="7920" w:type="dxa"/>
          </w:tcPr>
          <w:p w14:paraId="68EA439B"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num_sps_in_extraction_set_minus1</w:t>
            </w:r>
            <w:r w:rsidRPr="001C3BD2">
              <w:rPr>
                <w:sz w:val="20"/>
              </w:rPr>
              <w:t>[ i ]</w:t>
            </w:r>
            <w:r>
              <w:rPr>
                <w:color w:val="000000"/>
                <w:sz w:val="20"/>
              </w:rPr>
              <w:t xml:space="preserve">; </w:t>
            </w:r>
            <w:r w:rsidRPr="001C3BD2">
              <w:rPr>
                <w:color w:val="000000"/>
                <w:sz w:val="20"/>
              </w:rPr>
              <w:t>j++ )</w:t>
            </w:r>
          </w:p>
        </w:tc>
        <w:tc>
          <w:tcPr>
            <w:tcW w:w="1151" w:type="dxa"/>
          </w:tcPr>
          <w:p w14:paraId="7E308BD0" w14:textId="77777777" w:rsidR="00024D98" w:rsidRPr="001C3BD2" w:rsidRDefault="00024D98" w:rsidP="00492EB6">
            <w:pPr>
              <w:spacing w:before="20" w:after="40"/>
              <w:jc w:val="center"/>
              <w:rPr>
                <w:rFonts w:eastAsia="Batang"/>
                <w:bCs/>
                <w:sz w:val="20"/>
              </w:rPr>
            </w:pPr>
          </w:p>
        </w:tc>
      </w:tr>
      <w:tr w:rsidR="00024D98" w:rsidRPr="001C3BD2" w14:paraId="4F33B362" w14:textId="77777777" w:rsidTr="00492EB6">
        <w:trPr>
          <w:trHeight w:val="204"/>
          <w:jc w:val="center"/>
        </w:trPr>
        <w:tc>
          <w:tcPr>
            <w:tcW w:w="7920" w:type="dxa"/>
          </w:tcPr>
          <w:p w14:paraId="283A1431"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sps_rbsp_data_length[ i ][ j ]</w:t>
            </w:r>
            <w:r>
              <w:rPr>
                <w:color w:val="000000"/>
                <w:sz w:val="20"/>
              </w:rPr>
              <w:t xml:space="preserve">; </w:t>
            </w:r>
            <w:r w:rsidRPr="001C3BD2">
              <w:rPr>
                <w:color w:val="000000"/>
                <w:sz w:val="20"/>
              </w:rPr>
              <w:t>k++ )</w:t>
            </w:r>
          </w:p>
        </w:tc>
        <w:tc>
          <w:tcPr>
            <w:tcW w:w="1151" w:type="dxa"/>
          </w:tcPr>
          <w:p w14:paraId="57255B7D" w14:textId="77777777" w:rsidR="00024D98" w:rsidRPr="001C3BD2" w:rsidRDefault="00024D98" w:rsidP="00492EB6">
            <w:pPr>
              <w:spacing w:before="20" w:after="40"/>
              <w:jc w:val="center"/>
              <w:rPr>
                <w:rFonts w:eastAsia="Batang"/>
                <w:bCs/>
                <w:sz w:val="20"/>
              </w:rPr>
            </w:pPr>
          </w:p>
        </w:tc>
      </w:tr>
      <w:tr w:rsidR="00024D98" w:rsidRPr="001C3BD2" w14:paraId="3578B9CF" w14:textId="77777777" w:rsidTr="00492EB6">
        <w:trPr>
          <w:trHeight w:val="204"/>
          <w:jc w:val="center"/>
        </w:trPr>
        <w:tc>
          <w:tcPr>
            <w:tcW w:w="7920" w:type="dxa"/>
          </w:tcPr>
          <w:p w14:paraId="0D75A2CD"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sps_rbsp_data_bytes</w:t>
            </w:r>
            <w:r w:rsidRPr="001C3BD2">
              <w:rPr>
                <w:rFonts w:eastAsia="Batang"/>
                <w:bCs/>
                <w:sz w:val="20"/>
                <w:lang w:eastAsia="ko-KR"/>
              </w:rPr>
              <w:t>[ i ][ j ][ k ]</w:t>
            </w:r>
          </w:p>
        </w:tc>
        <w:tc>
          <w:tcPr>
            <w:tcW w:w="1151" w:type="dxa"/>
          </w:tcPr>
          <w:p w14:paraId="74F35109"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2D7E85A1" w14:textId="77777777" w:rsidTr="00492EB6">
        <w:trPr>
          <w:trHeight w:val="204"/>
          <w:jc w:val="center"/>
        </w:trPr>
        <w:tc>
          <w:tcPr>
            <w:tcW w:w="7920" w:type="dxa"/>
          </w:tcPr>
          <w:p w14:paraId="737D17A2"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color w:val="000000"/>
                <w:sz w:val="20"/>
              </w:rPr>
              <w:t>for( j = 0</w:t>
            </w:r>
            <w:r>
              <w:rPr>
                <w:color w:val="000000"/>
                <w:sz w:val="20"/>
              </w:rPr>
              <w:t xml:space="preserve">; </w:t>
            </w:r>
            <w:r w:rsidRPr="001C3BD2">
              <w:rPr>
                <w:color w:val="000000"/>
                <w:sz w:val="20"/>
              </w:rPr>
              <w:t>j</w:t>
            </w:r>
            <w:r>
              <w:rPr>
                <w:color w:val="000000"/>
                <w:sz w:val="20"/>
              </w:rPr>
              <w:t xml:space="preserve">  &lt;=  </w:t>
            </w:r>
            <w:r w:rsidRPr="001C3BD2">
              <w:rPr>
                <w:color w:val="000000"/>
                <w:sz w:val="20"/>
              </w:rPr>
              <w:t>num_pps_in_extraction_set_minus1</w:t>
            </w:r>
            <w:r w:rsidRPr="001C3BD2">
              <w:rPr>
                <w:sz w:val="20"/>
              </w:rPr>
              <w:t>[ i ]</w:t>
            </w:r>
            <w:r>
              <w:rPr>
                <w:color w:val="000000"/>
                <w:sz w:val="20"/>
              </w:rPr>
              <w:t xml:space="preserve">; </w:t>
            </w:r>
            <w:r w:rsidRPr="001C3BD2">
              <w:rPr>
                <w:color w:val="000000"/>
                <w:sz w:val="20"/>
              </w:rPr>
              <w:t>j++ )</w:t>
            </w:r>
          </w:p>
        </w:tc>
        <w:tc>
          <w:tcPr>
            <w:tcW w:w="1151" w:type="dxa"/>
          </w:tcPr>
          <w:p w14:paraId="21008F19" w14:textId="77777777" w:rsidR="00024D98" w:rsidRPr="001C3BD2" w:rsidRDefault="00024D98" w:rsidP="00492EB6">
            <w:pPr>
              <w:spacing w:before="20" w:after="40"/>
              <w:jc w:val="center"/>
              <w:rPr>
                <w:rFonts w:eastAsia="Batang"/>
                <w:bCs/>
                <w:sz w:val="20"/>
              </w:rPr>
            </w:pPr>
          </w:p>
        </w:tc>
      </w:tr>
      <w:tr w:rsidR="00024D98" w:rsidRPr="001C3BD2" w14:paraId="6570062D" w14:textId="77777777" w:rsidTr="00492EB6">
        <w:trPr>
          <w:trHeight w:val="204"/>
          <w:jc w:val="center"/>
        </w:trPr>
        <w:tc>
          <w:tcPr>
            <w:tcW w:w="7920" w:type="dxa"/>
          </w:tcPr>
          <w:p w14:paraId="69D93944"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color w:val="000000"/>
                <w:sz w:val="20"/>
              </w:rPr>
              <w:t>for( k = 0</w:t>
            </w:r>
            <w:r>
              <w:rPr>
                <w:color w:val="000000"/>
                <w:sz w:val="20"/>
              </w:rPr>
              <w:t xml:space="preserve">; </w:t>
            </w:r>
            <w:r w:rsidRPr="001C3BD2">
              <w:rPr>
                <w:color w:val="000000"/>
                <w:sz w:val="20"/>
              </w:rPr>
              <w:t>k</w:t>
            </w:r>
            <w:r>
              <w:rPr>
                <w:color w:val="000000"/>
                <w:sz w:val="20"/>
              </w:rPr>
              <w:t xml:space="preserve">  &lt;=  </w:t>
            </w:r>
            <w:r w:rsidRPr="001C3BD2">
              <w:rPr>
                <w:rFonts w:eastAsia="Batang"/>
                <w:bCs/>
                <w:sz w:val="20"/>
                <w:lang w:eastAsia="ko-KR"/>
              </w:rPr>
              <w:t>pps_rbsp_data_length[ i ][ j ]</w:t>
            </w:r>
            <w:r>
              <w:rPr>
                <w:color w:val="000000"/>
                <w:sz w:val="20"/>
              </w:rPr>
              <w:t xml:space="preserve">; </w:t>
            </w:r>
            <w:r w:rsidRPr="001C3BD2">
              <w:rPr>
                <w:color w:val="000000"/>
                <w:sz w:val="20"/>
              </w:rPr>
              <w:t>k++ )</w:t>
            </w:r>
          </w:p>
        </w:tc>
        <w:tc>
          <w:tcPr>
            <w:tcW w:w="1151" w:type="dxa"/>
          </w:tcPr>
          <w:p w14:paraId="4D76E65B" w14:textId="77777777" w:rsidR="00024D98" w:rsidRPr="001C3BD2" w:rsidRDefault="00024D98" w:rsidP="00492EB6">
            <w:pPr>
              <w:spacing w:before="20" w:after="40"/>
              <w:jc w:val="center"/>
              <w:rPr>
                <w:rFonts w:eastAsia="Batang"/>
                <w:bCs/>
                <w:sz w:val="20"/>
              </w:rPr>
            </w:pPr>
          </w:p>
        </w:tc>
      </w:tr>
      <w:tr w:rsidR="00024D98" w:rsidRPr="001C3BD2" w14:paraId="4DAB6551" w14:textId="77777777" w:rsidTr="00492EB6">
        <w:trPr>
          <w:trHeight w:val="204"/>
          <w:jc w:val="center"/>
        </w:trPr>
        <w:tc>
          <w:tcPr>
            <w:tcW w:w="7920" w:type="dxa"/>
          </w:tcPr>
          <w:p w14:paraId="15A9D361" w14:textId="77777777" w:rsidR="00024D98" w:rsidRPr="001C3BD2" w:rsidRDefault="00024D98" w:rsidP="00190CB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r>
            <w:r w:rsidRPr="001C3BD2">
              <w:rPr>
                <w:rFonts w:eastAsia="Batang"/>
                <w:b/>
                <w:bCs/>
                <w:sz w:val="20"/>
                <w:lang w:eastAsia="ko-KR"/>
              </w:rPr>
              <w:tab/>
              <w:t>pps_rbsp_data_bytes</w:t>
            </w:r>
            <w:r w:rsidRPr="001C3BD2">
              <w:rPr>
                <w:rFonts w:eastAsia="Batang"/>
                <w:bCs/>
                <w:sz w:val="20"/>
                <w:lang w:eastAsia="ko-KR"/>
              </w:rPr>
              <w:t>[ i ][ j ][ k ]</w:t>
            </w:r>
          </w:p>
        </w:tc>
        <w:tc>
          <w:tcPr>
            <w:tcW w:w="1151" w:type="dxa"/>
          </w:tcPr>
          <w:p w14:paraId="2F1EDA59" w14:textId="77777777" w:rsidR="00024D98" w:rsidRPr="001C3BD2" w:rsidRDefault="00024D98" w:rsidP="00190CBB">
            <w:pPr>
              <w:spacing w:before="20" w:after="40"/>
              <w:jc w:val="center"/>
              <w:rPr>
                <w:rFonts w:eastAsia="Batang"/>
                <w:bCs/>
                <w:sz w:val="20"/>
              </w:rPr>
            </w:pPr>
            <w:r w:rsidRPr="001C3BD2">
              <w:rPr>
                <w:rFonts w:eastAsia="Batang"/>
                <w:bCs/>
                <w:sz w:val="20"/>
              </w:rPr>
              <w:t>u(8)</w:t>
            </w:r>
          </w:p>
        </w:tc>
      </w:tr>
      <w:tr w:rsidR="00024D98" w:rsidRPr="001C3BD2" w14:paraId="4401AEFA" w14:textId="77777777" w:rsidTr="00492EB6">
        <w:trPr>
          <w:trHeight w:val="204"/>
          <w:jc w:val="center"/>
        </w:trPr>
        <w:tc>
          <w:tcPr>
            <w:tcW w:w="7920" w:type="dxa"/>
          </w:tcPr>
          <w:p w14:paraId="435ABE3A"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w:t>
            </w:r>
          </w:p>
        </w:tc>
        <w:tc>
          <w:tcPr>
            <w:tcW w:w="1151" w:type="dxa"/>
          </w:tcPr>
          <w:p w14:paraId="0B407CD5" w14:textId="77777777" w:rsidR="00024D98" w:rsidRPr="001C3BD2" w:rsidRDefault="00024D98" w:rsidP="00492EB6">
            <w:pPr>
              <w:spacing w:before="20" w:after="40"/>
              <w:jc w:val="center"/>
              <w:rPr>
                <w:rFonts w:eastAsia="Batang"/>
                <w:bCs/>
                <w:sz w:val="20"/>
              </w:rPr>
            </w:pPr>
          </w:p>
        </w:tc>
      </w:tr>
      <w:tr w:rsidR="00024D98" w:rsidRPr="001C3BD2" w14:paraId="4396E508"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FA27E1F" w14:textId="77777777" w:rsidR="00024D98" w:rsidRPr="001C3BD2" w:rsidRDefault="00024D98" w:rsidP="00492EB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1C3BD2">
              <w:rPr>
                <w:rFonts w:eastAsia="Batang"/>
                <w:bCs/>
                <w:sz w:val="20"/>
                <w:lang w:eastAsia="ko-KR"/>
              </w:rPr>
              <w:t>}</w:t>
            </w:r>
          </w:p>
        </w:tc>
        <w:tc>
          <w:tcPr>
            <w:tcW w:w="1151" w:type="dxa"/>
            <w:tcBorders>
              <w:top w:val="single" w:sz="4" w:space="0" w:color="auto"/>
              <w:left w:val="single" w:sz="4" w:space="0" w:color="auto"/>
              <w:bottom w:val="single" w:sz="4" w:space="0" w:color="auto"/>
              <w:right w:val="single" w:sz="4" w:space="0" w:color="auto"/>
            </w:tcBorders>
          </w:tcPr>
          <w:p w14:paraId="67CD21CF" w14:textId="77777777" w:rsidR="00024D98" w:rsidRPr="001C3BD2" w:rsidRDefault="00024D98" w:rsidP="00492EB6">
            <w:pPr>
              <w:spacing w:before="20" w:after="40"/>
              <w:jc w:val="center"/>
              <w:rPr>
                <w:bCs/>
                <w:sz w:val="20"/>
              </w:rPr>
            </w:pPr>
          </w:p>
        </w:tc>
      </w:tr>
    </w:tbl>
    <w:p w14:paraId="0EDD2DCA" w14:textId="77777777" w:rsidR="00024D98" w:rsidRDefault="00024D98" w:rsidP="00024D98">
      <w:pPr>
        <w:rPr>
          <w:noProof/>
          <w:sz w:val="20"/>
        </w:rPr>
      </w:pPr>
    </w:p>
    <w:p w14:paraId="5632559B" w14:textId="77777777" w:rsidR="00024D98"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D.2.44</w:t>
      </w:r>
      <w:r>
        <w:rPr>
          <w:b/>
          <w:szCs w:val="22"/>
        </w:rPr>
        <w:tab/>
        <w:t>Motion-constrained tile sets</w:t>
      </w:r>
      <w:r w:rsidRPr="001C3BD2">
        <w:rPr>
          <w:b/>
          <w:szCs w:val="22"/>
        </w:rPr>
        <w:t xml:space="preserve"> extraction information nesting SEI message syntax</w:t>
      </w:r>
    </w:p>
    <w:p w14:paraId="640AF020" w14:textId="77777777" w:rsidR="00024D98" w:rsidRPr="00A91E44"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1C3BD2" w14:paraId="5342B7C2" w14:textId="77777777" w:rsidTr="00492EB6">
        <w:trPr>
          <w:trHeight w:val="204"/>
          <w:jc w:val="center"/>
        </w:trPr>
        <w:tc>
          <w:tcPr>
            <w:tcW w:w="7920" w:type="dxa"/>
          </w:tcPr>
          <w:p w14:paraId="12AAED25" w14:textId="77777777" w:rsidR="00024D98" w:rsidRPr="001C3BD2" w:rsidRDefault="00024D98" w:rsidP="006056D0">
            <w:pPr>
              <w:keepNext/>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1C3BD2">
              <w:rPr>
                <w:sz w:val="20"/>
              </w:rPr>
              <w:t>mcts_extraction_info_nesting( ) {</w:t>
            </w:r>
          </w:p>
        </w:tc>
        <w:tc>
          <w:tcPr>
            <w:tcW w:w="1151" w:type="dxa"/>
          </w:tcPr>
          <w:p w14:paraId="42585F09" w14:textId="77777777" w:rsidR="00024D98" w:rsidRPr="001C3BD2" w:rsidRDefault="00024D98" w:rsidP="00492EB6">
            <w:pPr>
              <w:keepNext/>
              <w:spacing w:before="20" w:after="40"/>
              <w:jc w:val="center"/>
              <w:rPr>
                <w:b/>
                <w:bCs/>
                <w:sz w:val="20"/>
              </w:rPr>
            </w:pPr>
            <w:r w:rsidRPr="001C3BD2">
              <w:rPr>
                <w:b/>
                <w:bCs/>
                <w:sz w:val="20"/>
              </w:rPr>
              <w:t>Descriptor</w:t>
            </w:r>
          </w:p>
        </w:tc>
      </w:tr>
      <w:tr w:rsidR="00024D98" w:rsidRPr="001C3BD2" w14:paraId="46638E9C" w14:textId="77777777" w:rsidTr="00492EB6">
        <w:trPr>
          <w:trHeight w:val="204"/>
          <w:jc w:val="center"/>
        </w:trPr>
        <w:tc>
          <w:tcPr>
            <w:tcW w:w="7920" w:type="dxa"/>
          </w:tcPr>
          <w:p w14:paraId="41905F00" w14:textId="6290BCD8"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1C3BD2">
              <w:rPr>
                <w:sz w:val="20"/>
              </w:rPr>
              <w:tab/>
            </w:r>
            <w:r w:rsidRPr="001C3BD2">
              <w:rPr>
                <w:b/>
                <w:sz w:val="20"/>
              </w:rPr>
              <w:t>all_tile_sets_flag</w:t>
            </w:r>
          </w:p>
        </w:tc>
        <w:tc>
          <w:tcPr>
            <w:tcW w:w="1151" w:type="dxa"/>
          </w:tcPr>
          <w:p w14:paraId="5A994E74" w14:textId="77777777" w:rsidR="00024D98" w:rsidRPr="001C3BD2" w:rsidRDefault="00024D98" w:rsidP="00492EB6">
            <w:pPr>
              <w:keepNext/>
              <w:spacing w:before="20" w:after="40"/>
              <w:jc w:val="center"/>
              <w:rPr>
                <w:bCs/>
                <w:sz w:val="20"/>
              </w:rPr>
            </w:pPr>
            <w:r w:rsidRPr="001C3BD2">
              <w:rPr>
                <w:bCs/>
                <w:sz w:val="20"/>
              </w:rPr>
              <w:t>u(1)</w:t>
            </w:r>
          </w:p>
        </w:tc>
      </w:tr>
      <w:tr w:rsidR="00024D98" w:rsidRPr="001C3BD2" w14:paraId="01A21462" w14:textId="77777777" w:rsidTr="00492EB6">
        <w:trPr>
          <w:trHeight w:val="204"/>
          <w:jc w:val="center"/>
        </w:trPr>
        <w:tc>
          <w:tcPr>
            <w:tcW w:w="7920" w:type="dxa"/>
          </w:tcPr>
          <w:p w14:paraId="7462C1AC" w14:textId="65A989B3" w:rsidR="00024D98" w:rsidRPr="001C3BD2" w:rsidRDefault="00024D98" w:rsidP="006438B5">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Cs/>
                <w:sz w:val="20"/>
                <w:lang w:eastAsia="ko-KR"/>
              </w:rPr>
            </w:pPr>
            <w:r w:rsidRPr="001C3BD2">
              <w:rPr>
                <w:rFonts w:eastAsia="Batang"/>
                <w:b/>
                <w:bCs/>
                <w:sz w:val="20"/>
                <w:lang w:eastAsia="ko-KR"/>
              </w:rPr>
              <w:tab/>
            </w:r>
            <w:r w:rsidRPr="001C3BD2">
              <w:rPr>
                <w:rFonts w:eastAsia="Batang"/>
                <w:bCs/>
                <w:sz w:val="20"/>
                <w:lang w:eastAsia="ko-KR"/>
              </w:rPr>
              <w:t>if( !all_tile_sets_flag )</w:t>
            </w:r>
            <w:r>
              <w:rPr>
                <w:rFonts w:eastAsia="Batang"/>
                <w:bCs/>
                <w:sz w:val="20"/>
                <w:lang w:eastAsia="ko-KR"/>
              </w:rPr>
              <w:t xml:space="preserve"> </w:t>
            </w:r>
            <w:r w:rsidRPr="001C3BD2">
              <w:rPr>
                <w:rFonts w:eastAsia="Batang"/>
                <w:bCs/>
                <w:sz w:val="20"/>
                <w:lang w:eastAsia="ko-KR"/>
              </w:rPr>
              <w:t>{</w:t>
            </w:r>
          </w:p>
        </w:tc>
        <w:tc>
          <w:tcPr>
            <w:tcW w:w="1151" w:type="dxa"/>
          </w:tcPr>
          <w:p w14:paraId="0BACDCDF" w14:textId="77777777" w:rsidR="00024D98" w:rsidRPr="001C3BD2" w:rsidRDefault="00024D98" w:rsidP="00492EB6">
            <w:pPr>
              <w:keepNext/>
              <w:spacing w:before="20" w:after="40"/>
              <w:jc w:val="center"/>
              <w:rPr>
                <w:rFonts w:eastAsia="Batang"/>
                <w:bCs/>
                <w:sz w:val="20"/>
              </w:rPr>
            </w:pPr>
          </w:p>
        </w:tc>
      </w:tr>
      <w:tr w:rsidR="00024D98" w:rsidRPr="001C3BD2" w14:paraId="2AE97E46" w14:textId="77777777" w:rsidTr="00492EB6">
        <w:trPr>
          <w:trHeight w:val="204"/>
          <w:jc w:val="center"/>
        </w:trPr>
        <w:tc>
          <w:tcPr>
            <w:tcW w:w="7920" w:type="dxa"/>
          </w:tcPr>
          <w:p w14:paraId="41F49E03" w14:textId="34149310" w:rsidR="00024D98" w:rsidRPr="001C3BD2" w:rsidRDefault="00024D98" w:rsidP="0088238F">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
                <w:bCs/>
                <w:sz w:val="20"/>
                <w:lang w:eastAsia="ko-KR"/>
              </w:rPr>
            </w:pPr>
            <w:r w:rsidRPr="001C3BD2">
              <w:rPr>
                <w:rFonts w:eastAsia="Batang"/>
                <w:b/>
                <w:bCs/>
                <w:sz w:val="20"/>
                <w:lang w:eastAsia="ko-KR"/>
              </w:rPr>
              <w:tab/>
            </w:r>
            <w:r w:rsidRPr="001C3BD2">
              <w:rPr>
                <w:rFonts w:eastAsia="Batang"/>
                <w:b/>
                <w:bCs/>
                <w:sz w:val="20"/>
                <w:lang w:eastAsia="ko-KR"/>
              </w:rPr>
              <w:tab/>
            </w:r>
            <w:r w:rsidRPr="001C3BD2">
              <w:rPr>
                <w:b/>
                <w:color w:val="000000"/>
                <w:sz w:val="20"/>
              </w:rPr>
              <w:t>num_associated_mcts_identifiers_minus1</w:t>
            </w:r>
          </w:p>
        </w:tc>
        <w:tc>
          <w:tcPr>
            <w:tcW w:w="1151" w:type="dxa"/>
          </w:tcPr>
          <w:p w14:paraId="605EAB96" w14:textId="77777777" w:rsidR="00024D98" w:rsidRPr="001C3BD2" w:rsidRDefault="00024D98" w:rsidP="00492EB6">
            <w:pPr>
              <w:keepNext/>
              <w:spacing w:before="20" w:after="40"/>
              <w:jc w:val="center"/>
              <w:rPr>
                <w:rFonts w:eastAsia="Batang"/>
                <w:bCs/>
                <w:sz w:val="20"/>
              </w:rPr>
            </w:pPr>
            <w:r w:rsidRPr="001C3BD2">
              <w:rPr>
                <w:bCs/>
                <w:noProof/>
                <w:sz w:val="20"/>
              </w:rPr>
              <w:t>ue(v)</w:t>
            </w:r>
          </w:p>
        </w:tc>
      </w:tr>
      <w:tr w:rsidR="00024D98" w:rsidRPr="001C3BD2" w14:paraId="7B6BA1DC" w14:textId="77777777" w:rsidTr="00492EB6">
        <w:trPr>
          <w:trHeight w:val="204"/>
          <w:jc w:val="center"/>
        </w:trPr>
        <w:tc>
          <w:tcPr>
            <w:tcW w:w="7920" w:type="dxa"/>
          </w:tcPr>
          <w:p w14:paraId="5A9E02AB" w14:textId="145A8A08"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t>for( i = 0</w:t>
            </w:r>
            <w:r>
              <w:rPr>
                <w:noProof/>
                <w:sz w:val="20"/>
              </w:rPr>
              <w:t xml:space="preserve">; i  &lt;=  </w:t>
            </w:r>
            <w:r w:rsidRPr="001C3BD2">
              <w:rPr>
                <w:color w:val="000000"/>
                <w:sz w:val="20"/>
              </w:rPr>
              <w:t>num_associated_mcts_identifiers_minus1</w:t>
            </w:r>
            <w:r>
              <w:rPr>
                <w:noProof/>
                <w:sz w:val="20"/>
              </w:rPr>
              <w:t xml:space="preserve">; </w:t>
            </w:r>
            <w:r w:rsidRPr="001C3BD2">
              <w:rPr>
                <w:noProof/>
                <w:sz w:val="20"/>
              </w:rPr>
              <w:t>i++ )</w:t>
            </w:r>
          </w:p>
        </w:tc>
        <w:tc>
          <w:tcPr>
            <w:tcW w:w="1151" w:type="dxa"/>
          </w:tcPr>
          <w:p w14:paraId="7AD93FA5" w14:textId="77777777" w:rsidR="00024D98" w:rsidRPr="001C3BD2" w:rsidRDefault="00024D98" w:rsidP="00492EB6">
            <w:pPr>
              <w:keepNext/>
              <w:spacing w:before="20" w:after="40"/>
              <w:jc w:val="center"/>
              <w:rPr>
                <w:bCs/>
                <w:noProof/>
                <w:sz w:val="20"/>
              </w:rPr>
            </w:pPr>
          </w:p>
        </w:tc>
      </w:tr>
      <w:tr w:rsidR="00024D98" w:rsidRPr="001C3BD2" w14:paraId="3FE2A5D3" w14:textId="77777777" w:rsidTr="00492EB6">
        <w:trPr>
          <w:trHeight w:val="152"/>
          <w:jc w:val="center"/>
        </w:trPr>
        <w:tc>
          <w:tcPr>
            <w:tcW w:w="7920" w:type="dxa"/>
          </w:tcPr>
          <w:p w14:paraId="6B2D7E1D" w14:textId="4A91AEC3"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noProof/>
                <w:sz w:val="20"/>
              </w:rPr>
              <w:tab/>
            </w:r>
            <w:r w:rsidRPr="001C3BD2">
              <w:rPr>
                <w:b/>
                <w:color w:val="000000"/>
                <w:sz w:val="20"/>
              </w:rPr>
              <w:t>mcts_identifier</w:t>
            </w:r>
            <w:r w:rsidRPr="001C3BD2">
              <w:rPr>
                <w:noProof/>
                <w:sz w:val="20"/>
              </w:rPr>
              <w:t>[ i ]</w:t>
            </w:r>
          </w:p>
        </w:tc>
        <w:tc>
          <w:tcPr>
            <w:tcW w:w="1151" w:type="dxa"/>
          </w:tcPr>
          <w:p w14:paraId="4B4C0EDA" w14:textId="77777777" w:rsidR="00024D98" w:rsidRPr="001C3BD2" w:rsidRDefault="00024D98" w:rsidP="00492EB6">
            <w:pPr>
              <w:keepNext/>
              <w:spacing w:before="20" w:after="40"/>
              <w:jc w:val="center"/>
              <w:rPr>
                <w:bCs/>
                <w:noProof/>
                <w:sz w:val="20"/>
              </w:rPr>
            </w:pPr>
            <w:r w:rsidRPr="001C3BD2">
              <w:rPr>
                <w:bCs/>
                <w:noProof/>
                <w:sz w:val="20"/>
              </w:rPr>
              <w:t>ue(v)</w:t>
            </w:r>
          </w:p>
        </w:tc>
      </w:tr>
      <w:tr w:rsidR="00024D98" w:rsidRPr="001C3BD2" w14:paraId="2E11680D" w14:textId="77777777" w:rsidTr="00492EB6">
        <w:trPr>
          <w:trHeight w:val="204"/>
          <w:jc w:val="center"/>
        </w:trPr>
        <w:tc>
          <w:tcPr>
            <w:tcW w:w="7920" w:type="dxa"/>
          </w:tcPr>
          <w:p w14:paraId="75006751"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t>}</w:t>
            </w:r>
          </w:p>
        </w:tc>
        <w:tc>
          <w:tcPr>
            <w:tcW w:w="1151" w:type="dxa"/>
          </w:tcPr>
          <w:p w14:paraId="2B887C33" w14:textId="77777777" w:rsidR="00024D98" w:rsidRPr="001C3BD2" w:rsidRDefault="00024D98" w:rsidP="00492EB6">
            <w:pPr>
              <w:keepNext/>
              <w:spacing w:before="20" w:after="40"/>
              <w:jc w:val="center"/>
              <w:rPr>
                <w:bCs/>
                <w:noProof/>
                <w:sz w:val="20"/>
              </w:rPr>
            </w:pPr>
          </w:p>
        </w:tc>
      </w:tr>
      <w:tr w:rsidR="00024D98" w:rsidRPr="001C3BD2" w14:paraId="7D90E2A4"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CD1850D" w14:textId="51EA477B"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b/>
                <w:noProof/>
                <w:sz w:val="20"/>
              </w:rPr>
            </w:pPr>
            <w:r w:rsidRPr="001C3BD2">
              <w:rPr>
                <w:noProof/>
                <w:sz w:val="20"/>
              </w:rPr>
              <w:tab/>
            </w:r>
            <w:r>
              <w:rPr>
                <w:b/>
                <w:noProof/>
                <w:sz w:val="20"/>
              </w:rPr>
              <w:t>num_sei_messages</w:t>
            </w:r>
            <w:r w:rsidRPr="001C3BD2">
              <w:rPr>
                <w:b/>
                <w:noProof/>
                <w:sz w:val="20"/>
              </w:rPr>
              <w:t>_in_mcts_</w:t>
            </w:r>
            <w:r>
              <w:rPr>
                <w:b/>
                <w:noProof/>
                <w:sz w:val="20"/>
              </w:rPr>
              <w:t>extraction_nesting</w:t>
            </w:r>
            <w:r w:rsidRPr="001C3BD2">
              <w:rPr>
                <w:b/>
                <w:noProof/>
                <w:sz w:val="20"/>
              </w:rPr>
              <w:t>_minus1</w:t>
            </w:r>
          </w:p>
        </w:tc>
        <w:tc>
          <w:tcPr>
            <w:tcW w:w="1151" w:type="dxa"/>
            <w:tcBorders>
              <w:top w:val="single" w:sz="4" w:space="0" w:color="auto"/>
              <w:left w:val="single" w:sz="4" w:space="0" w:color="auto"/>
              <w:bottom w:val="single" w:sz="4" w:space="0" w:color="auto"/>
              <w:right w:val="single" w:sz="4" w:space="0" w:color="auto"/>
            </w:tcBorders>
          </w:tcPr>
          <w:p w14:paraId="3CEA24C1" w14:textId="77777777" w:rsidR="00024D98" w:rsidRPr="001C3BD2" w:rsidRDefault="00024D98" w:rsidP="00492EB6">
            <w:pPr>
              <w:keepNext/>
              <w:spacing w:before="20" w:after="40"/>
              <w:jc w:val="center"/>
              <w:rPr>
                <w:bCs/>
                <w:sz w:val="20"/>
              </w:rPr>
            </w:pPr>
            <w:r w:rsidRPr="001C3BD2">
              <w:rPr>
                <w:bCs/>
                <w:sz w:val="20"/>
              </w:rPr>
              <w:t>ue(v)</w:t>
            </w:r>
          </w:p>
        </w:tc>
      </w:tr>
      <w:tr w:rsidR="00024D98" w:rsidRPr="001C3BD2" w14:paraId="06FE34A2"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A53A850"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sz w:val="20"/>
              </w:rPr>
              <w:t>while( !byte_aligned( ) )</w:t>
            </w:r>
          </w:p>
        </w:tc>
        <w:tc>
          <w:tcPr>
            <w:tcW w:w="1151" w:type="dxa"/>
            <w:tcBorders>
              <w:top w:val="single" w:sz="4" w:space="0" w:color="auto"/>
              <w:left w:val="single" w:sz="4" w:space="0" w:color="auto"/>
              <w:bottom w:val="single" w:sz="4" w:space="0" w:color="auto"/>
              <w:right w:val="single" w:sz="4" w:space="0" w:color="auto"/>
            </w:tcBorders>
          </w:tcPr>
          <w:p w14:paraId="366CCCEB" w14:textId="77777777" w:rsidR="00024D98" w:rsidRPr="001C3BD2" w:rsidRDefault="00024D98" w:rsidP="00492EB6">
            <w:pPr>
              <w:keepNext/>
              <w:spacing w:before="20" w:after="40"/>
              <w:jc w:val="center"/>
              <w:rPr>
                <w:rFonts w:eastAsia="Batang"/>
                <w:bCs/>
                <w:sz w:val="20"/>
              </w:rPr>
            </w:pPr>
          </w:p>
        </w:tc>
      </w:tr>
      <w:tr w:rsidR="00024D98" w:rsidRPr="001C3BD2" w14:paraId="1E7B51BB"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35D57C" w14:textId="23C50EF4"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b/>
                <w:noProof/>
                <w:sz w:val="20"/>
              </w:rPr>
              <w:t>mcts_nesting_zero_bit</w:t>
            </w:r>
            <w:r w:rsidRPr="001C3BD2">
              <w:rPr>
                <w:noProof/>
                <w:sz w:val="20"/>
              </w:rPr>
              <w:t> /* equal to 0 */</w:t>
            </w:r>
          </w:p>
        </w:tc>
        <w:tc>
          <w:tcPr>
            <w:tcW w:w="1151" w:type="dxa"/>
            <w:tcBorders>
              <w:top w:val="single" w:sz="4" w:space="0" w:color="auto"/>
              <w:left w:val="single" w:sz="4" w:space="0" w:color="auto"/>
              <w:bottom w:val="single" w:sz="4" w:space="0" w:color="auto"/>
              <w:right w:val="single" w:sz="4" w:space="0" w:color="auto"/>
            </w:tcBorders>
          </w:tcPr>
          <w:p w14:paraId="694BDD72" w14:textId="77777777" w:rsidR="00024D98" w:rsidRPr="001C3BD2" w:rsidRDefault="00024D98" w:rsidP="00492EB6">
            <w:pPr>
              <w:keepNext/>
              <w:spacing w:before="20" w:after="40"/>
              <w:jc w:val="center"/>
              <w:rPr>
                <w:bCs/>
                <w:sz w:val="20"/>
              </w:rPr>
            </w:pPr>
            <w:r w:rsidRPr="001C3BD2">
              <w:rPr>
                <w:bCs/>
                <w:sz w:val="20"/>
              </w:rPr>
              <w:t>u(1)</w:t>
            </w:r>
          </w:p>
        </w:tc>
      </w:tr>
      <w:tr w:rsidR="00024D98" w:rsidRPr="001C3BD2" w14:paraId="7D75A1E2"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BFB3B50" w14:textId="59DB753D" w:rsidR="00024D98" w:rsidRPr="001C3BD2" w:rsidRDefault="00024D98" w:rsidP="0088238F">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t>for( i = 0</w:t>
            </w:r>
            <w:r>
              <w:rPr>
                <w:noProof/>
                <w:sz w:val="20"/>
              </w:rPr>
              <w:t xml:space="preserve">; </w:t>
            </w:r>
            <w:r w:rsidRPr="001C3BD2">
              <w:rPr>
                <w:noProof/>
                <w:sz w:val="20"/>
              </w:rPr>
              <w:t>i  &lt;=  </w:t>
            </w:r>
            <w:r>
              <w:rPr>
                <w:noProof/>
                <w:sz w:val="20"/>
              </w:rPr>
              <w:t>num_sei_messages</w:t>
            </w:r>
            <w:r w:rsidRPr="001C3BD2">
              <w:rPr>
                <w:noProof/>
                <w:sz w:val="20"/>
              </w:rPr>
              <w:t>_in_mcts_</w:t>
            </w:r>
            <w:r>
              <w:rPr>
                <w:noProof/>
                <w:sz w:val="20"/>
              </w:rPr>
              <w:t>extraction_nesting</w:t>
            </w:r>
            <w:r w:rsidRPr="001C3BD2">
              <w:rPr>
                <w:noProof/>
                <w:sz w:val="20"/>
              </w:rPr>
              <w:t>_minus1</w:t>
            </w:r>
            <w:r>
              <w:rPr>
                <w:noProof/>
                <w:sz w:val="20"/>
              </w:rPr>
              <w:t xml:space="preserve">; </w:t>
            </w:r>
            <w:r w:rsidRPr="001C3BD2">
              <w:rPr>
                <w:noProof/>
                <w:sz w:val="20"/>
              </w:rPr>
              <w:t>i++ )</w:t>
            </w:r>
          </w:p>
        </w:tc>
        <w:tc>
          <w:tcPr>
            <w:tcW w:w="1151" w:type="dxa"/>
            <w:tcBorders>
              <w:top w:val="single" w:sz="4" w:space="0" w:color="auto"/>
              <w:left w:val="single" w:sz="4" w:space="0" w:color="auto"/>
              <w:bottom w:val="single" w:sz="4" w:space="0" w:color="auto"/>
              <w:right w:val="single" w:sz="4" w:space="0" w:color="auto"/>
            </w:tcBorders>
          </w:tcPr>
          <w:p w14:paraId="701F57BB" w14:textId="77777777" w:rsidR="00024D98" w:rsidRPr="001C3BD2" w:rsidRDefault="00024D98" w:rsidP="00492EB6">
            <w:pPr>
              <w:keepNext/>
              <w:spacing w:before="20" w:after="40"/>
              <w:jc w:val="center"/>
              <w:rPr>
                <w:bCs/>
                <w:sz w:val="20"/>
              </w:rPr>
            </w:pPr>
          </w:p>
        </w:tc>
      </w:tr>
      <w:tr w:rsidR="00024D98" w:rsidRPr="001C3BD2" w14:paraId="327A2513"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4D04C2C"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rPr>
            </w:pPr>
            <w:r w:rsidRPr="001C3BD2">
              <w:rPr>
                <w:noProof/>
                <w:sz w:val="20"/>
              </w:rPr>
              <w:tab/>
            </w:r>
            <w:r w:rsidRPr="001C3BD2">
              <w:rPr>
                <w:noProof/>
                <w:sz w:val="20"/>
              </w:rPr>
              <w:tab/>
            </w:r>
            <w:r w:rsidRPr="001C3BD2">
              <w:rPr>
                <w:sz w:val="20"/>
              </w:rPr>
              <w:t>sei_message( )</w:t>
            </w:r>
          </w:p>
        </w:tc>
        <w:tc>
          <w:tcPr>
            <w:tcW w:w="1151" w:type="dxa"/>
            <w:tcBorders>
              <w:top w:val="single" w:sz="4" w:space="0" w:color="auto"/>
              <w:left w:val="single" w:sz="4" w:space="0" w:color="auto"/>
              <w:bottom w:val="single" w:sz="4" w:space="0" w:color="auto"/>
              <w:right w:val="single" w:sz="4" w:space="0" w:color="auto"/>
            </w:tcBorders>
          </w:tcPr>
          <w:p w14:paraId="6606EB34" w14:textId="77777777" w:rsidR="00024D98" w:rsidRPr="001C3BD2" w:rsidRDefault="00024D98" w:rsidP="00492EB6">
            <w:pPr>
              <w:keepNext/>
              <w:spacing w:before="20" w:after="40"/>
              <w:jc w:val="center"/>
              <w:rPr>
                <w:bCs/>
                <w:sz w:val="20"/>
              </w:rPr>
            </w:pPr>
          </w:p>
        </w:tc>
      </w:tr>
      <w:tr w:rsidR="00024D98" w:rsidRPr="001C3BD2" w14:paraId="3841D07C"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2ED150F" w14:textId="77777777" w:rsidR="00024D98" w:rsidRPr="001C3BD2" w:rsidRDefault="00024D98" w:rsidP="00492EB6">
            <w:pPr>
              <w:keepNext/>
              <w:keepLines/>
              <w:tabs>
                <w:tab w:val="clear" w:pos="360"/>
                <w:tab w:val="clear" w:pos="720"/>
                <w:tab w:val="clear" w:pos="1440"/>
                <w:tab w:val="left" w:pos="216"/>
                <w:tab w:val="left" w:pos="432"/>
                <w:tab w:val="left" w:pos="648"/>
                <w:tab w:val="left" w:pos="864"/>
                <w:tab w:val="left" w:pos="1296"/>
                <w:tab w:val="left" w:pos="1512"/>
              </w:tabs>
              <w:spacing w:before="0" w:after="40"/>
              <w:contextualSpacing/>
              <w:outlineLvl w:val="5"/>
              <w:rPr>
                <w:noProof/>
                <w:sz w:val="20"/>
                <w:lang w:eastAsia="ko-KR"/>
              </w:rPr>
            </w:pPr>
            <w:r w:rsidRPr="001C3BD2">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2C4D9B0B" w14:textId="77777777" w:rsidR="00024D98" w:rsidRPr="001C3BD2" w:rsidRDefault="00024D98" w:rsidP="00492EB6">
            <w:pPr>
              <w:keepNext/>
              <w:spacing w:before="20" w:after="40"/>
              <w:jc w:val="center"/>
              <w:rPr>
                <w:bCs/>
                <w:sz w:val="20"/>
              </w:rPr>
            </w:pPr>
          </w:p>
        </w:tc>
      </w:tr>
    </w:tbl>
    <w:p w14:paraId="4FE7F691" w14:textId="77777777" w:rsidR="00024D98" w:rsidRPr="00A91E44" w:rsidRDefault="00024D98" w:rsidP="00024D98">
      <w:pPr>
        <w:rPr>
          <w:noProof/>
          <w:sz w:val="20"/>
        </w:rPr>
      </w:pPr>
    </w:p>
    <w:p w14:paraId="10EB0A7F"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D.</w:t>
      </w:r>
      <w:r>
        <w:rPr>
          <w:i/>
          <w:noProof/>
          <w:sz w:val="24"/>
        </w:rPr>
        <w:t>3</w:t>
      </w:r>
      <w:r w:rsidRPr="001C3BD2">
        <w:rPr>
          <w:i/>
          <w:noProof/>
          <w:sz w:val="24"/>
        </w:rPr>
        <w:t>.1</w:t>
      </w:r>
      <w:r>
        <w:rPr>
          <w:i/>
          <w:noProof/>
          <w:sz w:val="24"/>
        </w:rPr>
        <w:t>, replace the following paragraphs:</w:t>
      </w:r>
    </w:p>
    <w:p w14:paraId="23FE5A3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SingleLayerSeiList is set to consist of the payloadType values 3, 6, 9, 15, 16, 17, 19, 22, 23, 45, 47, 56, 128, 129, 131, 132, and 134 to 148, inclusive.</w:t>
      </w:r>
    </w:p>
    <w:p w14:paraId="6FD8C786"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VclAssociatedSeiList is set to consist of the payloadType values 2, 3, 6, 9, 15, 16, 17, 19, 22, 23, 45, 47, 56, 128, 131, 132, and 134 to 148, inclusive.</w:t>
      </w:r>
    </w:p>
    <w:p w14:paraId="6A6B591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1C3BD2">
        <w:rPr>
          <w:rFonts w:eastAsia="Malgun Gothic"/>
          <w:sz w:val="20"/>
        </w:rPr>
        <w:t>The list PicUnitRepConSeiList is set to consist of the payloadType values 0, 1, 2, 6, 9, 15, 16, 17, 19, 22, 23, 45, 47, 56, 128, 129, 131, 132, 133, and 135 to 148, inclusive.</w:t>
      </w:r>
    </w:p>
    <w:p w14:paraId="33449E8B" w14:textId="77777777" w:rsidR="00024D98" w:rsidRPr="001C3BD2" w:rsidRDefault="00024D98" w:rsidP="00024D98">
      <w:pPr>
        <w:keepNext/>
        <w:keepLines/>
        <w:spacing w:before="360"/>
        <w:outlineLvl w:val="1"/>
        <w:rPr>
          <w:i/>
          <w:noProof/>
          <w:sz w:val="24"/>
        </w:rPr>
      </w:pPr>
      <w:r>
        <w:rPr>
          <w:i/>
          <w:noProof/>
          <w:sz w:val="24"/>
        </w:rPr>
        <w:t>with the following</w:t>
      </w:r>
      <w:r w:rsidRPr="001C3BD2">
        <w:rPr>
          <w:i/>
          <w:noProof/>
          <w:sz w:val="24"/>
        </w:rPr>
        <w:t>:</w:t>
      </w:r>
    </w:p>
    <w:p w14:paraId="6A830B44" w14:textId="77777777" w:rsidR="00024D98" w:rsidRPr="001C3BD2" w:rsidRDefault="00024D98" w:rsidP="00024D98">
      <w:pPr>
        <w:rPr>
          <w:sz w:val="20"/>
        </w:rPr>
      </w:pPr>
      <w:r w:rsidRPr="001C3BD2">
        <w:rPr>
          <w:sz w:val="20"/>
        </w:rPr>
        <w:t xml:space="preserve">The list SingleLayerSeiList is set to consist of the payloadType values 3, 6, 9, 15, 16, 17, 19, 22, 23, 45, 47, 56, 128, 129, 131, 132, and 134 to </w:t>
      </w:r>
      <w:r w:rsidRPr="001C3BD2">
        <w:rPr>
          <w:color w:val="FF0000"/>
          <w:sz w:val="20"/>
        </w:rPr>
        <w:t>153</w:t>
      </w:r>
      <w:r w:rsidRPr="001C3BD2">
        <w:rPr>
          <w:sz w:val="20"/>
        </w:rPr>
        <w:t>, inclusive.</w:t>
      </w:r>
    </w:p>
    <w:p w14:paraId="40542890" w14:textId="77777777" w:rsidR="00024D98" w:rsidRPr="001C3BD2" w:rsidRDefault="00024D98" w:rsidP="00024D98">
      <w:pPr>
        <w:rPr>
          <w:sz w:val="20"/>
        </w:rPr>
      </w:pPr>
      <w:r w:rsidRPr="001C3BD2">
        <w:rPr>
          <w:sz w:val="20"/>
        </w:rPr>
        <w:t xml:space="preserve">The list VclAssociatedSeiList is set to consist of the payloadType values 2, 3, 6, 9, 15, 16, 17, 19, 22, 23, 45, 47, 56, 128, 131, 132, and 134 to </w:t>
      </w:r>
      <w:r w:rsidRPr="001C3BD2">
        <w:rPr>
          <w:color w:val="FF0000"/>
          <w:sz w:val="20"/>
        </w:rPr>
        <w:t>153</w:t>
      </w:r>
      <w:r w:rsidRPr="001C3BD2">
        <w:rPr>
          <w:sz w:val="20"/>
        </w:rPr>
        <w:t>, inclusive.</w:t>
      </w:r>
    </w:p>
    <w:p w14:paraId="77A4F5A0" w14:textId="77777777" w:rsidR="00024D98" w:rsidRDefault="00024D98" w:rsidP="00024D98">
      <w:pPr>
        <w:rPr>
          <w:sz w:val="20"/>
        </w:rPr>
      </w:pPr>
      <w:r w:rsidRPr="001C3BD2">
        <w:rPr>
          <w:sz w:val="20"/>
        </w:rPr>
        <w:t xml:space="preserve">The list PicUnitRepConSeiList is set to consist of the payloadType values 0, 1, 2, 6, 9, 15, 16, 17, 19, 22, 23, 45, 47, 56, 128, 129, 131, 132, 133, and 135 to </w:t>
      </w:r>
      <w:r w:rsidRPr="001C3BD2">
        <w:rPr>
          <w:color w:val="FF0000"/>
          <w:sz w:val="20"/>
        </w:rPr>
        <w:t>153</w:t>
      </w:r>
      <w:r w:rsidRPr="001C3BD2">
        <w:rPr>
          <w:sz w:val="20"/>
        </w:rPr>
        <w:t>, inclusive.</w:t>
      </w:r>
    </w:p>
    <w:p w14:paraId="0E6FE8C0"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w:t>
      </w:r>
      <w:r>
        <w:rPr>
          <w:i/>
          <w:noProof/>
          <w:sz w:val="24"/>
        </w:rPr>
        <w:t>Table D.1, append the following rows to the end of the table:</w:t>
      </w:r>
    </w:p>
    <w:p w14:paraId="7640B755" w14:textId="77777777" w:rsidR="00024D98" w:rsidRPr="00A91E44" w:rsidRDefault="00024D98" w:rsidP="00024D98">
      <w:pPr>
        <w:keepNext/>
        <w:rPr>
          <w:noProof/>
          <w:sz w:val="20"/>
        </w:rPr>
      </w:pP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024D98" w:rsidRPr="007B242B" w14:paraId="03E0B6B7"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2BC630D1" w14:textId="77777777" w:rsidR="00024D98" w:rsidRPr="007B242B" w:rsidRDefault="00024D98" w:rsidP="00492EB6">
            <w:pPr>
              <w:keepNext/>
              <w:spacing w:before="40" w:after="40"/>
              <w:jc w:val="center"/>
              <w:rPr>
                <w:color w:val="FF0000"/>
                <w:sz w:val="20"/>
              </w:rPr>
            </w:pPr>
            <w:r w:rsidRPr="007B242B">
              <w:rPr>
                <w:color w:val="FF0000"/>
                <w:sz w:val="20"/>
              </w:rPr>
              <w:t>Content colour volume</w:t>
            </w:r>
          </w:p>
        </w:tc>
        <w:tc>
          <w:tcPr>
            <w:tcW w:w="5378" w:type="dxa"/>
            <w:tcBorders>
              <w:top w:val="single" w:sz="6" w:space="0" w:color="auto"/>
              <w:left w:val="single" w:sz="6" w:space="0" w:color="auto"/>
              <w:bottom w:val="single" w:sz="8" w:space="0" w:color="auto"/>
              <w:right w:val="single" w:sz="6" w:space="0" w:color="auto"/>
            </w:tcBorders>
          </w:tcPr>
          <w:p w14:paraId="6D4B7BFE" w14:textId="532D93C1" w:rsidR="00024D98" w:rsidRPr="007B242B" w:rsidRDefault="00024D98" w:rsidP="00B43EF4">
            <w:pPr>
              <w:keepNext/>
              <w:spacing w:before="40" w:after="40"/>
              <w:jc w:val="center"/>
              <w:rPr>
                <w:color w:val="FF0000"/>
                <w:sz w:val="20"/>
              </w:rPr>
            </w:pPr>
            <w:r w:rsidRPr="007B242B">
              <w:rPr>
                <w:color w:val="FF0000"/>
                <w:sz w:val="20"/>
              </w:rPr>
              <w:t>The CLVS containing the SEI message</w:t>
            </w:r>
          </w:p>
        </w:tc>
      </w:tr>
      <w:tr w:rsidR="00024D98" w:rsidRPr="007B242B" w14:paraId="6362750A"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5ECE2C46" w14:textId="77777777" w:rsidR="00024D98" w:rsidRPr="007B242B" w:rsidRDefault="00024D98" w:rsidP="00492EB6">
            <w:pPr>
              <w:keepNext/>
              <w:spacing w:before="40" w:after="40"/>
              <w:jc w:val="center"/>
              <w:rPr>
                <w:color w:val="FF0000"/>
                <w:sz w:val="20"/>
              </w:rPr>
            </w:pPr>
            <w:r w:rsidRPr="007B242B">
              <w:rPr>
                <w:color w:val="FF0000"/>
                <w:sz w:val="20"/>
              </w:rPr>
              <w:t>Omnidirectional projection information</w:t>
            </w:r>
          </w:p>
        </w:tc>
        <w:tc>
          <w:tcPr>
            <w:tcW w:w="5378" w:type="dxa"/>
            <w:tcBorders>
              <w:top w:val="single" w:sz="6" w:space="0" w:color="auto"/>
              <w:left w:val="single" w:sz="6" w:space="0" w:color="auto"/>
              <w:bottom w:val="single" w:sz="8" w:space="0" w:color="auto"/>
              <w:right w:val="single" w:sz="6" w:space="0" w:color="auto"/>
            </w:tcBorders>
          </w:tcPr>
          <w:p w14:paraId="26855033" w14:textId="77777777" w:rsidR="00024D98" w:rsidRPr="007B242B" w:rsidRDefault="00024D98" w:rsidP="00492EB6">
            <w:pPr>
              <w:keepNext/>
              <w:spacing w:before="40" w:after="40"/>
              <w:jc w:val="center"/>
              <w:rPr>
                <w:color w:val="FF0000"/>
                <w:sz w:val="20"/>
              </w:rPr>
            </w:pPr>
            <w:r w:rsidRPr="007B242B">
              <w:rPr>
                <w:color w:val="FF0000"/>
                <w:sz w:val="20"/>
              </w:rPr>
              <w:t>The CLVS containing the SEI message</w:t>
            </w:r>
          </w:p>
        </w:tc>
      </w:tr>
      <w:tr w:rsidR="00024D98" w:rsidRPr="007B242B" w14:paraId="2B0B8EE7" w14:textId="77777777" w:rsidTr="00492EB6">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14:paraId="5330E988" w14:textId="77777777" w:rsidR="00024D98" w:rsidRPr="007B242B" w:rsidRDefault="00024D98" w:rsidP="00492EB6">
            <w:pPr>
              <w:keepNext/>
              <w:spacing w:before="40" w:after="40"/>
              <w:jc w:val="center"/>
              <w:rPr>
                <w:color w:val="FF0000"/>
                <w:sz w:val="20"/>
              </w:rPr>
            </w:pPr>
            <w:r w:rsidRPr="007B242B">
              <w:rPr>
                <w:color w:val="FF0000"/>
                <w:sz w:val="20"/>
              </w:rPr>
              <w:t>Regional nesting</w:t>
            </w:r>
          </w:p>
        </w:tc>
        <w:tc>
          <w:tcPr>
            <w:tcW w:w="5378" w:type="dxa"/>
            <w:tcBorders>
              <w:top w:val="single" w:sz="6" w:space="0" w:color="auto"/>
              <w:left w:val="single" w:sz="6" w:space="0" w:color="auto"/>
              <w:bottom w:val="single" w:sz="8" w:space="0" w:color="auto"/>
              <w:right w:val="single" w:sz="6" w:space="0" w:color="auto"/>
            </w:tcBorders>
          </w:tcPr>
          <w:p w14:paraId="167BEBA3" w14:textId="1FAD26B1" w:rsidR="00024D98" w:rsidRPr="007B242B" w:rsidRDefault="00024D98" w:rsidP="005D78F0">
            <w:pPr>
              <w:keepNext/>
              <w:spacing w:before="40" w:after="40"/>
              <w:jc w:val="center"/>
              <w:rPr>
                <w:color w:val="FF0000"/>
                <w:sz w:val="20"/>
              </w:rPr>
            </w:pPr>
            <w:r w:rsidRPr="007B242B">
              <w:rPr>
                <w:color w:val="FF0000"/>
                <w:sz w:val="20"/>
              </w:rPr>
              <w:t xml:space="preserve">Depending on the </w:t>
            </w:r>
            <w:del w:id="7" w:author="Ye-Kui Wang" w:date="2017-02-28T09:19:00Z">
              <w:r w:rsidRPr="007B242B" w:rsidDel="005D78F0">
                <w:rPr>
                  <w:color w:val="FF0000"/>
                  <w:sz w:val="20"/>
                </w:rPr>
                <w:delText xml:space="preserve">nested </w:delText>
              </w:r>
            </w:del>
            <w:r w:rsidRPr="007B242B">
              <w:rPr>
                <w:color w:val="FF0000"/>
                <w:sz w:val="20"/>
              </w:rPr>
              <w:t>SEI messages</w:t>
            </w:r>
            <w:ins w:id="8" w:author="Ye-Kui Wang" w:date="2017-02-28T09:19:00Z">
              <w:r w:rsidR="005D78F0">
                <w:rPr>
                  <w:color w:val="FF0000"/>
                  <w:sz w:val="20"/>
                </w:rPr>
                <w:t xml:space="preserve"> contained in the regional nesting SEI message</w:t>
              </w:r>
            </w:ins>
            <w:ins w:id="9" w:author="Gary Sullivan" w:date="2017-03-31T15:55:00Z">
              <w:r w:rsidR="00EA264A">
                <w:rPr>
                  <w:color w:val="FF0000"/>
                  <w:sz w:val="20"/>
                </w:rPr>
                <w:t>;</w:t>
              </w:r>
            </w:ins>
            <w:ins w:id="10" w:author="Ye-Kui Wang" w:date="2017-02-28T09:19:00Z">
              <w:del w:id="11" w:author="Gary Sullivan" w:date="2017-03-31T15:54:00Z">
                <w:r w:rsidR="005D78F0" w:rsidDel="00EA264A">
                  <w:rPr>
                    <w:color w:val="FF0000"/>
                    <w:sz w:val="20"/>
                  </w:rPr>
                  <w:delText>:</w:delText>
                </w:r>
              </w:del>
              <w:r w:rsidR="005D78F0">
                <w:rPr>
                  <w:color w:val="FF0000"/>
                  <w:sz w:val="20"/>
                </w:rPr>
                <w:t xml:space="preserve"> e</w:t>
              </w:r>
            </w:ins>
            <w:del w:id="12" w:author="Ye-Kui Wang" w:date="2017-02-28T09:19:00Z">
              <w:r w:rsidRPr="007B242B" w:rsidDel="005D78F0">
                <w:rPr>
                  <w:color w:val="FF0000"/>
                  <w:sz w:val="20"/>
                </w:rPr>
                <w:delText>. E</w:delText>
              </w:r>
            </w:del>
            <w:r w:rsidRPr="007B242B">
              <w:rPr>
                <w:color w:val="FF0000"/>
                <w:sz w:val="20"/>
              </w:rPr>
              <w:t xml:space="preserve">ach </w:t>
            </w:r>
            <w:ins w:id="13" w:author="Ye-Kui Wang" w:date="2017-02-28T09:19:00Z">
              <w:r w:rsidR="005D78F0">
                <w:rPr>
                  <w:color w:val="FF0000"/>
                  <w:sz w:val="20"/>
                </w:rPr>
                <w:t xml:space="preserve">of these </w:t>
              </w:r>
            </w:ins>
            <w:del w:id="14" w:author="Ye-Kui Wang" w:date="2017-02-28T09:19:00Z">
              <w:r w:rsidRPr="007B242B" w:rsidDel="005D78F0">
                <w:rPr>
                  <w:color w:val="FF0000"/>
                  <w:sz w:val="20"/>
                </w:rPr>
                <w:delText xml:space="preserve">nested </w:delText>
              </w:r>
            </w:del>
            <w:r w:rsidRPr="007B242B">
              <w:rPr>
                <w:color w:val="FF0000"/>
                <w:sz w:val="20"/>
              </w:rPr>
              <w:t>SEI message</w:t>
            </w:r>
            <w:ins w:id="15" w:author="Ye-Kui Wang" w:date="2017-02-28T09:20:00Z">
              <w:r w:rsidR="005D78F0">
                <w:rPr>
                  <w:color w:val="FF0000"/>
                  <w:sz w:val="20"/>
                </w:rPr>
                <w:t>s</w:t>
              </w:r>
            </w:ins>
            <w:r w:rsidRPr="007B242B">
              <w:rPr>
                <w:color w:val="FF0000"/>
                <w:sz w:val="20"/>
              </w:rPr>
              <w:t xml:space="preserve"> has the same persistence scope as if the SEI message was not </w:t>
            </w:r>
            <w:ins w:id="16" w:author="Ye-Kui Wang" w:date="2017-02-28T09:20:00Z">
              <w:r w:rsidR="005D78F0">
                <w:rPr>
                  <w:color w:val="FF0000"/>
                  <w:sz w:val="20"/>
                </w:rPr>
                <w:t xml:space="preserve">contained in </w:t>
              </w:r>
              <w:del w:id="17" w:author="Gary Sullivan" w:date="2017-03-31T15:55:00Z">
                <w:r w:rsidR="005D78F0" w:rsidDel="00EA264A">
                  <w:rPr>
                    <w:color w:val="FF0000"/>
                    <w:sz w:val="20"/>
                  </w:rPr>
                  <w:delText>the</w:delText>
                </w:r>
              </w:del>
            </w:ins>
            <w:ins w:id="18" w:author="Gary Sullivan" w:date="2017-03-31T15:55:00Z">
              <w:r w:rsidR="00EA264A">
                <w:rPr>
                  <w:color w:val="FF0000"/>
                  <w:sz w:val="20"/>
                </w:rPr>
                <w:t>a</w:t>
              </w:r>
            </w:ins>
            <w:ins w:id="19" w:author="Ye-Kui Wang" w:date="2017-02-28T09:20:00Z">
              <w:r w:rsidR="005D78F0">
                <w:rPr>
                  <w:color w:val="FF0000"/>
                  <w:sz w:val="20"/>
                </w:rPr>
                <w:t xml:space="preserve"> regional nesting SEI message</w:t>
              </w:r>
            </w:ins>
            <w:del w:id="20" w:author="Ye-Kui Wang" w:date="2017-02-28T09:20:00Z">
              <w:r w:rsidRPr="007B242B" w:rsidDel="005D78F0">
                <w:rPr>
                  <w:color w:val="FF0000"/>
                  <w:sz w:val="20"/>
                </w:rPr>
                <w:delText>nested</w:delText>
              </w:r>
            </w:del>
          </w:p>
        </w:tc>
      </w:tr>
      <w:tr w:rsidR="00024D98" w:rsidRPr="007B242B" w14:paraId="518F9B38" w14:textId="77777777" w:rsidTr="00492EB6">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757600B7" w14:textId="77777777" w:rsidR="00024D98" w:rsidRPr="007B242B" w:rsidRDefault="00024D98" w:rsidP="0088238F">
            <w:pPr>
              <w:keepNext/>
              <w:spacing w:before="40" w:after="40"/>
              <w:jc w:val="center"/>
              <w:rPr>
                <w:color w:val="FF0000"/>
                <w:sz w:val="20"/>
              </w:rPr>
            </w:pPr>
            <w:r w:rsidRPr="007B242B">
              <w:rPr>
                <w:color w:val="FF0000"/>
                <w:sz w:val="20"/>
              </w:rPr>
              <w:t>Motion-constrained tile sets extraction information set</w:t>
            </w:r>
          </w:p>
        </w:tc>
        <w:tc>
          <w:tcPr>
            <w:tcW w:w="5378" w:type="dxa"/>
            <w:tcBorders>
              <w:top w:val="single" w:sz="4" w:space="0" w:color="auto"/>
              <w:left w:val="single" w:sz="6" w:space="0" w:color="auto"/>
              <w:bottom w:val="single" w:sz="4" w:space="0" w:color="auto"/>
              <w:right w:val="single" w:sz="6" w:space="0" w:color="auto"/>
            </w:tcBorders>
            <w:vAlign w:val="center"/>
          </w:tcPr>
          <w:p w14:paraId="4B0673A7" w14:textId="6AE85A07" w:rsidR="00024D98" w:rsidRPr="007B242B" w:rsidRDefault="00024D98" w:rsidP="00B43EF4">
            <w:pPr>
              <w:keepNext/>
              <w:keepLines/>
              <w:numPr>
                <w:ilvl w:val="12"/>
                <w:numId w:val="0"/>
              </w:numPr>
              <w:tabs>
                <w:tab w:val="clear" w:pos="360"/>
                <w:tab w:val="clear" w:pos="720"/>
                <w:tab w:val="clear" w:pos="1080"/>
                <w:tab w:val="clear" w:pos="1440"/>
              </w:tabs>
              <w:spacing w:before="40" w:after="40"/>
              <w:jc w:val="center"/>
              <w:rPr>
                <w:rFonts w:eastAsia="Malgun Gothic"/>
                <w:color w:val="FF0000"/>
                <w:sz w:val="20"/>
              </w:rPr>
            </w:pPr>
            <w:r w:rsidRPr="007B242B">
              <w:rPr>
                <w:rFonts w:eastAsia="Malgun Gothic"/>
                <w:color w:val="FF0000"/>
                <w:sz w:val="20"/>
              </w:rPr>
              <w:t>The CLVS containing the SEI message</w:t>
            </w:r>
          </w:p>
        </w:tc>
      </w:tr>
      <w:tr w:rsidR="00024D98" w:rsidRPr="007B242B" w14:paraId="341BAFE3" w14:textId="77777777" w:rsidTr="00492EB6">
        <w:trPr>
          <w:cantSplit/>
          <w:trHeight w:val="144"/>
          <w:jc w:val="center"/>
        </w:trPr>
        <w:tc>
          <w:tcPr>
            <w:tcW w:w="3464" w:type="dxa"/>
            <w:tcBorders>
              <w:top w:val="single" w:sz="4" w:space="0" w:color="auto"/>
              <w:left w:val="single" w:sz="6" w:space="0" w:color="auto"/>
              <w:bottom w:val="single" w:sz="6" w:space="0" w:color="auto"/>
              <w:right w:val="single" w:sz="6" w:space="0" w:color="auto"/>
            </w:tcBorders>
            <w:vAlign w:val="center"/>
          </w:tcPr>
          <w:p w14:paraId="0D428D1C" w14:textId="77777777" w:rsidR="00024D98" w:rsidRPr="007B242B" w:rsidRDefault="00024D98" w:rsidP="0088238F">
            <w:pPr>
              <w:keepNext/>
              <w:spacing w:before="40" w:after="40"/>
              <w:jc w:val="center"/>
              <w:rPr>
                <w:color w:val="FF0000"/>
                <w:sz w:val="20"/>
              </w:rPr>
            </w:pPr>
            <w:r w:rsidRPr="007B242B">
              <w:rPr>
                <w:color w:val="FF0000"/>
                <w:sz w:val="20"/>
              </w:rPr>
              <w:t>Motion-constrained tile sets extraction information nesting</w:t>
            </w:r>
          </w:p>
        </w:tc>
        <w:tc>
          <w:tcPr>
            <w:tcW w:w="5378" w:type="dxa"/>
            <w:tcBorders>
              <w:top w:val="single" w:sz="4" w:space="0" w:color="auto"/>
              <w:left w:val="single" w:sz="6" w:space="0" w:color="auto"/>
              <w:bottom w:val="single" w:sz="6" w:space="0" w:color="auto"/>
              <w:right w:val="single" w:sz="6" w:space="0" w:color="auto"/>
            </w:tcBorders>
            <w:vAlign w:val="center"/>
          </w:tcPr>
          <w:p w14:paraId="4D2C35E0" w14:textId="77777777" w:rsidR="00024D98" w:rsidRPr="007B242B" w:rsidRDefault="00024D98" w:rsidP="00492EB6">
            <w:pPr>
              <w:keepNext/>
              <w:keepLines/>
              <w:numPr>
                <w:ilvl w:val="12"/>
                <w:numId w:val="0"/>
              </w:numPr>
              <w:tabs>
                <w:tab w:val="clear" w:pos="360"/>
                <w:tab w:val="clear" w:pos="720"/>
                <w:tab w:val="clear" w:pos="1080"/>
                <w:tab w:val="clear" w:pos="1440"/>
              </w:tabs>
              <w:spacing w:before="40" w:after="40"/>
              <w:jc w:val="center"/>
              <w:rPr>
                <w:rFonts w:eastAsia="Malgun Gothic"/>
                <w:color w:val="FF0000"/>
                <w:sz w:val="20"/>
              </w:rPr>
            </w:pPr>
            <w:r w:rsidRPr="007B242B">
              <w:rPr>
                <w:rFonts w:eastAsia="Malgun Gothic"/>
                <w:color w:val="FF0000"/>
                <w:sz w:val="20"/>
              </w:rPr>
              <w:t>The access unit containing the SEI message</w:t>
            </w:r>
          </w:p>
        </w:tc>
      </w:tr>
    </w:tbl>
    <w:p w14:paraId="4D679656" w14:textId="77777777" w:rsidR="00024D98" w:rsidRDefault="00024D98" w:rsidP="00024D98">
      <w:pPr>
        <w:keepNext/>
        <w:keepLines/>
        <w:spacing w:before="360"/>
        <w:outlineLvl w:val="0"/>
        <w:rPr>
          <w:i/>
          <w:noProof/>
          <w:sz w:val="24"/>
        </w:rPr>
      </w:pPr>
      <w:r>
        <w:rPr>
          <w:i/>
          <w:noProof/>
          <w:sz w:val="24"/>
        </w:rPr>
        <w:t>Renumber clause D.3.40 (Reserved SEI message semantics) as D.3.45.</w:t>
      </w:r>
    </w:p>
    <w:p w14:paraId="19FF5130" w14:textId="77777777" w:rsidR="00024D98" w:rsidRDefault="00024D98" w:rsidP="00024D98">
      <w:pPr>
        <w:keepNext/>
        <w:keepLines/>
        <w:spacing w:before="360"/>
        <w:outlineLvl w:val="0"/>
        <w:rPr>
          <w:i/>
          <w:noProof/>
          <w:sz w:val="24"/>
        </w:rPr>
      </w:pPr>
      <w:r>
        <w:rPr>
          <w:i/>
          <w:noProof/>
          <w:sz w:val="24"/>
        </w:rPr>
        <w:t>Add clauses D.3.40 through D.3.44, as follows:</w:t>
      </w:r>
    </w:p>
    <w:p w14:paraId="72DA6026"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D.3.40</w:t>
      </w:r>
      <w:r>
        <w:rPr>
          <w:b/>
          <w:szCs w:val="22"/>
        </w:rPr>
        <w:tab/>
      </w:r>
      <w:r w:rsidRPr="001C3BD2">
        <w:rPr>
          <w:b/>
          <w:szCs w:val="22"/>
        </w:rPr>
        <w:t>Content colour volume SEI message semantics</w:t>
      </w:r>
    </w:p>
    <w:p w14:paraId="3EA7771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The content colour volume SEI message provides information about the colour volume characteristics of the associated picture. This SEI </w:t>
      </w:r>
      <w:r>
        <w:rPr>
          <w:sz w:val="20"/>
        </w:rPr>
        <w:t xml:space="preserve">message </w:t>
      </w:r>
      <w:r w:rsidRPr="001C3BD2">
        <w:rPr>
          <w:sz w:val="20"/>
        </w:rPr>
        <w:t>describes the colour volume characteristics of the associated picture in terms of a nominal range</w:t>
      </w:r>
      <w:r>
        <w:rPr>
          <w:sz w:val="20"/>
        </w:rPr>
        <w:t>,</w:t>
      </w:r>
      <w:r w:rsidRPr="001C3BD2">
        <w:rPr>
          <w:sz w:val="20"/>
        </w:rPr>
        <w:t xml:space="preserve"> and deviations from this range may occur.</w:t>
      </w:r>
    </w:p>
    <w:p w14:paraId="399136D4"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lang w:val="en-GB"/>
        </w:rPr>
      </w:pPr>
      <w:r w:rsidRPr="001C3BD2">
        <w:rPr>
          <w:sz w:val="20"/>
        </w:rPr>
        <w:t xml:space="preserve">The variable </w:t>
      </w:r>
      <w:r w:rsidRPr="001C3BD2">
        <w:rPr>
          <w:sz w:val="20"/>
          <w:lang w:val="en-GB"/>
        </w:rPr>
        <w:t>transferCharacteristics is specified as follows:</w:t>
      </w:r>
    </w:p>
    <w:p w14:paraId="12F12BB3"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1C3BD2">
        <w:rPr>
          <w:sz w:val="20"/>
          <w:lang w:val="en-GB"/>
        </w:rPr>
        <w:t>–</w:t>
      </w:r>
      <w:r w:rsidRPr="001C3BD2">
        <w:rPr>
          <w:sz w:val="20"/>
          <w:lang w:val="en-GB"/>
        </w:rPr>
        <w:tab/>
        <w:t xml:space="preserve">If an alternative transfer characteristics SEI message is present </w:t>
      </w:r>
      <w:r>
        <w:rPr>
          <w:sz w:val="20"/>
          <w:lang w:val="en-GB"/>
        </w:rPr>
        <w:t>for the CLVS</w:t>
      </w:r>
      <w:r w:rsidRPr="001C3BD2">
        <w:rPr>
          <w:sz w:val="20"/>
          <w:lang w:val="en-GB"/>
        </w:rPr>
        <w:t>, transferCharacteristics is set equal to preferred_transfer_characteristics;</w:t>
      </w:r>
    </w:p>
    <w:p w14:paraId="49262CD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lang w:val="en-GB"/>
        </w:rPr>
      </w:pPr>
      <w:r w:rsidRPr="001C3BD2">
        <w:rPr>
          <w:sz w:val="20"/>
          <w:lang w:val="en-GB"/>
        </w:rPr>
        <w:t>–</w:t>
      </w:r>
      <w:r w:rsidRPr="001C3BD2">
        <w:rPr>
          <w:sz w:val="20"/>
          <w:lang w:val="en-GB"/>
        </w:rPr>
        <w:tab/>
        <w:t xml:space="preserve">Otherwise, (an alternative transfer characteristics SEI message is not present </w:t>
      </w:r>
      <w:r>
        <w:rPr>
          <w:sz w:val="20"/>
          <w:lang w:val="en-GB"/>
        </w:rPr>
        <w:t>for the CLVS</w:t>
      </w:r>
      <w:r w:rsidRPr="001C3BD2">
        <w:rPr>
          <w:sz w:val="20"/>
          <w:lang w:val="en-GB"/>
        </w:rPr>
        <w:t>), transferCharacteristics is set equal to transfer_characteristics.</w:t>
      </w:r>
    </w:p>
    <w:p w14:paraId="58934AD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lang w:val="en-GB"/>
        </w:rPr>
      </w:pPr>
      <w:r w:rsidRPr="001C3BD2">
        <w:rPr>
          <w:sz w:val="20"/>
          <w:lang w:val="en-GB"/>
        </w:rPr>
        <w:t>This SEI message shall not be present when any of the values of</w:t>
      </w:r>
      <w:r>
        <w:rPr>
          <w:sz w:val="20"/>
          <w:lang w:val="en-GB"/>
        </w:rPr>
        <w:t xml:space="preserve"> </w:t>
      </w:r>
      <w:r w:rsidRPr="001C3BD2">
        <w:rPr>
          <w:sz w:val="20"/>
          <w:lang w:val="en-GB"/>
        </w:rPr>
        <w:t>transferCharacteristics,</w:t>
      </w:r>
      <w:r>
        <w:rPr>
          <w:sz w:val="20"/>
          <w:lang w:val="en-GB"/>
        </w:rPr>
        <w:t xml:space="preserve"> </w:t>
      </w:r>
      <w:r w:rsidRPr="001C3BD2">
        <w:rPr>
          <w:sz w:val="20"/>
          <w:lang w:val="en-GB"/>
        </w:rPr>
        <w:t>colour_primaries,</w:t>
      </w:r>
      <w:r>
        <w:rPr>
          <w:sz w:val="20"/>
          <w:lang w:val="en-GB"/>
        </w:rPr>
        <w:t xml:space="preserve"> and matrix_coeffs has a value defined as</w:t>
      </w:r>
      <w:r w:rsidRPr="001C3BD2">
        <w:rPr>
          <w:sz w:val="20"/>
          <w:lang w:val="en-GB"/>
        </w:rPr>
        <w:t xml:space="preserve"> unspecified.</w:t>
      </w:r>
    </w:p>
    <w:p w14:paraId="25ABC57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The following applies when converting the signal from non-linear to a linear representation:</w:t>
      </w:r>
    </w:p>
    <w:p w14:paraId="49C272F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If the value of transferCharacteristics is equal to 1, 6, 7, 14, or 15, the Rec. ITU</w:t>
      </w:r>
      <w:r w:rsidRPr="001C3BD2">
        <w:rPr>
          <w:sz w:val="20"/>
          <w:lang w:val="en-GB"/>
        </w:rPr>
        <w:noBreakHyphen/>
        <w:t xml:space="preserve">R BT.1886 reference </w:t>
      </w:r>
      <w:r>
        <w:rPr>
          <w:sz w:val="20"/>
          <w:lang w:val="en-GB"/>
        </w:rPr>
        <w:t>electro-optical transfer function</w:t>
      </w:r>
      <w:r w:rsidRPr="001C3BD2">
        <w:rPr>
          <w:sz w:val="20"/>
          <w:lang w:val="en-GB"/>
        </w:rPr>
        <w:t xml:space="preserve"> should be used to convert the signal back to its linear representation, where the value of screen luminance for white is set equal to 100 cd/m</w:t>
      </w:r>
      <w:r w:rsidRPr="001C3BD2">
        <w:rPr>
          <w:sz w:val="20"/>
          <w:vertAlign w:val="superscript"/>
          <w:lang w:val="en-GB"/>
        </w:rPr>
        <w:t>2</w:t>
      </w:r>
      <w:r w:rsidRPr="001C3BD2">
        <w:rPr>
          <w:sz w:val="20"/>
          <w:lang w:val="en-GB"/>
        </w:rPr>
        <w:t>, the value of screen luminance for black is set equal to 0 cd/m</w:t>
      </w:r>
      <w:r w:rsidRPr="001C3BD2">
        <w:rPr>
          <w:sz w:val="20"/>
          <w:vertAlign w:val="superscript"/>
          <w:lang w:val="en-GB"/>
        </w:rPr>
        <w:t>2</w:t>
      </w:r>
      <w:r w:rsidRPr="001C3BD2">
        <w:rPr>
          <w:sz w:val="20"/>
          <w:lang w:val="en-GB"/>
        </w:rPr>
        <w:t>, and the value of the exponent of the power functi</w:t>
      </w:r>
      <w:r>
        <w:rPr>
          <w:sz w:val="20"/>
          <w:lang w:val="en-GB"/>
        </w:rPr>
        <w:t>on is set equal to 2.40.</w:t>
      </w:r>
    </w:p>
    <w:p w14:paraId="43C2462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r>
      <w:r>
        <w:rPr>
          <w:sz w:val="20"/>
          <w:lang w:val="en-GB"/>
        </w:rPr>
        <w:t>Otherwise, i</w:t>
      </w:r>
      <w:r w:rsidRPr="001C3BD2">
        <w:rPr>
          <w:sz w:val="20"/>
          <w:lang w:val="en-GB"/>
        </w:rPr>
        <w:t xml:space="preserve">f the value of transferCharacteristics is equal to 18, the </w:t>
      </w:r>
      <w:r>
        <w:rPr>
          <w:sz w:val="20"/>
          <w:lang w:val="en-GB"/>
        </w:rPr>
        <w:t>hybrid log-gamma</w:t>
      </w:r>
      <w:r w:rsidRPr="001C3BD2">
        <w:rPr>
          <w:sz w:val="20"/>
          <w:lang w:val="en-GB"/>
        </w:rPr>
        <w:t xml:space="preserve"> reference </w:t>
      </w:r>
      <w:r>
        <w:rPr>
          <w:sz w:val="20"/>
          <w:lang w:val="en-GB"/>
        </w:rPr>
        <w:t>electro-optical transfer function specified in Rec. ITU-</w:t>
      </w:r>
      <w:r w:rsidRPr="001C3BD2">
        <w:rPr>
          <w:sz w:val="20"/>
          <w:lang w:val="en-GB"/>
        </w:rPr>
        <w:t>R BT.2100 should be used, where the value of nominal peak luminance of the display is set equal to 1000 cd/m</w:t>
      </w:r>
      <w:r w:rsidRPr="001C3BD2">
        <w:rPr>
          <w:sz w:val="20"/>
          <w:vertAlign w:val="superscript"/>
          <w:lang w:val="en-GB"/>
        </w:rPr>
        <w:t>2</w:t>
      </w:r>
      <w:r w:rsidRPr="001C3BD2">
        <w:rPr>
          <w:sz w:val="20"/>
          <w:lang w:val="en-GB"/>
        </w:rPr>
        <w:t>, the value of the display luminance for black is set equal to 0 cd/m</w:t>
      </w:r>
      <w:r w:rsidRPr="001C3BD2">
        <w:rPr>
          <w:sz w:val="20"/>
          <w:vertAlign w:val="superscript"/>
          <w:lang w:val="en-GB"/>
        </w:rPr>
        <w:t>2</w:t>
      </w:r>
      <w:r w:rsidRPr="001C3BD2">
        <w:rPr>
          <w:sz w:val="20"/>
          <w:lang w:val="en-GB"/>
        </w:rPr>
        <w:t xml:space="preserve">, and the value of system gamma is set equal to 1.2. </w:t>
      </w:r>
    </w:p>
    <w:p w14:paraId="0F0B0644"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Otherwise (the value of transferCharacteristics is not equal to 1, 6, 7, 14, 15, or 18), the exact inverse of the transfer function specified in Table E.4 should be used to convert the non-linear sig</w:t>
      </w:r>
      <w:r>
        <w:rPr>
          <w:sz w:val="20"/>
          <w:lang w:val="en-GB"/>
        </w:rPr>
        <w:t>nal to a linear representation.</w:t>
      </w:r>
    </w:p>
    <w:p w14:paraId="34FC10FB" w14:textId="77777777" w:rsidR="00024D98" w:rsidRPr="001C3BD2" w:rsidRDefault="00024D98" w:rsidP="00024D98">
      <w:pPr>
        <w:jc w:val="both"/>
        <w:rPr>
          <w:sz w:val="20"/>
        </w:rPr>
      </w:pPr>
      <w:r w:rsidRPr="001C3BD2">
        <w:rPr>
          <w:b/>
          <w:sz w:val="20"/>
        </w:rPr>
        <w:t xml:space="preserve">ccv_cancel_flag </w:t>
      </w:r>
      <w:r w:rsidRPr="001C3BD2">
        <w:rPr>
          <w:sz w:val="20"/>
        </w:rPr>
        <w:t>equal to 1 indicates that the content colour volume SEI message cancels the persistence of any previous content colour volume SEI message in output order that applies to the current layer. ccv_cancel_flag</w:t>
      </w:r>
      <w:r w:rsidRPr="0081156C">
        <w:rPr>
          <w:b/>
          <w:sz w:val="20"/>
        </w:rPr>
        <w:t xml:space="preserve"> </w:t>
      </w:r>
      <w:r w:rsidRPr="001C3BD2">
        <w:rPr>
          <w:sz w:val="20"/>
        </w:rPr>
        <w:t>equal to 0 indicates that content colour volume information follows.</w:t>
      </w:r>
    </w:p>
    <w:p w14:paraId="45244274" w14:textId="77777777" w:rsidR="00024D98" w:rsidRPr="001C3BD2" w:rsidRDefault="00024D98" w:rsidP="00024D98">
      <w:pPr>
        <w:jc w:val="both"/>
        <w:rPr>
          <w:noProof/>
          <w:sz w:val="20"/>
        </w:rPr>
      </w:pPr>
      <w:r w:rsidRPr="001C3BD2">
        <w:rPr>
          <w:b/>
          <w:noProof/>
          <w:sz w:val="20"/>
        </w:rPr>
        <w:t xml:space="preserve">ccv_persistence_flag </w:t>
      </w:r>
      <w:r w:rsidRPr="001C3BD2">
        <w:rPr>
          <w:noProof/>
          <w:sz w:val="20"/>
        </w:rPr>
        <w:t xml:space="preserve">specifies the persistence of the </w:t>
      </w:r>
      <w:r w:rsidRPr="001C3BD2">
        <w:rPr>
          <w:sz w:val="20"/>
        </w:rPr>
        <w:t xml:space="preserve">content colour volume </w:t>
      </w:r>
      <w:r w:rsidRPr="001C3BD2">
        <w:rPr>
          <w:noProof/>
          <w:sz w:val="20"/>
        </w:rPr>
        <w:t>SEI message for the current layer.</w:t>
      </w:r>
    </w:p>
    <w:p w14:paraId="1B162ABE" w14:textId="77777777" w:rsidR="00024D98" w:rsidRPr="001C3BD2" w:rsidRDefault="00024D98" w:rsidP="00024D98">
      <w:pPr>
        <w:jc w:val="both"/>
        <w:rPr>
          <w:noProof/>
          <w:sz w:val="20"/>
        </w:rPr>
      </w:pPr>
      <w:r w:rsidRPr="001C3BD2">
        <w:rPr>
          <w:noProof/>
          <w:sz w:val="20"/>
        </w:rPr>
        <w:t xml:space="preserve">ccv_persistence_flag equal to 0 specifies that the </w:t>
      </w:r>
      <w:r w:rsidRPr="001C3BD2">
        <w:rPr>
          <w:sz w:val="20"/>
        </w:rPr>
        <w:t xml:space="preserve">content colour volume </w:t>
      </w:r>
      <w:r w:rsidRPr="001C3BD2">
        <w:rPr>
          <w:noProof/>
          <w:sz w:val="20"/>
        </w:rPr>
        <w:t>applies to the current decoded picture only.</w:t>
      </w:r>
    </w:p>
    <w:p w14:paraId="3C728341" w14:textId="77777777" w:rsidR="00024D98" w:rsidRPr="001C3BD2" w:rsidRDefault="00024D98" w:rsidP="00024D98">
      <w:pPr>
        <w:jc w:val="both"/>
        <w:rPr>
          <w:sz w:val="20"/>
        </w:rPr>
      </w:pPr>
      <w:r w:rsidRPr="001C3BD2">
        <w:rPr>
          <w:sz w:val="20"/>
        </w:rPr>
        <w:t xml:space="preserve">Let picA be the current picture. </w:t>
      </w:r>
      <w:r w:rsidRPr="001C3BD2">
        <w:rPr>
          <w:noProof/>
          <w:sz w:val="20"/>
        </w:rPr>
        <w:t>ccv_persistence_flag</w:t>
      </w:r>
      <w:r w:rsidRPr="001C3BD2">
        <w:rPr>
          <w:sz w:val="20"/>
        </w:rPr>
        <w:t xml:space="preserve"> equal to 1 specifies that the content colour volume SEI message persists for the current layer in output order until any of the following conditions are true:</w:t>
      </w:r>
    </w:p>
    <w:p w14:paraId="1022325A"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lang w:val="en-GB"/>
        </w:rPr>
      </w:pPr>
      <w:r w:rsidRPr="001C3BD2">
        <w:rPr>
          <w:sz w:val="20"/>
          <w:lang w:val="en-GB"/>
        </w:rPr>
        <w:t>–</w:t>
      </w:r>
      <w:r w:rsidRPr="001C3BD2">
        <w:rPr>
          <w:sz w:val="20"/>
          <w:lang w:val="en-GB"/>
        </w:rPr>
        <w:tab/>
        <w:t>A new CLVS of the current layer begins.</w:t>
      </w:r>
    </w:p>
    <w:p w14:paraId="0AF2631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1C3BD2">
        <w:rPr>
          <w:noProof/>
          <w:sz w:val="20"/>
          <w:lang w:val="en-GB"/>
        </w:rPr>
        <w:t>–</w:t>
      </w:r>
      <w:r w:rsidRPr="001C3BD2">
        <w:rPr>
          <w:noProof/>
          <w:sz w:val="20"/>
          <w:lang w:val="en-GB"/>
        </w:rPr>
        <w:tab/>
        <w:t>The bitstream ends.</w:t>
      </w:r>
    </w:p>
    <w:p w14:paraId="0FD02C4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lang w:val="en-GB"/>
        </w:rPr>
      </w:pPr>
      <w:r w:rsidRPr="001C3BD2">
        <w:rPr>
          <w:sz w:val="20"/>
          <w:lang w:val="en-GB"/>
        </w:rPr>
        <w:t>–</w:t>
      </w:r>
      <w:r w:rsidRPr="001C3BD2">
        <w:rPr>
          <w:sz w:val="20"/>
          <w:lang w:val="en-GB"/>
        </w:rPr>
        <w:tab/>
      </w:r>
      <w:r w:rsidRPr="001C3BD2">
        <w:rPr>
          <w:noProof/>
          <w:sz w:val="20"/>
          <w:lang w:val="en-GB"/>
        </w:rPr>
        <w:t xml:space="preserve">A picture picB in the current layer in an access unit containing a </w:t>
      </w:r>
      <w:r w:rsidRPr="001C3BD2">
        <w:rPr>
          <w:sz w:val="20"/>
        </w:rPr>
        <w:t xml:space="preserve">content colour volume </w:t>
      </w:r>
      <w:r w:rsidRPr="001C3BD2">
        <w:rPr>
          <w:noProof/>
          <w:sz w:val="20"/>
          <w:lang w:val="en-GB"/>
        </w:rPr>
        <w:t xml:space="preserve">SEI message that is applicable to the current layer is output </w:t>
      </w:r>
      <w:r w:rsidRPr="001C3BD2">
        <w:rPr>
          <w:sz w:val="20"/>
        </w:rPr>
        <w:t>for which PicOrderCnt( picB ) is</w:t>
      </w:r>
      <w:r w:rsidRPr="001C3BD2">
        <w:rPr>
          <w:noProof/>
          <w:sz w:val="20"/>
          <w:lang w:val="en-GB"/>
        </w:rPr>
        <w:t xml:space="preserve"> greater than </w:t>
      </w:r>
      <w:r w:rsidRPr="001C3BD2">
        <w:rPr>
          <w:sz w:val="20"/>
        </w:rPr>
        <w:t>PicOrderCnt( picA ), where PicOrderCnt( picB ) and PicOrderCnt( picA ) are the PicOrderCntVal values of picB and picA, respectively, immediately after the invocation of the decoding process for the picture order count of picB</w:t>
      </w:r>
      <w:r w:rsidRPr="001C3BD2">
        <w:rPr>
          <w:noProof/>
          <w:sz w:val="20"/>
          <w:lang w:val="en-GB"/>
        </w:rPr>
        <w:t>.</w:t>
      </w:r>
    </w:p>
    <w:p w14:paraId="403F0E69"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noProof/>
          <w:sz w:val="20"/>
        </w:rPr>
        <w:t>ccv_primaries_present_flag</w:t>
      </w:r>
      <w:r w:rsidRPr="001C3BD2">
        <w:rPr>
          <w:noProof/>
          <w:sz w:val="20"/>
          <w:lang w:val="en-GB"/>
        </w:rPr>
        <w:t xml:space="preserve"> equal to 1 specifies that the syntax elements </w:t>
      </w:r>
      <w:r w:rsidRPr="001C3BD2">
        <w:rPr>
          <w:sz w:val="20"/>
        </w:rPr>
        <w:t>ccv_primaries_x[ c ] and ccv_primaries_y[ c ]</w:t>
      </w:r>
      <w:r w:rsidRPr="001C3BD2">
        <w:rPr>
          <w:noProof/>
          <w:sz w:val="20"/>
          <w:lang w:val="en-GB"/>
        </w:rPr>
        <w:t xml:space="preserve"> are present. ccv_primaries_present_flag equal to 0 specifies that the syntax elements </w:t>
      </w:r>
      <w:r w:rsidRPr="001C3BD2">
        <w:rPr>
          <w:sz w:val="20"/>
        </w:rPr>
        <w:t>ccv_primaries_x[ c ] and ccv_primaries_y[ c ]</w:t>
      </w:r>
      <w:r w:rsidRPr="001C3BD2">
        <w:rPr>
          <w:noProof/>
          <w:sz w:val="20"/>
          <w:lang w:val="en-GB"/>
        </w:rPr>
        <w:t xml:space="preserve"> are not present.</w:t>
      </w:r>
    </w:p>
    <w:p w14:paraId="4E18A69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sz w:val="20"/>
        </w:rPr>
        <w:t>ccv_min_luminance_value_present_flag</w:t>
      </w:r>
      <w:r w:rsidRPr="001C3BD2">
        <w:rPr>
          <w:noProof/>
          <w:sz w:val="20"/>
          <w:lang w:val="en-GB"/>
        </w:rPr>
        <w:t xml:space="preserve"> equal to 1 specifies that the syntax element </w:t>
      </w:r>
      <w:r w:rsidRPr="001C3BD2">
        <w:rPr>
          <w:sz w:val="20"/>
        </w:rPr>
        <w:t>ccv_min_luminance_value</w:t>
      </w:r>
      <w:r w:rsidRPr="001C3BD2">
        <w:rPr>
          <w:noProof/>
          <w:sz w:val="20"/>
          <w:lang w:val="en-GB"/>
        </w:rPr>
        <w:t xml:space="preserve"> is present. ccv_min_luminance_value_present_flag equal to 0 specifies that the syntax element </w:t>
      </w:r>
      <w:r w:rsidRPr="001C3BD2">
        <w:rPr>
          <w:sz w:val="20"/>
        </w:rPr>
        <w:t>ccv_min_luminance_value</w:t>
      </w:r>
      <w:r w:rsidRPr="001C3BD2">
        <w:rPr>
          <w:noProof/>
          <w:sz w:val="20"/>
          <w:lang w:val="en-GB"/>
        </w:rPr>
        <w:t xml:space="preserve"> is not present.</w:t>
      </w:r>
    </w:p>
    <w:p w14:paraId="22BBBD88"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b/>
          <w:noProof/>
          <w:sz w:val="20"/>
          <w:lang w:val="en-GB"/>
        </w:rPr>
      </w:pPr>
      <w:r w:rsidRPr="001C3BD2">
        <w:rPr>
          <w:b/>
          <w:sz w:val="20"/>
        </w:rPr>
        <w:t>ccv_max_luminance_value_present_flag</w:t>
      </w:r>
      <w:r w:rsidRPr="001C3BD2">
        <w:rPr>
          <w:noProof/>
          <w:sz w:val="20"/>
          <w:lang w:val="en-GB"/>
        </w:rPr>
        <w:t xml:space="preserve"> equal to 1 specifies that the syntax element </w:t>
      </w:r>
      <w:r w:rsidRPr="001C3BD2">
        <w:rPr>
          <w:sz w:val="20"/>
        </w:rPr>
        <w:t>ccv_max_luminance_value</w:t>
      </w:r>
      <w:r w:rsidRPr="001C3BD2">
        <w:rPr>
          <w:noProof/>
          <w:sz w:val="20"/>
          <w:lang w:val="en-GB"/>
        </w:rPr>
        <w:t xml:space="preserve"> is present. ccv_max_luminance_value_present_flag equal to 0 specifies that the syntax element </w:t>
      </w:r>
      <w:r w:rsidRPr="001C3BD2">
        <w:rPr>
          <w:sz w:val="20"/>
        </w:rPr>
        <w:t>ccv_max_luminance_value</w:t>
      </w:r>
      <w:r w:rsidRPr="001C3BD2">
        <w:rPr>
          <w:noProof/>
          <w:sz w:val="20"/>
          <w:lang w:val="en-GB"/>
        </w:rPr>
        <w:t xml:space="preserve"> is not present.</w:t>
      </w:r>
    </w:p>
    <w:p w14:paraId="1762D99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lang w:val="en-GB"/>
        </w:rPr>
      </w:pPr>
      <w:r w:rsidRPr="001C3BD2">
        <w:rPr>
          <w:b/>
          <w:sz w:val="20"/>
        </w:rPr>
        <w:t>ccv_avg_luminance_value_present_flag</w:t>
      </w:r>
      <w:r w:rsidRPr="001C3BD2">
        <w:rPr>
          <w:noProof/>
          <w:sz w:val="20"/>
          <w:lang w:val="en-GB"/>
        </w:rPr>
        <w:t xml:space="preserve"> equal to 1 specifies that the syntax element </w:t>
      </w:r>
      <w:r w:rsidRPr="001C3BD2">
        <w:rPr>
          <w:sz w:val="20"/>
        </w:rPr>
        <w:t>ccv_avg_luminance_value</w:t>
      </w:r>
      <w:r w:rsidRPr="001C3BD2">
        <w:rPr>
          <w:noProof/>
          <w:sz w:val="20"/>
          <w:lang w:val="en-GB"/>
        </w:rPr>
        <w:t xml:space="preserve"> is present. ccv_avg_luminance_value_present_flag equal to 0 specifies that the syntax element </w:t>
      </w:r>
      <w:r w:rsidRPr="001C3BD2">
        <w:rPr>
          <w:sz w:val="20"/>
        </w:rPr>
        <w:t>ccv_avg_luminance_value</w:t>
      </w:r>
      <w:r w:rsidRPr="001C3BD2">
        <w:rPr>
          <w:noProof/>
          <w:sz w:val="20"/>
          <w:lang w:val="en-GB"/>
        </w:rPr>
        <w:t xml:space="preserve"> is not present.</w:t>
      </w:r>
    </w:p>
    <w:p w14:paraId="4642E8EC"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spacing w:after="120"/>
        <w:jc w:val="both"/>
        <w:rPr>
          <w:sz w:val="20"/>
        </w:rPr>
      </w:pPr>
      <w:r w:rsidRPr="001C3BD2">
        <w:rPr>
          <w:sz w:val="20"/>
        </w:rPr>
        <w:t xml:space="preserve">It is a requirement of bitstream conformance that the values of ccv_primaries_present_flag, ccv_min_luminance_value_present_flag, ccv_max_luminance_value_present_flag, and ccv_avg_luminance_value_present_flag </w:t>
      </w:r>
      <w:r>
        <w:rPr>
          <w:sz w:val="20"/>
        </w:rPr>
        <w:t>shall</w:t>
      </w:r>
      <w:r w:rsidRPr="001C3BD2">
        <w:rPr>
          <w:sz w:val="20"/>
        </w:rPr>
        <w:t xml:space="preserve"> not all be equal to 0.</w:t>
      </w:r>
    </w:p>
    <w:p w14:paraId="0FEE88DE" w14:textId="77777777" w:rsidR="00024D98" w:rsidRPr="001C3BD2" w:rsidRDefault="00024D98" w:rsidP="00024D98">
      <w:pPr>
        <w:jc w:val="both"/>
        <w:rPr>
          <w:bCs/>
          <w:noProof/>
          <w:sz w:val="20"/>
        </w:rPr>
      </w:pPr>
      <w:r w:rsidRPr="001C3BD2">
        <w:rPr>
          <w:b/>
          <w:bCs/>
          <w:noProof/>
          <w:sz w:val="20"/>
        </w:rPr>
        <w:t>ccv_reserved_zero_2bits</w:t>
      </w:r>
      <w:r w:rsidRPr="001C3BD2">
        <w:rPr>
          <w:bCs/>
          <w:noProof/>
          <w:sz w:val="20"/>
        </w:rPr>
        <w:t xml:space="preserve">[ i ] shall be equal to 0 in bitstreams conforming to this version of this </w:t>
      </w:r>
      <w:r>
        <w:rPr>
          <w:bCs/>
          <w:noProof/>
          <w:sz w:val="20"/>
        </w:rPr>
        <w:t>document</w:t>
      </w:r>
      <w:r w:rsidRPr="001C3BD2">
        <w:rPr>
          <w:bCs/>
          <w:noProof/>
          <w:sz w:val="20"/>
        </w:rPr>
        <w:t>. Other values for reserved_zero_2bits[ i ] are reserved for future use by ITU-T | ISO/IEC. Decoders shall ignore the value of reserved_zero_2bits[ i ].</w:t>
      </w:r>
    </w:p>
    <w:p w14:paraId="4D056C0A" w14:textId="485B2EB6" w:rsidR="00024D98" w:rsidRPr="001C3BD2" w:rsidRDefault="00024D98" w:rsidP="00024D98">
      <w:pPr>
        <w:jc w:val="both"/>
        <w:rPr>
          <w:sz w:val="20"/>
        </w:rPr>
      </w:pPr>
      <w:r w:rsidRPr="001C3BD2">
        <w:rPr>
          <w:b/>
          <w:sz w:val="20"/>
        </w:rPr>
        <w:t>ccv_primaries_x</w:t>
      </w:r>
      <w:r w:rsidRPr="001C3BD2">
        <w:rPr>
          <w:sz w:val="20"/>
        </w:rPr>
        <w:t xml:space="preserve">[ c ] and </w:t>
      </w:r>
      <w:r w:rsidRPr="001C3BD2">
        <w:rPr>
          <w:b/>
          <w:sz w:val="20"/>
        </w:rPr>
        <w:t>ccv_primaries_y</w:t>
      </w:r>
      <w:r w:rsidRPr="001C3BD2">
        <w:rPr>
          <w:sz w:val="20"/>
        </w:rPr>
        <w:t xml:space="preserve">[ c ] specify the normalized x and y chromaticity coordinates, respectively, of the colour primary component c of the nominal content colour volume in increments of 0.00002, according to the CIE 1931 definition of x and y as specified in ISO 11664-1 (see also ISO 11664-3 and CIE 15). For describing colour volumes that use red, green, and blue colour primaries, it is suggested that index value c equal to 0 should correspond to the green primary, c equal to 1 should correspond to the blue primary, and c equal to 2 should correspond to the red colour primary (see also Annex E and Table E.3). </w:t>
      </w:r>
    </w:p>
    <w:p w14:paraId="640E88BB" w14:textId="77777777" w:rsidR="00024D98" w:rsidRPr="001C3BD2" w:rsidRDefault="00024D98" w:rsidP="00024D98">
      <w:pPr>
        <w:jc w:val="both"/>
        <w:rPr>
          <w:sz w:val="20"/>
          <w:szCs w:val="22"/>
        </w:rPr>
      </w:pPr>
      <w:r w:rsidRPr="001C3BD2">
        <w:rPr>
          <w:sz w:val="20"/>
          <w:szCs w:val="22"/>
        </w:rPr>
        <w:t>The values of ccv_primaries_x</w:t>
      </w:r>
      <w:r w:rsidRPr="001C3BD2">
        <w:rPr>
          <w:sz w:val="20"/>
        </w:rPr>
        <w:t>[ c ]</w:t>
      </w:r>
      <w:r w:rsidRPr="001C3BD2">
        <w:rPr>
          <w:sz w:val="20"/>
          <w:szCs w:val="22"/>
        </w:rPr>
        <w:t xml:space="preserve"> and ccv_primaries_y</w:t>
      </w:r>
      <w:r w:rsidRPr="001C3BD2">
        <w:rPr>
          <w:sz w:val="20"/>
        </w:rPr>
        <w:t>[ c ]</w:t>
      </w:r>
      <w:r w:rsidRPr="001C3BD2">
        <w:rPr>
          <w:sz w:val="20"/>
          <w:szCs w:val="22"/>
        </w:rPr>
        <w:t xml:space="preserve"> shall be in the range of −5 000 000 to 5</w:t>
      </w:r>
      <w:r>
        <w:rPr>
          <w:sz w:val="20"/>
          <w:szCs w:val="22"/>
        </w:rPr>
        <w:t> </w:t>
      </w:r>
      <w:r w:rsidRPr="001C3BD2">
        <w:rPr>
          <w:sz w:val="20"/>
          <w:szCs w:val="22"/>
        </w:rPr>
        <w:t>000 000, inclusive.</w:t>
      </w:r>
    </w:p>
    <w:p w14:paraId="1CA06A9E" w14:textId="77777777" w:rsidR="00024D98" w:rsidRPr="001C3BD2" w:rsidRDefault="00024D98" w:rsidP="00024D98">
      <w:pPr>
        <w:jc w:val="both"/>
        <w:rPr>
          <w:sz w:val="20"/>
        </w:rPr>
      </w:pPr>
      <w:r w:rsidRPr="001C3BD2">
        <w:rPr>
          <w:sz w:val="20"/>
          <w:szCs w:val="22"/>
        </w:rPr>
        <w:t xml:space="preserve">When </w:t>
      </w:r>
      <w:r w:rsidRPr="001C3BD2">
        <w:rPr>
          <w:sz w:val="20"/>
        </w:rPr>
        <w:t>ccv_primaries_x[ c ] and ccv_primaries_y[ c ]</w:t>
      </w:r>
      <w:r w:rsidRPr="001C3BD2">
        <w:rPr>
          <w:noProof/>
          <w:sz w:val="20"/>
          <w:lang w:val="en-GB"/>
        </w:rPr>
        <w:t xml:space="preserve"> are not present, they </w:t>
      </w:r>
      <w:r>
        <w:rPr>
          <w:noProof/>
          <w:sz w:val="20"/>
          <w:lang w:val="en-GB"/>
        </w:rPr>
        <w:t>should be inferred as</w:t>
      </w:r>
      <w:r w:rsidRPr="001C3BD2">
        <w:rPr>
          <w:noProof/>
          <w:sz w:val="20"/>
          <w:lang w:val="en-GB"/>
        </w:rPr>
        <w:t xml:space="preserve"> equal to the </w:t>
      </w:r>
      <w:r w:rsidRPr="001C3BD2">
        <w:rPr>
          <w:noProof/>
          <w:sz w:val="20"/>
        </w:rPr>
        <w:t>normalized x and y chromaticity coordinates specified by colour_primaries</w:t>
      </w:r>
      <w:r w:rsidRPr="001C3BD2">
        <w:rPr>
          <w:noProof/>
          <w:sz w:val="20"/>
          <w:lang w:val="en-GB"/>
        </w:rPr>
        <w:t>.</w:t>
      </w:r>
    </w:p>
    <w:p w14:paraId="5126EC77" w14:textId="77777777" w:rsidR="00024D98" w:rsidRPr="001C3BD2" w:rsidRDefault="00024D98" w:rsidP="00024D98">
      <w:pPr>
        <w:jc w:val="both"/>
        <w:rPr>
          <w:sz w:val="20"/>
          <w:lang w:eastAsia="ko-KR"/>
        </w:rPr>
      </w:pPr>
      <w:r w:rsidRPr="001C3BD2">
        <w:rPr>
          <w:b/>
          <w:sz w:val="20"/>
        </w:rPr>
        <w:t>ccv_min_luminance_value</w:t>
      </w:r>
      <w:r w:rsidRPr="001C3BD2">
        <w:rPr>
          <w:sz w:val="20"/>
        </w:rPr>
        <w:t xml:space="preserve"> specifies the normalized minimum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w:t>
      </w:r>
      <w:r>
        <w:rPr>
          <w:sz w:val="20"/>
        </w:rPr>
        <w:t xml:space="preserve">indicated </w:t>
      </w:r>
      <w:r w:rsidRPr="001C3BD2">
        <w:rPr>
          <w:sz w:val="20"/>
        </w:rPr>
        <w:t>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ccv_min_luminance_value are in normalized increments of 0.0000001</w:t>
      </w:r>
      <w:r w:rsidRPr="001C3BD2">
        <w:rPr>
          <w:rFonts w:hint="eastAsia"/>
          <w:sz w:val="20"/>
          <w:lang w:eastAsia="ko-KR"/>
        </w:rPr>
        <w:t xml:space="preserve"> in the linear representation</w:t>
      </w:r>
      <w:r w:rsidRPr="001C3BD2">
        <w:rPr>
          <w:sz w:val="20"/>
          <w:lang w:eastAsia="ko-KR"/>
        </w:rPr>
        <w:t>. When not pre</w:t>
      </w:r>
      <w:r>
        <w:rPr>
          <w:sz w:val="20"/>
          <w:lang w:eastAsia="ko-KR"/>
        </w:rPr>
        <w:t>sent, ccv_min_luminance_value should be</w:t>
      </w:r>
      <w:r w:rsidRPr="001C3BD2">
        <w:rPr>
          <w:sz w:val="20"/>
          <w:lang w:eastAsia="ko-KR"/>
        </w:rPr>
        <w:t xml:space="preserve"> inferred to be equal to 0.</w:t>
      </w:r>
    </w:p>
    <w:p w14:paraId="5D4A6C7E"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B03DE">
        <w:rPr>
          <w:bCs/>
          <w:noProof/>
          <w:sz w:val="18"/>
          <w:szCs w:val="18"/>
        </w:rPr>
        <w:t>1</w:t>
      </w:r>
      <w:r w:rsidRPr="001C3BD2">
        <w:rPr>
          <w:bCs/>
          <w:noProof/>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ccv_min_luminance_value might not necessarily correspond to a true luminance value.</w:t>
      </w:r>
    </w:p>
    <w:p w14:paraId="0B3100C2" w14:textId="77777777" w:rsidR="00024D98" w:rsidRPr="001C3BD2" w:rsidRDefault="00024D98" w:rsidP="00024D98">
      <w:pPr>
        <w:jc w:val="both"/>
      </w:pPr>
      <w:r w:rsidRPr="001C3BD2">
        <w:rPr>
          <w:b/>
          <w:sz w:val="20"/>
        </w:rPr>
        <w:t>ccv_max_luminance_value</w:t>
      </w:r>
      <w:r w:rsidRPr="001C3BD2">
        <w:rPr>
          <w:sz w:val="20"/>
        </w:rPr>
        <w:t xml:space="preserve"> specifies the maximum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ccv_m</w:t>
      </w:r>
      <w:r w:rsidRPr="001C3BD2">
        <w:rPr>
          <w:rFonts w:hint="eastAsia"/>
          <w:sz w:val="20"/>
          <w:lang w:eastAsia="ko-KR"/>
        </w:rPr>
        <w:t>ax</w:t>
      </w:r>
      <w:r w:rsidRPr="001C3BD2">
        <w:rPr>
          <w:sz w:val="20"/>
        </w:rPr>
        <w:t>_luminance_value are in normalized increments of 0.0000001</w:t>
      </w:r>
      <w:r w:rsidRPr="001C3BD2">
        <w:rPr>
          <w:sz w:val="20"/>
          <w:lang w:eastAsia="ko-KR"/>
        </w:rPr>
        <w:t xml:space="preserve"> inclusive</w:t>
      </w:r>
      <w:r w:rsidRPr="001C3BD2">
        <w:rPr>
          <w:rFonts w:hint="eastAsia"/>
          <w:sz w:val="20"/>
          <w:lang w:eastAsia="ko-KR"/>
        </w:rPr>
        <w:t xml:space="preserve"> in the linear representation.</w:t>
      </w:r>
      <w:r w:rsidRPr="001C3BD2">
        <w:rPr>
          <w:sz w:val="20"/>
          <w:lang w:eastAsia="ko-KR"/>
        </w:rPr>
        <w:t xml:space="preserve"> When not pre</w:t>
      </w:r>
      <w:r>
        <w:rPr>
          <w:sz w:val="20"/>
          <w:lang w:eastAsia="ko-KR"/>
        </w:rPr>
        <w:t>sent, ccv_max_luminance_value should be</w:t>
      </w:r>
      <w:r w:rsidRPr="001C3BD2">
        <w:rPr>
          <w:sz w:val="20"/>
          <w:lang w:eastAsia="ko-KR"/>
        </w:rPr>
        <w:t xml:space="preserve"> inferred to be equal to 1</w:t>
      </w:r>
      <w:r w:rsidRPr="001C3BD2">
        <w:rPr>
          <w:sz w:val="20"/>
        </w:rPr>
        <w:t>0000000</w:t>
      </w:r>
      <w:r w:rsidRPr="001C3BD2">
        <w:rPr>
          <w:sz w:val="20"/>
          <w:lang w:eastAsia="ko-KR"/>
        </w:rPr>
        <w:t>.</w:t>
      </w:r>
    </w:p>
    <w:p w14:paraId="71F6C3ED"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C3BD2">
        <w:rPr>
          <w:bCs/>
          <w:noProof/>
          <w:sz w:val="18"/>
          <w:szCs w:val="18"/>
        </w:rPr>
        <w:t>2</w:t>
      </w:r>
      <w:r w:rsidRPr="001C3BD2">
        <w:rPr>
          <w:bCs/>
          <w:noProof/>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ccv_max_luminance_value might not necessarily correspo</w:t>
      </w:r>
      <w:r>
        <w:rPr>
          <w:sz w:val="18"/>
          <w:szCs w:val="18"/>
        </w:rPr>
        <w:t>nd to a true luminance value.</w:t>
      </w:r>
    </w:p>
    <w:p w14:paraId="22C756CE" w14:textId="77777777" w:rsidR="00024D98" w:rsidRPr="001C3BD2" w:rsidRDefault="00024D98" w:rsidP="00024D98">
      <w:pPr>
        <w:jc w:val="both"/>
      </w:pPr>
      <w:r w:rsidRPr="001C3BD2">
        <w:rPr>
          <w:b/>
          <w:sz w:val="20"/>
        </w:rPr>
        <w:t>ccv_avg_luminance_value</w:t>
      </w:r>
      <w:r w:rsidRPr="001C3BD2">
        <w:rPr>
          <w:sz w:val="20"/>
        </w:rPr>
        <w:t xml:space="preserve"> specifies the average luminance value, according to CIE 1931, that is expected to be present in the content, where values are normalized to L</w:t>
      </w:r>
      <w:r w:rsidRPr="001C3BD2">
        <w:rPr>
          <w:sz w:val="20"/>
          <w:vertAlign w:val="subscript"/>
        </w:rPr>
        <w:t>o</w:t>
      </w:r>
      <w:r w:rsidRPr="001C3BD2">
        <w:rPr>
          <w:sz w:val="20"/>
        </w:rPr>
        <w:t xml:space="preserve"> or L</w:t>
      </w:r>
      <w:r w:rsidRPr="001C3BD2">
        <w:rPr>
          <w:sz w:val="20"/>
          <w:vertAlign w:val="subscript"/>
        </w:rPr>
        <w:t>c</w:t>
      </w:r>
      <w:r w:rsidRPr="001C3BD2">
        <w:rPr>
          <w:sz w:val="20"/>
        </w:rPr>
        <w:t xml:space="preserve"> as specified in Table E.4 and according to the transfer characteristics of the signal.</w:t>
      </w:r>
      <w:r w:rsidRPr="001C3BD2">
        <w:rPr>
          <w:rFonts w:hint="eastAsia"/>
          <w:sz w:val="20"/>
          <w:lang w:eastAsia="ko-KR"/>
        </w:rPr>
        <w:t xml:space="preserve"> </w:t>
      </w:r>
      <w:r w:rsidRPr="001C3BD2">
        <w:rPr>
          <w:sz w:val="20"/>
          <w:lang w:eastAsia="ko-KR"/>
        </w:rPr>
        <w:t>The</w:t>
      </w:r>
      <w:r w:rsidRPr="001C3BD2">
        <w:rPr>
          <w:sz w:val="20"/>
        </w:rPr>
        <w:t xml:space="preserve"> values of ccv_avg_luminance_value are in normalized increments of 0.0000001</w:t>
      </w:r>
      <w:r w:rsidRPr="001C3BD2">
        <w:rPr>
          <w:sz w:val="20"/>
          <w:lang w:eastAsia="ko-KR"/>
        </w:rPr>
        <w:t xml:space="preserve"> inclusive</w:t>
      </w:r>
      <w:r w:rsidRPr="001C3BD2">
        <w:rPr>
          <w:rFonts w:hint="eastAsia"/>
          <w:sz w:val="20"/>
          <w:lang w:eastAsia="ko-KR"/>
        </w:rPr>
        <w:t xml:space="preserve"> in the linear representation.</w:t>
      </w:r>
      <w:r w:rsidRPr="001C3BD2">
        <w:rPr>
          <w:sz w:val="20"/>
          <w:lang w:eastAsia="ko-KR"/>
        </w:rPr>
        <w:t xml:space="preserve"> When not present, ccv_avg_luminance_value can be inferred to be equal to </w:t>
      </w:r>
      <w:r w:rsidRPr="001C3BD2">
        <w:rPr>
          <w:sz w:val="20"/>
          <w:lang w:val="en-GB"/>
        </w:rPr>
        <w:t xml:space="preserve">( ccv_min_luminance_value + ccv_max_luminance_value ) / 2 or </w:t>
      </w:r>
      <w:r w:rsidRPr="001C3BD2">
        <w:rPr>
          <w:sz w:val="20"/>
        </w:rPr>
        <w:t>computed directly from the bitstream</w:t>
      </w:r>
      <w:r w:rsidRPr="001C3BD2">
        <w:rPr>
          <w:sz w:val="20"/>
          <w:lang w:eastAsia="ko-KR"/>
        </w:rPr>
        <w:t>.</w:t>
      </w:r>
    </w:p>
    <w:p w14:paraId="5459F27A" w14:textId="77777777" w:rsidR="00024D98" w:rsidRPr="001C3BD2" w:rsidRDefault="00024D98" w:rsidP="00024D98">
      <w:pPr>
        <w:ind w:left="180"/>
        <w:jc w:val="both"/>
        <w:rPr>
          <w:sz w:val="18"/>
          <w:szCs w:val="18"/>
        </w:rPr>
      </w:pPr>
      <w:r w:rsidRPr="001C3BD2">
        <w:rPr>
          <w:sz w:val="18"/>
          <w:szCs w:val="18"/>
        </w:rPr>
        <w:t>NOTE </w:t>
      </w:r>
      <w:r w:rsidRPr="001C3BD2">
        <w:rPr>
          <w:sz w:val="18"/>
          <w:szCs w:val="18"/>
        </w:rPr>
        <w:fldChar w:fldCharType="begin"/>
      </w:r>
      <w:r w:rsidRPr="001C3BD2">
        <w:rPr>
          <w:sz w:val="18"/>
          <w:szCs w:val="18"/>
        </w:rPr>
        <w:instrText xml:space="preserve"> SEQ  NoteCounter \* MERGEFORMAT </w:instrText>
      </w:r>
      <w:r w:rsidRPr="001C3BD2">
        <w:rPr>
          <w:sz w:val="18"/>
          <w:szCs w:val="18"/>
        </w:rPr>
        <w:fldChar w:fldCharType="separate"/>
      </w:r>
      <w:r w:rsidRPr="001C3BD2">
        <w:rPr>
          <w:noProof/>
          <w:sz w:val="18"/>
          <w:szCs w:val="18"/>
        </w:rPr>
        <w:t>3</w:t>
      </w:r>
      <w:r w:rsidRPr="001C3BD2">
        <w:rPr>
          <w:sz w:val="18"/>
          <w:szCs w:val="18"/>
        </w:rPr>
        <w:fldChar w:fldCharType="end"/>
      </w:r>
      <w:r w:rsidRPr="001C3BD2">
        <w:rPr>
          <w:sz w:val="18"/>
          <w:szCs w:val="18"/>
        </w:rPr>
        <w:t>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ccv_avg_luminance_value might not necessarily correspond to a true luminance value.</w:t>
      </w:r>
    </w:p>
    <w:p w14:paraId="19B823C4" w14:textId="77777777" w:rsidR="00024D98" w:rsidRPr="008F1F14" w:rsidRDefault="00024D98" w:rsidP="00024D98">
      <w:pPr>
        <w:jc w:val="both"/>
        <w:rPr>
          <w:sz w:val="20"/>
        </w:rPr>
      </w:pPr>
      <w:r w:rsidRPr="008F1F14">
        <w:rPr>
          <w:sz w:val="20"/>
        </w:rPr>
        <w:t>ccv_min_luminance_value should be less than or equal to ccv_avg_luminance_value. ccv_avg_luminance_value should be less than or equal to ccv_max_luminance_value.</w:t>
      </w:r>
    </w:p>
    <w:p w14:paraId="4840C9D4" w14:textId="6D1BD129" w:rsidR="00024D98" w:rsidRPr="008F1F14" w:rsidRDefault="00024D98" w:rsidP="00024D98">
      <w:pPr>
        <w:jc w:val="both"/>
        <w:rPr>
          <w:sz w:val="20"/>
          <w:lang w:val="en-GB"/>
        </w:rPr>
      </w:pPr>
      <w:r w:rsidRPr="008F1F14">
        <w:rPr>
          <w:sz w:val="20"/>
          <w:lang w:val="en-GB"/>
        </w:rPr>
        <w:t>When the visually relevant region does not correspond to the entire cropped decoded picture, such as for "letterbox" encoding of video content with a wide picture aspect ratio within a taller cropped decoded picture, the indicated ccv_min_luminance_value, ccv_max_luminance_value and ccv_avg_luminance_value should be performed only within the visually relevant region.</w:t>
      </w:r>
    </w:p>
    <w:p w14:paraId="788BA99F"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D.3.41</w:t>
      </w:r>
      <w:r>
        <w:rPr>
          <w:b/>
          <w:szCs w:val="22"/>
        </w:rPr>
        <w:tab/>
      </w:r>
      <w:r w:rsidRPr="001C3BD2">
        <w:rPr>
          <w:b/>
          <w:szCs w:val="22"/>
        </w:rPr>
        <w:t>Omnidirectional projection indication SEI message semantics</w:t>
      </w:r>
    </w:p>
    <w:p w14:paraId="20F73046"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The omnidirectional projection indication SEI message provides information to enable remapping of the colour samples of the output decoded pictures onto an alternative coordinate space for use i</w:t>
      </w:r>
      <w:r>
        <w:rPr>
          <w:sz w:val="20"/>
        </w:rPr>
        <w:t>n panoramic video applications.</w:t>
      </w:r>
    </w:p>
    <w:p w14:paraId="4603BC7B"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When an omnidirectional projection indication SEI message is present for any picture of a CLVS of a particular layer, an omnidirectional projection indication SEI message shall be present for the first picture of the CLVS. The omnidirectional projection SEI message persists for the current layer in decoding order from the current picture until the end of the CLVS.</w:t>
      </w:r>
    </w:p>
    <w:p w14:paraId="1862865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jc w:val="both"/>
        <w:rPr>
          <w:szCs w:val="22"/>
        </w:rPr>
      </w:pPr>
      <w:r w:rsidRPr="001C3BD2">
        <w:rPr>
          <w:sz w:val="20"/>
        </w:rPr>
        <w:t xml:space="preserve">The luma dimensions of the cropped output picture are </w:t>
      </w:r>
      <w:r>
        <w:rPr>
          <w:sz w:val="20"/>
        </w:rPr>
        <w:t>computed as follows</w:t>
      </w:r>
      <w:r w:rsidRPr="001C3BD2">
        <w:rPr>
          <w:sz w:val="20"/>
        </w:rPr>
        <w:t>:</w:t>
      </w:r>
    </w:p>
    <w:p w14:paraId="16C962CC"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croppedWidth</w:t>
      </w:r>
      <w:r>
        <w:rPr>
          <w:rFonts w:eastAsia="Times New Roman"/>
          <w:color w:val="000000"/>
          <w:lang w:val="en-US"/>
        </w:rPr>
        <w:t>Y = pic_width_in_luma_samples −</w:t>
      </w:r>
      <w:r>
        <w:rPr>
          <w:rFonts w:eastAsia="Times New Roman"/>
          <w:color w:val="000000"/>
          <w:lang w:val="en-US"/>
        </w:rPr>
        <w:br/>
      </w:r>
      <w:r>
        <w:rPr>
          <w:rFonts w:eastAsia="Times New Roman"/>
          <w:color w:val="000000"/>
          <w:lang w:val="en-US"/>
        </w:rPr>
        <w:tab/>
      </w:r>
      <w:r w:rsidRPr="001C3BD2">
        <w:rPr>
          <w:rFonts w:eastAsia="Times New Roman"/>
          <w:color w:val="000000"/>
          <w:lang w:val="en-US"/>
        </w:rPr>
        <w:t>SubWidthC * ( conf_win_right_offset + conf_win_left_offset )</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\r 51 \* MERGEFORMAT </w:instrText>
      </w:r>
      <w:r>
        <w:rPr>
          <w:rFonts w:eastAsia="Times New Roman"/>
          <w:color w:val="000000"/>
          <w:lang w:val="en-US"/>
        </w:rPr>
        <w:fldChar w:fldCharType="separate"/>
      </w:r>
      <w:r>
        <w:rPr>
          <w:rFonts w:eastAsia="Times New Roman"/>
          <w:noProof/>
          <w:color w:val="000000"/>
          <w:lang w:val="en-US"/>
        </w:rPr>
        <w:t>51</w:t>
      </w:r>
      <w:r>
        <w:rPr>
          <w:rFonts w:eastAsia="Times New Roman"/>
          <w:color w:val="000000"/>
          <w:lang w:val="en-US"/>
        </w:rPr>
        <w:fldChar w:fldCharType="end"/>
      </w:r>
      <w:r w:rsidRPr="001B03DE">
        <w:rPr>
          <w:rFonts w:eastAsia="Times New Roman"/>
          <w:color w:val="000000"/>
          <w:lang w:val="en-US"/>
        </w:rPr>
        <w:t>)</w:t>
      </w:r>
    </w:p>
    <w:p w14:paraId="46DFEAC0"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croppedHeightY</w:t>
      </w:r>
      <w:r>
        <w:rPr>
          <w:rFonts w:eastAsia="Times New Roman"/>
          <w:color w:val="000000"/>
          <w:lang w:val="en-US"/>
        </w:rPr>
        <w:t xml:space="preserve"> = pic_height_in_luma_samples −</w:t>
      </w:r>
      <w:r>
        <w:rPr>
          <w:rFonts w:eastAsia="Times New Roman"/>
          <w:color w:val="000000"/>
          <w:lang w:val="en-US"/>
        </w:rPr>
        <w:br/>
      </w:r>
      <w:r>
        <w:rPr>
          <w:rFonts w:eastAsia="Times New Roman"/>
          <w:color w:val="000000"/>
          <w:lang w:val="en-US"/>
        </w:rPr>
        <w:tab/>
      </w:r>
      <w:r w:rsidRPr="001C3BD2">
        <w:rPr>
          <w:rFonts w:eastAsia="Times New Roman"/>
          <w:color w:val="000000"/>
          <w:lang w:val="en-US"/>
        </w:rPr>
        <w:t>SubHeightC * ( conf_win_bottom_offset + conf_win_top_offset )</w:t>
      </w:r>
      <w:r w:rsidRPr="00C441E9">
        <w:rPr>
          <w:rFonts w:eastAsia="Times New Roman"/>
          <w:color w:val="000000"/>
          <w:lang w:val="en-US"/>
        </w:rPr>
        <w:t xml:space="preserve"> </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52</w:t>
      </w:r>
      <w:r>
        <w:rPr>
          <w:rFonts w:eastAsia="Times New Roman"/>
          <w:color w:val="000000"/>
          <w:lang w:val="en-US"/>
        </w:rPr>
        <w:fldChar w:fldCharType="end"/>
      </w:r>
      <w:r w:rsidRPr="001B03DE">
        <w:rPr>
          <w:rFonts w:eastAsia="Times New Roman"/>
          <w:color w:val="000000"/>
          <w:lang w:val="en-US"/>
        </w:rPr>
        <w:t>)</w:t>
      </w:r>
    </w:p>
    <w:p w14:paraId="173D9BE6" w14:textId="77777777" w:rsidR="00024D98" w:rsidRPr="001C3BD2" w:rsidRDefault="00024D98" w:rsidP="00024D98">
      <w:pPr>
        <w:pStyle w:val="Equation"/>
        <w:ind w:left="403"/>
        <w:rPr>
          <w:rFonts w:eastAsia="Times New Roman"/>
          <w:color w:val="000000"/>
          <w:lang w:val="en-US"/>
        </w:rPr>
      </w:pPr>
      <w:r w:rsidRPr="001C3BD2">
        <w:rPr>
          <w:rFonts w:eastAsia="Times New Roman"/>
          <w:color w:val="000000"/>
          <w:lang w:val="en-US"/>
        </w:rPr>
        <w:t>croppedWidthC = croppedWidthY / SubWidthC</w:t>
      </w:r>
      <w:r>
        <w:rPr>
          <w:rFonts w:eastAsia="Times New Roman"/>
          <w:color w:val="00000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53</w:t>
      </w:r>
      <w:r>
        <w:rPr>
          <w:rFonts w:eastAsia="Times New Roman"/>
          <w:color w:val="000000"/>
          <w:lang w:val="en-US"/>
        </w:rPr>
        <w:fldChar w:fldCharType="end"/>
      </w:r>
      <w:r w:rsidRPr="001B03DE">
        <w:rPr>
          <w:rFonts w:eastAsia="Times New Roman"/>
          <w:color w:val="000000"/>
          <w:lang w:val="en-US"/>
        </w:rPr>
        <w:t>)</w:t>
      </w:r>
    </w:p>
    <w:p w14:paraId="3192795B" w14:textId="77777777" w:rsidR="00024D98" w:rsidRPr="001C3BD2" w:rsidRDefault="00024D98" w:rsidP="00024D98">
      <w:pPr>
        <w:pStyle w:val="Equation"/>
        <w:ind w:left="403"/>
        <w:rPr>
          <w:rFonts w:eastAsia="Times New Roman"/>
        </w:rPr>
      </w:pPr>
      <w:r w:rsidRPr="001C3BD2">
        <w:rPr>
          <w:rFonts w:eastAsia="Times New Roman"/>
          <w:color w:val="000000"/>
          <w:lang w:val="en-US"/>
        </w:rPr>
        <w:t>croppedHeightC = croppedHeightY / SubHeightC</w:t>
      </w:r>
      <w:r>
        <w:rPr>
          <w:rFonts w:eastAsia="Times New Roman"/>
          <w:color w:val="00000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54</w:t>
      </w:r>
      <w:r>
        <w:rPr>
          <w:rFonts w:eastAsia="Times New Roman"/>
          <w:color w:val="000000"/>
          <w:lang w:val="en-US"/>
        </w:rPr>
        <w:fldChar w:fldCharType="end"/>
      </w:r>
      <w:r w:rsidRPr="001B03DE">
        <w:rPr>
          <w:rFonts w:eastAsia="Times New Roman"/>
          <w:color w:val="000000"/>
          <w:lang w:val="en-US"/>
        </w:rPr>
        <w:t>)</w:t>
      </w:r>
    </w:p>
    <w:p w14:paraId="5B4677BE" w14:textId="5B414EE8" w:rsidR="00024D98" w:rsidRPr="001C3BD2" w:rsidRDefault="008A0EB8" w:rsidP="00024D98">
      <w:pPr>
        <w:keepNext/>
      </w:pPr>
      <w:r w:rsidRPr="001C3BD2">
        <w:rPr>
          <w:noProof/>
        </w:rPr>
        <w:drawing>
          <wp:inline distT="0" distB="0" distL="0" distR="0" wp14:anchorId="2EE8828D" wp14:editId="7B893EF6">
            <wp:extent cx="5943600" cy="3065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65780"/>
                    </a:xfrm>
                    <a:prstGeom prst="rect">
                      <a:avLst/>
                    </a:prstGeom>
                    <a:noFill/>
                    <a:ln>
                      <a:noFill/>
                    </a:ln>
                  </pic:spPr>
                </pic:pic>
              </a:graphicData>
            </a:graphic>
          </wp:inline>
        </w:drawing>
      </w:r>
    </w:p>
    <w:p w14:paraId="396C8C24" w14:textId="77777777" w:rsidR="00024D98" w:rsidRPr="001C3BD2" w:rsidRDefault="00024D98" w:rsidP="00024D98">
      <w:pPr>
        <w:keepNext/>
        <w:tabs>
          <w:tab w:val="clear" w:pos="360"/>
          <w:tab w:val="clear" w:pos="720"/>
          <w:tab w:val="clear" w:pos="1080"/>
          <w:tab w:val="clear" w:pos="1440"/>
        </w:tabs>
        <w:spacing w:before="240" w:after="113"/>
        <w:jc w:val="center"/>
        <w:rPr>
          <w:rFonts w:eastAsia="Malgun Gothic"/>
          <w:b/>
          <w:bCs/>
          <w:sz w:val="20"/>
        </w:rPr>
      </w:pPr>
      <w:r w:rsidRPr="001C3BD2">
        <w:rPr>
          <w:rFonts w:eastAsia="Malgun Gothic"/>
          <w:b/>
          <w:bCs/>
          <w:sz w:val="20"/>
        </w:rPr>
        <w:t>Figure D.</w:t>
      </w:r>
      <w:r>
        <w:rPr>
          <w:rFonts w:eastAsia="Malgun Gothic"/>
          <w:b/>
          <w:bCs/>
          <w:sz w:val="20"/>
        </w:rPr>
        <w:t>12</w:t>
      </w:r>
      <w:r w:rsidRPr="001C3BD2">
        <w:rPr>
          <w:rFonts w:eastAsia="Malgun Gothic"/>
          <w:b/>
          <w:bCs/>
          <w:sz w:val="20"/>
        </w:rPr>
        <w:t xml:space="preserve"> cropped output of decoded picture luma samples</w:t>
      </w:r>
    </w:p>
    <w:p w14:paraId="14490BEF" w14:textId="66D5F262" w:rsidR="00024D98" w:rsidRPr="008F1F14" w:rsidRDefault="00024D98" w:rsidP="0081156C">
      <w:pPr>
        <w:rPr>
          <w:noProof/>
          <w:sz w:val="20"/>
        </w:rPr>
      </w:pPr>
      <w:r w:rsidRPr="008F1F14">
        <w:rPr>
          <w:b/>
          <w:noProof/>
          <w:sz w:val="20"/>
        </w:rPr>
        <w:t>omnidirectional_projection_information_cancel_flag</w:t>
      </w:r>
      <w:r w:rsidRPr="008F1F14">
        <w:rPr>
          <w:noProof/>
          <w:sz w:val="20"/>
        </w:rPr>
        <w:t xml:space="preserve"> equal to 1 indicates that the SEI message cancels the persistence of any previous spherical orientation SEI message in output order. omnidirectional_projection_information_cancel_flag equal to 0 indicates that spherical orientation information follows.</w:t>
      </w:r>
    </w:p>
    <w:p w14:paraId="515B94E8" w14:textId="4C9A8AE2" w:rsidR="00024D98" w:rsidRPr="008F1F14" w:rsidRDefault="00024D98" w:rsidP="0081156C">
      <w:pPr>
        <w:rPr>
          <w:noProof/>
          <w:sz w:val="20"/>
        </w:rPr>
      </w:pPr>
      <w:r w:rsidRPr="008F1F14">
        <w:rPr>
          <w:b/>
          <w:noProof/>
          <w:sz w:val="20"/>
        </w:rPr>
        <w:t>omnidirectional_projection_information_persistence_flag</w:t>
      </w:r>
      <w:r w:rsidRPr="008F1F14">
        <w:rPr>
          <w:noProof/>
          <w:sz w:val="20"/>
        </w:rPr>
        <w:t xml:space="preserve"> specifies the persistence of the spherical orientation SEI message for the current layer.</w:t>
      </w:r>
    </w:p>
    <w:p w14:paraId="416C7441" w14:textId="1DBCA207" w:rsidR="00024D98" w:rsidRPr="008F1F14" w:rsidRDefault="00024D98" w:rsidP="0081156C">
      <w:pPr>
        <w:rPr>
          <w:noProof/>
          <w:sz w:val="20"/>
        </w:rPr>
      </w:pPr>
      <w:r w:rsidRPr="008F1F14">
        <w:rPr>
          <w:noProof/>
          <w:sz w:val="20"/>
        </w:rPr>
        <w:t>omnidirectional_projection_information_persistence_flag equal to 0 specifies that the spherical orientation SEI message applies to the current decoded picture only.</w:t>
      </w:r>
    </w:p>
    <w:p w14:paraId="78B4B1A2" w14:textId="753018C0" w:rsidR="00024D98" w:rsidRPr="008F1F14" w:rsidRDefault="00024D98" w:rsidP="0081156C">
      <w:pPr>
        <w:rPr>
          <w:noProof/>
          <w:sz w:val="20"/>
        </w:rPr>
      </w:pPr>
      <w:r w:rsidRPr="008F1F14">
        <w:rPr>
          <w:noProof/>
          <w:sz w:val="20"/>
        </w:rPr>
        <w:t>Let picA be the current picture. omnidirectional_projection_information_persistence_flag equal to 1 specifies that the spherical orientation SEI message persists for the current layer in output order until one or more of the following conditions are true:</w:t>
      </w:r>
    </w:p>
    <w:p w14:paraId="470F93C1" w14:textId="77777777" w:rsidR="00024D98" w:rsidRPr="008F1F14" w:rsidRDefault="00024D98" w:rsidP="00B140C1">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A new CLVS of the current layer begins.</w:t>
      </w:r>
    </w:p>
    <w:p w14:paraId="3BA42F5A" w14:textId="77777777" w:rsidR="00024D98" w:rsidRPr="008F1F14" w:rsidRDefault="00024D98" w:rsidP="00CE617B">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The bitstream ends.</w:t>
      </w:r>
    </w:p>
    <w:p w14:paraId="24B95A2D" w14:textId="77777777" w:rsidR="00024D98" w:rsidRPr="008F1F14" w:rsidRDefault="00024D98" w:rsidP="0000024D">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8F1F14">
        <w:rPr>
          <w:rFonts w:eastAsia="Malgun Gothic"/>
          <w:noProof/>
          <w:sz w:val="20"/>
        </w:rPr>
        <w:t>–</w:t>
      </w:r>
      <w:r w:rsidRPr="008F1F14">
        <w:rPr>
          <w:rFonts w:eastAsia="Malgun Gothic"/>
          <w:noProof/>
          <w:sz w:val="20"/>
        </w:rPr>
        <w:tab/>
        <w:t xml:space="preserve">A picture picB in the current layer in an access unit containing a spherical orientation SEI message that is applicable to the current layer is output </w:t>
      </w:r>
      <w:r w:rsidRPr="008F1F14">
        <w:rPr>
          <w:rFonts w:eastAsia="Malgun Gothic"/>
          <w:sz w:val="20"/>
        </w:rPr>
        <w:t>for which PicOrderCnt( picB ) is</w:t>
      </w:r>
      <w:r w:rsidRPr="008F1F14">
        <w:rPr>
          <w:rFonts w:eastAsia="Malgun Gothic"/>
          <w:noProof/>
          <w:sz w:val="20"/>
        </w:rPr>
        <w:t xml:space="preserve"> greater than </w:t>
      </w:r>
      <w:r w:rsidRPr="008F1F14">
        <w:rPr>
          <w:rFonts w:eastAsia="Malgun Gothic"/>
          <w:sz w:val="20"/>
        </w:rPr>
        <w:t>PicOrderCnt( picA ), where PicOrderCnt( picB ) and PicOrderCnt( picA ) are the PicOrderCntVal values of picB and picA, respectively, immediately after the invocation of the decoding process for picture order count for picB</w:t>
      </w:r>
      <w:r w:rsidRPr="008F1F14">
        <w:rPr>
          <w:rFonts w:eastAsia="Malgun Gothic"/>
          <w:noProof/>
          <w:sz w:val="20"/>
        </w:rPr>
        <w:t>.</w:t>
      </w:r>
    </w:p>
    <w:p w14:paraId="75C538F3" w14:textId="77C75D28" w:rsidR="00024D98" w:rsidRPr="008F1F14" w:rsidRDefault="00024D98" w:rsidP="0081156C">
      <w:pPr>
        <w:rPr>
          <w:noProof/>
          <w:sz w:val="20"/>
        </w:rPr>
      </w:pPr>
      <w:r w:rsidRPr="008F1F14">
        <w:rPr>
          <w:b/>
          <w:noProof/>
          <w:sz w:val="20"/>
        </w:rPr>
        <w:t>geometry type</w:t>
      </w:r>
      <w:r w:rsidRPr="008F1F14">
        <w:rPr>
          <w:noProof/>
          <w:sz w:val="20"/>
        </w:rPr>
        <w:t xml:space="preserve"> indicates the mathematical convention where points within a space can be uniquely identified by a location in one or more dimensions. When geometry_type is equal to 1, the projection indicator is given in spherical coordinates, where </w:t>
      </w:r>
      <w:r w:rsidRPr="008F1F14">
        <w:rPr>
          <w:noProof/>
          <w:sz w:val="20"/>
        </w:rPr>
        <w:sym w:font="Symbol" w:char="F066"/>
      </w:r>
      <w:r w:rsidRPr="008F1F14">
        <w:rPr>
          <w:noProof/>
          <w:sz w:val="20"/>
        </w:rPr>
        <w:t xml:space="preserve"> is the azimuth (longitude) and </w:t>
      </w:r>
      <w:r w:rsidRPr="008F1F14">
        <w:rPr>
          <w:noProof/>
          <w:sz w:val="20"/>
        </w:rPr>
        <w:sym w:font="Symbol" w:char="F071"/>
      </w:r>
      <w:r w:rsidRPr="008F1F14">
        <w:rPr>
          <w:noProof/>
          <w:sz w:val="20"/>
        </w:rPr>
        <w:t xml:space="preserve"> is the elevation (latitude) as depicted in Figure D.13.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942"/>
      </w:tblGrid>
      <w:tr w:rsidR="00024D98" w:rsidRPr="001C3BD2" w14:paraId="33FD1FE7" w14:textId="77777777" w:rsidTr="00492EB6">
        <w:tc>
          <w:tcPr>
            <w:tcW w:w="5025" w:type="dxa"/>
            <w:shd w:val="clear" w:color="auto" w:fill="auto"/>
          </w:tcPr>
          <w:p w14:paraId="2A26C2DB" w14:textId="0169B090" w:rsidR="00024D98" w:rsidRPr="001C3BD2" w:rsidRDefault="008A0EB8" w:rsidP="00492EB6">
            <w:pPr>
              <w:jc w:val="both"/>
              <w:rPr>
                <w:b/>
                <w:szCs w:val="22"/>
              </w:rPr>
            </w:pPr>
            <w:r w:rsidRPr="001C3BD2">
              <w:rPr>
                <w:b/>
                <w:noProof/>
                <w:szCs w:val="22"/>
              </w:rPr>
              <w:drawing>
                <wp:inline distT="0" distB="0" distL="0" distR="0" wp14:anchorId="28E515D1" wp14:editId="17F3DCC8">
                  <wp:extent cx="3135630" cy="284289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35630" cy="2842895"/>
                          </a:xfrm>
                          <a:prstGeom prst="rect">
                            <a:avLst/>
                          </a:prstGeom>
                          <a:noFill/>
                          <a:ln>
                            <a:noFill/>
                          </a:ln>
                        </pic:spPr>
                      </pic:pic>
                    </a:graphicData>
                  </a:graphic>
                </wp:inline>
              </w:drawing>
            </w:r>
          </w:p>
        </w:tc>
        <w:tc>
          <w:tcPr>
            <w:tcW w:w="4909" w:type="dxa"/>
            <w:shd w:val="clear" w:color="auto" w:fill="auto"/>
          </w:tcPr>
          <w:p w14:paraId="2C0E19B6" w14:textId="343D555C" w:rsidR="00024D98" w:rsidRPr="001C3BD2" w:rsidRDefault="008A0EB8" w:rsidP="00492EB6">
            <w:pPr>
              <w:jc w:val="both"/>
              <w:rPr>
                <w:b/>
                <w:szCs w:val="22"/>
              </w:rPr>
            </w:pPr>
            <w:r>
              <w:rPr>
                <w:noProof/>
              </w:rPr>
              <w:drawing>
                <wp:inline distT="0" distB="0" distL="0" distR="0" wp14:anchorId="7782CE69" wp14:editId="13D6D886">
                  <wp:extent cx="3534410" cy="3013075"/>
                  <wp:effectExtent l="0" t="0" r="8890" b="0"/>
                  <wp:docPr id="3" name="Picture 3" descr="cid:cab8af07-d2c8-4868-afb5-509c0681d1e3@namprd03.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cab8af07-d2c8-4868-afb5-509c0681d1e3@namprd03.prod.outlook.com"/>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534410" cy="3013075"/>
                          </a:xfrm>
                          <a:prstGeom prst="rect">
                            <a:avLst/>
                          </a:prstGeom>
                          <a:noFill/>
                          <a:ln>
                            <a:noFill/>
                          </a:ln>
                        </pic:spPr>
                      </pic:pic>
                    </a:graphicData>
                  </a:graphic>
                </wp:inline>
              </w:drawing>
            </w:r>
          </w:p>
        </w:tc>
      </w:tr>
      <w:tr w:rsidR="00024D98" w:rsidRPr="001C3BD2" w14:paraId="2EA9A369" w14:textId="77777777" w:rsidTr="00492EB6">
        <w:tc>
          <w:tcPr>
            <w:tcW w:w="5025" w:type="dxa"/>
            <w:shd w:val="clear" w:color="auto" w:fill="auto"/>
          </w:tcPr>
          <w:p w14:paraId="10BDB105" w14:textId="77777777" w:rsidR="00024D98" w:rsidRPr="001C3BD2" w:rsidRDefault="00024D98" w:rsidP="00492EB6">
            <w:pPr>
              <w:jc w:val="both"/>
              <w:rPr>
                <w:b/>
                <w:szCs w:val="22"/>
              </w:rPr>
            </w:pPr>
            <w:r w:rsidRPr="001C3BD2">
              <w:rPr>
                <w:b/>
                <w:szCs w:val="22"/>
              </w:rPr>
              <w:t>(a) region with yaw and pitch offsets</w:t>
            </w:r>
          </w:p>
        </w:tc>
        <w:tc>
          <w:tcPr>
            <w:tcW w:w="4909" w:type="dxa"/>
            <w:shd w:val="clear" w:color="auto" w:fill="auto"/>
          </w:tcPr>
          <w:p w14:paraId="583CC6F6" w14:textId="77777777" w:rsidR="00024D98" w:rsidRPr="001C3BD2" w:rsidRDefault="00024D98" w:rsidP="00492EB6">
            <w:pPr>
              <w:jc w:val="both"/>
              <w:rPr>
                <w:b/>
                <w:szCs w:val="22"/>
              </w:rPr>
            </w:pPr>
            <w:r w:rsidRPr="001C3BD2">
              <w:rPr>
                <w:b/>
                <w:szCs w:val="22"/>
              </w:rPr>
              <w:t>(b) region (lighter shade) with yaw, pitch, and roll offsets</w:t>
            </w:r>
          </w:p>
        </w:tc>
      </w:tr>
    </w:tbl>
    <w:p w14:paraId="3CEEB708" w14:textId="45DFC726" w:rsidR="00024D98" w:rsidRPr="008F1F14" w:rsidRDefault="00024D98" w:rsidP="00024D98">
      <w:pPr>
        <w:keepNext/>
        <w:tabs>
          <w:tab w:val="clear" w:pos="360"/>
          <w:tab w:val="clear" w:pos="720"/>
          <w:tab w:val="clear" w:pos="1080"/>
          <w:tab w:val="clear" w:pos="1440"/>
        </w:tabs>
        <w:spacing w:before="240" w:after="113"/>
        <w:jc w:val="center"/>
        <w:rPr>
          <w:b/>
          <w:noProof/>
        </w:rPr>
      </w:pPr>
      <w:r w:rsidRPr="008F1F14">
        <w:rPr>
          <w:b/>
          <w:noProof/>
        </w:rPr>
        <w:t xml:space="preserve">Figure D.13 Spherical surface coordinates </w:t>
      </w:r>
      <w:r w:rsidRPr="008F1F14">
        <w:rPr>
          <w:b/>
          <w:noProof/>
        </w:rPr>
        <w:sym w:font="Symbol" w:char="F066"/>
      </w:r>
      <w:r w:rsidRPr="008F1F14">
        <w:rPr>
          <w:b/>
          <w:noProof/>
        </w:rPr>
        <w:t xml:space="preserve">, </w:t>
      </w:r>
      <w:r w:rsidRPr="008F1F14">
        <w:rPr>
          <w:b/>
          <w:noProof/>
        </w:rPr>
        <w:sym w:font="Symbol" w:char="F071"/>
      </w:r>
      <w:r w:rsidRPr="008F1F14">
        <w:rPr>
          <w:b/>
          <w:noProof/>
        </w:rPr>
        <w:t xml:space="preserve"> with yaw, pitch, and roll of the projection image relative to </w:t>
      </w:r>
      <w:r>
        <w:rPr>
          <w:b/>
          <w:noProof/>
        </w:rPr>
        <w:t xml:space="preserve">the </w:t>
      </w:r>
      <w:r w:rsidRPr="008F1F14">
        <w:rPr>
          <w:b/>
          <w:noProof/>
        </w:rPr>
        <w:t>equator and 0 meridian</w:t>
      </w:r>
    </w:p>
    <w:p w14:paraId="2CF0771D" w14:textId="2C79589F" w:rsidR="00024D98" w:rsidRPr="008F1F14" w:rsidRDefault="00024D98" w:rsidP="00024D98">
      <w:pPr>
        <w:jc w:val="both"/>
        <w:rPr>
          <w:sz w:val="20"/>
        </w:rPr>
      </w:pPr>
      <w:r w:rsidRPr="008F1F14">
        <w:rPr>
          <w:b/>
          <w:sz w:val="20"/>
        </w:rPr>
        <w:t xml:space="preserve">sub_geometry_flag </w:t>
      </w:r>
      <w:r w:rsidRPr="008F1F14">
        <w:rPr>
          <w:sz w:val="20"/>
        </w:rPr>
        <w:t xml:space="preserve">indicates the presence of sub geometry elements that further describe or limit the geometry of this SEI message. </w:t>
      </w:r>
    </w:p>
    <w:p w14:paraId="201658C5" w14:textId="07D3F12B" w:rsidR="00024D98" w:rsidRPr="008F1F14" w:rsidRDefault="00024D98" w:rsidP="00024D98">
      <w:pPr>
        <w:jc w:val="both"/>
        <w:rPr>
          <w:sz w:val="20"/>
        </w:rPr>
      </w:pPr>
      <w:r w:rsidRPr="008F1F14">
        <w:rPr>
          <w:b/>
          <w:sz w:val="20"/>
        </w:rPr>
        <w:t>projection_type</w:t>
      </w:r>
      <w:r w:rsidRPr="008F1F14">
        <w:rPr>
          <w:sz w:val="20"/>
        </w:rPr>
        <w:t xml:space="preserve"> indicates the particular mapping of the rectangular decoder picture output samples onto the coordinate system specified by geometry_type. </w:t>
      </w:r>
    </w:p>
    <w:p w14:paraId="1458511D" w14:textId="09C33C30" w:rsidR="00024D98" w:rsidRPr="008F1F14" w:rsidRDefault="00024D98" w:rsidP="00024D98">
      <w:pPr>
        <w:jc w:val="both"/>
        <w:rPr>
          <w:sz w:val="20"/>
        </w:rPr>
      </w:pPr>
      <w:r w:rsidRPr="008F1F14">
        <w:rPr>
          <w:b/>
          <w:bCs/>
          <w:color w:val="000000"/>
          <w:sz w:val="20"/>
        </w:rPr>
        <w:t>yaw_center</w:t>
      </w:r>
      <w:r w:rsidRPr="008F1F14">
        <w:rPr>
          <w:sz w:val="20"/>
        </w:rPr>
        <w:t xml:space="preserve"> specifies the value of yaw that corresponds to the center in the projection image, in increments of 0.01 degrees. The values of yaw_center shall be in the range of -18000 and 17999. When not present, the value of yaw_center should be inferred to be equal to 0. </w:t>
      </w:r>
    </w:p>
    <w:p w14:paraId="1B2C8D52" w14:textId="7591A479" w:rsidR="00024D98" w:rsidRPr="008F1F14" w:rsidRDefault="00024D98" w:rsidP="00024D98">
      <w:pPr>
        <w:jc w:val="both"/>
        <w:rPr>
          <w:sz w:val="20"/>
        </w:rPr>
      </w:pPr>
      <w:r w:rsidRPr="008F1F14">
        <w:rPr>
          <w:b/>
          <w:bCs/>
          <w:color w:val="000000"/>
          <w:sz w:val="20"/>
        </w:rPr>
        <w:t>pitch_center</w:t>
      </w:r>
      <w:r w:rsidRPr="008F1F14">
        <w:rPr>
          <w:sz w:val="20"/>
        </w:rPr>
        <w:t xml:space="preserve"> specifies the value of pitch that corresponds to the center in the projection image, in increments of 0.01 degrees. The values of pitch_center shall be in the range of -9000 and 9000. When not present, the value of pitch_center should be inferred to be equal to 0. </w:t>
      </w:r>
    </w:p>
    <w:p w14:paraId="173636B8" w14:textId="61EAA74E" w:rsidR="00024D98" w:rsidRPr="008F1F14" w:rsidRDefault="00024D98" w:rsidP="00024D98">
      <w:pPr>
        <w:jc w:val="both"/>
        <w:rPr>
          <w:sz w:val="20"/>
        </w:rPr>
      </w:pPr>
      <w:r w:rsidRPr="008F1F14">
        <w:rPr>
          <w:b/>
          <w:bCs/>
          <w:color w:val="000000"/>
          <w:sz w:val="20"/>
        </w:rPr>
        <w:t>roll_center</w:t>
      </w:r>
      <w:r w:rsidRPr="008F1F14">
        <w:rPr>
          <w:sz w:val="20"/>
        </w:rPr>
        <w:t xml:space="preserve"> specifies the value of roll that corresponds to the center in the projection image, in increments of 0.01 degrees. The values of roll_center shall be in the range of -18000 and 18000. When not present, the value of roll_center should be inferred to be equal to 0. </w:t>
      </w:r>
    </w:p>
    <w:p w14:paraId="15DDDF9A" w14:textId="07361F3F" w:rsidR="00024D98" w:rsidRPr="008F1F14" w:rsidRDefault="00024D98" w:rsidP="00024D98">
      <w:pPr>
        <w:jc w:val="both"/>
        <w:rPr>
          <w:sz w:val="20"/>
        </w:rPr>
      </w:pPr>
      <w:r w:rsidRPr="008F1F14">
        <w:rPr>
          <w:b/>
          <w:bCs/>
          <w:color w:val="000000"/>
          <w:sz w:val="20"/>
        </w:rPr>
        <w:t>yaw_range</w:t>
      </w:r>
      <w:r w:rsidRPr="008F1F14">
        <w:rPr>
          <w:sz w:val="20"/>
        </w:rPr>
        <w:t xml:space="preserve"> specifies the range of values of yaw that are present in the projection image, in increments of 0.01 degrees. The values of yaw_range shall be in the range of 1 and 36000. When not present, the value of yaw_range should be inferred to be equal to 36000. </w:t>
      </w:r>
    </w:p>
    <w:p w14:paraId="7BD7D79B" w14:textId="5FE38FF0" w:rsidR="00024D98" w:rsidRPr="008F1F14" w:rsidRDefault="00024D98" w:rsidP="00024D98">
      <w:pPr>
        <w:jc w:val="both"/>
        <w:rPr>
          <w:sz w:val="20"/>
        </w:rPr>
      </w:pPr>
      <w:r w:rsidRPr="008F1F14">
        <w:rPr>
          <w:b/>
          <w:bCs/>
          <w:color w:val="000000"/>
          <w:sz w:val="20"/>
        </w:rPr>
        <w:t>pitch_range</w:t>
      </w:r>
      <w:r w:rsidRPr="008F1F14">
        <w:rPr>
          <w:sz w:val="20"/>
        </w:rPr>
        <w:t xml:space="preserve"> specifies the range of values of pitch that are present in the projection image, in increments of 0.01 degrees. The values of pitch_range shall be in the range of 1 and 18000. When not present, the value of pitch range should be inferred to be equal to 18000.</w:t>
      </w:r>
    </w:p>
    <w:p w14:paraId="22774C26" w14:textId="524C129D" w:rsidR="00024D98" w:rsidRPr="008F1F14" w:rsidRDefault="00024D98" w:rsidP="00024D98">
      <w:pPr>
        <w:jc w:val="both"/>
        <w:rPr>
          <w:sz w:val="20"/>
        </w:rPr>
      </w:pPr>
      <w:r w:rsidRPr="008F1F14">
        <w:rPr>
          <w:sz w:val="20"/>
        </w:rPr>
        <w:t xml:space="preserve">When projection_type is equal to 1, sub_geometry_flag is equal to 1, and geometry_type is equal to 1, cropped output picture samples at locations (i, j) are indicated as corresponding to angular coordinates. For i equal to </w:t>
      </w:r>
      <w:r w:rsidRPr="008F1F14">
        <w:rPr>
          <w:color w:val="000000"/>
          <w:sz w:val="20"/>
        </w:rPr>
        <w:t>SubWidthC * conf_win_left_offset</w:t>
      </w:r>
      <w:r w:rsidRPr="008F1F14">
        <w:rPr>
          <w:sz w:val="20"/>
        </w:rPr>
        <w:t xml:space="preserve"> to </w:t>
      </w:r>
      <w:r w:rsidRPr="008F1F14">
        <w:rPr>
          <w:color w:val="000000"/>
          <w:sz w:val="20"/>
        </w:rPr>
        <w:t>SubWidthC * conf_win_left_offset + croppedWidthC − 1 and j equal to SubHeightC * conf_win_top_offset to SubHeightC * conf_win_top_offset − 1, the corresponding angular coordinates</w:t>
      </w:r>
      <w:r w:rsidRPr="008F1F14">
        <w:rPr>
          <w:sz w:val="20"/>
        </w:rPr>
        <w:t xml:space="preserve"> (</w:t>
      </w:r>
      <w:r w:rsidRPr="008F1F14">
        <w:rPr>
          <w:sz w:val="20"/>
        </w:rPr>
        <w:sym w:font="Symbol" w:char="F066"/>
      </w:r>
      <w:r w:rsidRPr="008F1F14">
        <w:rPr>
          <w:sz w:val="20"/>
        </w:rPr>
        <w:t xml:space="preserve">, </w:t>
      </w:r>
      <w:r w:rsidRPr="008F1F14">
        <w:rPr>
          <w:sz w:val="20"/>
        </w:rPr>
        <w:sym w:font="Symbol" w:char="F071"/>
      </w:r>
      <w:r w:rsidRPr="008F1F14">
        <w:rPr>
          <w:sz w:val="20"/>
        </w:rPr>
        <w:t>) for the luma sample locations, in radians, are given by the following equirectangular mapping equations:</w:t>
      </w:r>
    </w:p>
    <w:p w14:paraId="55B10494"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6"/>
      </w:r>
      <w:r w:rsidRPr="008F1F14">
        <w:rPr>
          <w:rFonts w:eastAsia="Times New Roman"/>
          <w:szCs w:val="20"/>
          <w:vertAlign w:val="subscript"/>
          <w:lang w:val="en-US"/>
        </w:rPr>
        <w:t>min</w:t>
      </w:r>
      <w:r w:rsidRPr="008F1F14">
        <w:rPr>
          <w:rFonts w:eastAsia="Times New Roman"/>
          <w:szCs w:val="20"/>
          <w:lang w:val="en-US"/>
        </w:rPr>
        <w:t xml:space="preserve"> = (</w:t>
      </w:r>
      <w:r>
        <w:rPr>
          <w:rFonts w:eastAsia="Times New Roman"/>
          <w:szCs w:val="20"/>
          <w:lang w:val="en-US"/>
        </w:rPr>
        <w:t xml:space="preserve"> yaw_center −</w:t>
      </w:r>
      <w:r w:rsidRPr="008F1F14">
        <w:rPr>
          <w:rFonts w:eastAsia="Times New Roman"/>
          <w:szCs w:val="20"/>
          <w:lang w:val="en-US"/>
        </w:rPr>
        <w:t xml:space="preserve"> yaw_range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sidRPr="008F1F14">
        <w:rPr>
          <w:rFonts w:eastAsia="Times New Roman"/>
          <w:color w:val="000000"/>
          <w:szCs w:val="20"/>
          <w:lang w:val="en-US"/>
        </w:rPr>
        <w:tab/>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52</w:t>
      </w:r>
      <w:r>
        <w:rPr>
          <w:rFonts w:eastAsia="Times New Roman"/>
          <w:color w:val="000000"/>
          <w:lang w:val="en-US"/>
        </w:rPr>
        <w:fldChar w:fldCharType="end"/>
      </w:r>
      <w:r w:rsidRPr="001B03DE">
        <w:rPr>
          <w:rFonts w:eastAsia="Times New Roman"/>
          <w:color w:val="000000"/>
          <w:lang w:val="en-US"/>
        </w:rPr>
        <w:t>)</w:t>
      </w:r>
    </w:p>
    <w:p w14:paraId="03097324"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6"/>
      </w:r>
      <w:r w:rsidRPr="008F1F14">
        <w:rPr>
          <w:rFonts w:eastAsia="Times New Roman"/>
          <w:szCs w:val="20"/>
          <w:vertAlign w:val="subscript"/>
          <w:lang w:val="en-US"/>
        </w:rPr>
        <w:t>max</w:t>
      </w:r>
      <w:r w:rsidRPr="008F1F14">
        <w:rPr>
          <w:rFonts w:eastAsia="Times New Roman"/>
          <w:szCs w:val="20"/>
          <w:lang w:val="en-US"/>
        </w:rPr>
        <w:t xml:space="preserve"> = (</w:t>
      </w:r>
      <w:r>
        <w:rPr>
          <w:rFonts w:eastAsia="Times New Roman"/>
          <w:szCs w:val="20"/>
          <w:lang w:val="en-US"/>
        </w:rPr>
        <w:t xml:space="preserve"> </w:t>
      </w:r>
      <w:r w:rsidRPr="008F1F14">
        <w:rPr>
          <w:rFonts w:eastAsia="Times New Roman"/>
          <w:szCs w:val="20"/>
          <w:lang w:val="en-US"/>
        </w:rPr>
        <w:t xml:space="preserve">yaw_center + yaw_range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56</w:t>
      </w:r>
      <w:r>
        <w:rPr>
          <w:rFonts w:eastAsia="Times New Roman"/>
          <w:color w:val="000000"/>
          <w:lang w:val="en-US"/>
        </w:rPr>
        <w:fldChar w:fldCharType="end"/>
      </w:r>
      <w:r w:rsidRPr="001B03DE">
        <w:rPr>
          <w:rFonts w:eastAsia="Times New Roman"/>
          <w:color w:val="000000"/>
          <w:lang w:val="en-US"/>
        </w:rPr>
        <w:t>)</w:t>
      </w:r>
    </w:p>
    <w:p w14:paraId="1C92E999"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szCs w:val="20"/>
          <w:vertAlign w:val="subscript"/>
          <w:lang w:val="en-US"/>
        </w:rPr>
        <w:t>min</w:t>
      </w:r>
      <w:r w:rsidRPr="008F1F14">
        <w:rPr>
          <w:rFonts w:eastAsia="Times New Roman"/>
          <w:szCs w:val="20"/>
          <w:lang w:val="en-US"/>
        </w:rPr>
        <w:t xml:space="preserve"> = (</w:t>
      </w:r>
      <w:r>
        <w:rPr>
          <w:rFonts w:eastAsia="Times New Roman"/>
          <w:szCs w:val="20"/>
          <w:lang w:val="en-US"/>
        </w:rPr>
        <w:t xml:space="preserve"> </w:t>
      </w:r>
      <w:r w:rsidRPr="008F1F14">
        <w:rPr>
          <w:rFonts w:eastAsia="Times New Roman"/>
          <w:szCs w:val="20"/>
          <w:lang w:val="en-US"/>
        </w:rPr>
        <w:t xml:space="preserve">pitch_center </w:t>
      </w:r>
      <w:r>
        <w:rPr>
          <w:rFonts w:eastAsia="Times New Roman"/>
          <w:szCs w:val="20"/>
          <w:lang w:val="en-US"/>
        </w:rPr>
        <w:t>−</w:t>
      </w:r>
      <w:r w:rsidRPr="008F1F14">
        <w:rPr>
          <w:rFonts w:eastAsia="Times New Roman"/>
          <w:szCs w:val="20"/>
          <w:lang w:val="en-US"/>
        </w:rPr>
        <w:t xml:space="preserve"> pitch_range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57</w:t>
      </w:r>
      <w:r>
        <w:rPr>
          <w:rFonts w:eastAsia="Times New Roman"/>
          <w:color w:val="000000"/>
          <w:lang w:val="en-US"/>
        </w:rPr>
        <w:fldChar w:fldCharType="end"/>
      </w:r>
      <w:r w:rsidRPr="001B03DE">
        <w:rPr>
          <w:rFonts w:eastAsia="Times New Roman"/>
          <w:color w:val="000000"/>
          <w:lang w:val="en-US"/>
        </w:rPr>
        <w:t>)</w:t>
      </w:r>
    </w:p>
    <w:p w14:paraId="4B184AEE" w14:textId="77777777" w:rsidR="00024D98" w:rsidRPr="007B242B"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szCs w:val="20"/>
          <w:vertAlign w:val="subscript"/>
          <w:lang w:val="en-US"/>
        </w:rPr>
        <w:t>m</w:t>
      </w:r>
      <w:r>
        <w:rPr>
          <w:rFonts w:eastAsia="Times New Roman"/>
          <w:szCs w:val="20"/>
          <w:vertAlign w:val="subscript"/>
          <w:lang w:val="en-US"/>
        </w:rPr>
        <w:t>ax</w:t>
      </w:r>
      <w:r w:rsidRPr="008F1F14">
        <w:rPr>
          <w:rFonts w:eastAsia="Times New Roman"/>
          <w:szCs w:val="20"/>
          <w:lang w:val="en-US"/>
        </w:rPr>
        <w:t xml:space="preserve"> = (</w:t>
      </w:r>
      <w:r>
        <w:rPr>
          <w:rFonts w:eastAsia="Times New Roman"/>
          <w:szCs w:val="20"/>
          <w:lang w:val="en-US"/>
        </w:rPr>
        <w:t xml:space="preserve"> pitch_center +</w:t>
      </w:r>
      <w:r w:rsidRPr="008F1F14">
        <w:rPr>
          <w:rFonts w:eastAsia="Times New Roman"/>
          <w:szCs w:val="20"/>
          <w:lang w:val="en-US"/>
        </w:rPr>
        <w:t xml:space="preserve"> pitch_range </w:t>
      </w:r>
      <w:r w:rsidRPr="008F1F14">
        <w:rPr>
          <w:rFonts w:eastAsia="Times New Roman"/>
          <w:color w:val="000000"/>
          <w:szCs w:val="20"/>
          <w:lang w:val="en-US"/>
        </w:rPr>
        <w:t>÷ 2</w:t>
      </w:r>
      <w:r>
        <w:rPr>
          <w:rFonts w:eastAsia="Times New Roman"/>
          <w:color w:val="000000"/>
          <w:szCs w:val="20"/>
          <w:lang w:val="en-US"/>
        </w:rPr>
        <w:t xml:space="preserve"> </w:t>
      </w:r>
      <w:r w:rsidRPr="008F1F14">
        <w:rPr>
          <w:rFonts w:eastAsia="Times New Roman"/>
          <w:color w:val="000000"/>
          <w:szCs w:val="20"/>
          <w:lang w:val="en-US"/>
        </w:rPr>
        <w:t>)</w:t>
      </w:r>
      <w:r w:rsidRPr="008F1F14">
        <w:rPr>
          <w:rFonts w:eastAsia="Times New Roman"/>
          <w:szCs w:val="20"/>
          <w:lang w:val="en-US"/>
        </w:rPr>
        <w:t xml:space="preserve"> * 0.01 * </w:t>
      </w:r>
      <w:r w:rsidRPr="008F1F14">
        <w:rPr>
          <w:rFonts w:eastAsia="Times New Roman"/>
          <w:color w:val="000000"/>
          <w:szCs w:val="20"/>
          <w:lang w:val="en-US"/>
        </w:rPr>
        <w:t>π ÷ 180</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58</w:t>
      </w:r>
      <w:r>
        <w:rPr>
          <w:rFonts w:eastAsia="Times New Roman"/>
          <w:color w:val="000000"/>
          <w:lang w:val="en-US"/>
        </w:rPr>
        <w:fldChar w:fldCharType="end"/>
      </w:r>
      <w:r w:rsidRPr="001B03DE">
        <w:rPr>
          <w:rFonts w:eastAsia="Times New Roman"/>
          <w:color w:val="000000"/>
          <w:lang w:val="en-US"/>
        </w:rPr>
        <w:t>)</w:t>
      </w:r>
    </w:p>
    <w:p w14:paraId="7DFF6DB7" w14:textId="77777777" w:rsidR="00024D98" w:rsidRPr="007B242B" w:rsidRDefault="00024D98" w:rsidP="00024D98">
      <w:pPr>
        <w:pStyle w:val="Equation"/>
        <w:ind w:left="403"/>
        <w:rPr>
          <w:rFonts w:eastAsia="Times New Roman"/>
          <w:color w:val="000000"/>
          <w:szCs w:val="20"/>
          <w:lang w:val="en-US"/>
        </w:rPr>
      </w:pPr>
      <w:r w:rsidRPr="007B242B">
        <w:rPr>
          <w:lang w:val="en-US"/>
        </w:rPr>
        <w:sym w:font="Symbol" w:char="F061"/>
      </w:r>
      <w:r w:rsidRPr="007B242B">
        <w:rPr>
          <w:lang w:val="en-US"/>
        </w:rPr>
        <w:t xml:space="preserve"> = ( i′ + 0.5 ) * (</w:t>
      </w:r>
      <w:r>
        <w:rPr>
          <w:lang w:val="en-US"/>
        </w:rPr>
        <w:t xml:space="preserve"> </w:t>
      </w:r>
      <w:r w:rsidRPr="007B242B">
        <w:rPr>
          <w:lang w:val="en-US"/>
        </w:rPr>
        <w:sym w:font="Symbol" w:char="F066"/>
      </w:r>
      <w:r w:rsidRPr="007B242B">
        <w:rPr>
          <w:vertAlign w:val="subscript"/>
          <w:lang w:val="en-US"/>
        </w:rPr>
        <w:t>max</w:t>
      </w:r>
      <w:r w:rsidRPr="007B242B">
        <w:rPr>
          <w:lang w:val="en-US"/>
        </w:rPr>
        <w:t xml:space="preserve"> </w:t>
      </w:r>
      <w:r>
        <w:rPr>
          <w:lang w:val="en-US"/>
        </w:rPr>
        <w:t>−</w:t>
      </w:r>
      <w:r w:rsidRPr="007B242B">
        <w:rPr>
          <w:lang w:val="en-US"/>
        </w:rPr>
        <w:t xml:space="preserve"> </w:t>
      </w:r>
      <w:r w:rsidRPr="007B242B">
        <w:rPr>
          <w:lang w:val="en-US"/>
        </w:rPr>
        <w:sym w:font="Symbol" w:char="F066"/>
      </w:r>
      <w:r w:rsidRPr="007B242B">
        <w:rPr>
          <w:vertAlign w:val="subscript"/>
          <w:lang w:val="en-US"/>
        </w:rPr>
        <w:t>min</w:t>
      </w:r>
      <w:r>
        <w:rPr>
          <w:lang w:val="en-US"/>
        </w:rPr>
        <w:t xml:space="preserve"> </w:t>
      </w:r>
      <w:r w:rsidRPr="007B242B">
        <w:rPr>
          <w:lang w:val="en-US"/>
        </w:rPr>
        <w:t xml:space="preserve">) ÷ croppedWidthY  + </w:t>
      </w:r>
      <w:r w:rsidRPr="007B242B">
        <w:rPr>
          <w:lang w:val="en-US"/>
        </w:rPr>
        <w:sym w:font="Symbol" w:char="F066"/>
      </w:r>
      <w:r w:rsidRPr="007B242B">
        <w:rPr>
          <w:vertAlign w:val="subscript"/>
          <w:lang w:val="en-US"/>
        </w:rPr>
        <w:t>min</w:t>
      </w:r>
      <w:r>
        <w:rPr>
          <w:rFonts w:eastAsia="Times New Roman"/>
          <w:color w:val="000000"/>
          <w:lang w:val="en-US"/>
        </w:rPr>
        <w:tab/>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59</w:t>
      </w:r>
      <w:r>
        <w:rPr>
          <w:rFonts w:eastAsia="Times New Roman"/>
          <w:color w:val="000000"/>
          <w:lang w:val="en-US"/>
        </w:rPr>
        <w:fldChar w:fldCharType="end"/>
      </w:r>
      <w:r w:rsidRPr="001B03DE">
        <w:rPr>
          <w:rFonts w:eastAsia="Times New Roman"/>
          <w:color w:val="000000"/>
          <w:lang w:val="en-US"/>
        </w:rPr>
        <w:t>)</w:t>
      </w:r>
    </w:p>
    <w:p w14:paraId="4B20FCD7" w14:textId="77777777" w:rsidR="00024D98" w:rsidRPr="007B242B" w:rsidRDefault="00024D98" w:rsidP="00024D98">
      <w:pPr>
        <w:pStyle w:val="Equation"/>
        <w:ind w:left="403"/>
        <w:rPr>
          <w:lang w:val="en-US"/>
        </w:rPr>
      </w:pPr>
      <w:r w:rsidRPr="007B242B">
        <w:rPr>
          <w:lang w:val="en-US"/>
        </w:rPr>
        <w:sym w:font="Symbol" w:char="F062"/>
      </w:r>
      <w:r w:rsidRPr="007B242B">
        <w:rPr>
          <w:lang w:val="en-US"/>
        </w:rPr>
        <w:t xml:space="preserve"> = ( j′ + 0.5 ) * (</w:t>
      </w:r>
      <w:r>
        <w:rPr>
          <w:lang w:val="en-US"/>
        </w:rPr>
        <w:t xml:space="preserve"> </w:t>
      </w:r>
      <w:r w:rsidRPr="007B242B">
        <w:rPr>
          <w:lang w:val="en-US"/>
        </w:rPr>
        <w:sym w:font="Symbol" w:char="F071"/>
      </w:r>
      <w:r w:rsidRPr="007B242B">
        <w:rPr>
          <w:vertAlign w:val="subscript"/>
          <w:lang w:val="en-US"/>
        </w:rPr>
        <w:t>min</w:t>
      </w:r>
      <w:r w:rsidRPr="007B242B">
        <w:rPr>
          <w:lang w:val="en-US"/>
        </w:rPr>
        <w:t xml:space="preserve"> </w:t>
      </w:r>
      <w:r>
        <w:rPr>
          <w:lang w:val="en-US"/>
        </w:rPr>
        <w:t>−</w:t>
      </w:r>
      <w:r w:rsidRPr="007B242B">
        <w:rPr>
          <w:lang w:val="en-US"/>
        </w:rPr>
        <w:t xml:space="preserve"> </w:t>
      </w:r>
      <w:r w:rsidRPr="007B242B">
        <w:rPr>
          <w:lang w:val="en-US"/>
        </w:rPr>
        <w:sym w:font="Symbol" w:char="F071"/>
      </w:r>
      <w:r w:rsidRPr="007B242B">
        <w:rPr>
          <w:vertAlign w:val="subscript"/>
          <w:lang w:val="en-US"/>
        </w:rPr>
        <w:t>max</w:t>
      </w:r>
      <w:r>
        <w:rPr>
          <w:lang w:val="en-US"/>
        </w:rPr>
        <w:t xml:space="preserve"> ) ÷ croppedHeightY −</w:t>
      </w:r>
      <w:r w:rsidRPr="007B242B">
        <w:rPr>
          <w:lang w:val="en-US"/>
        </w:rPr>
        <w:t xml:space="preserve"> </w:t>
      </w:r>
      <w:r w:rsidRPr="007B242B">
        <w:rPr>
          <w:lang w:val="en-US"/>
        </w:rPr>
        <w:sym w:font="Symbol" w:char="F071"/>
      </w:r>
      <w:r w:rsidRPr="007B242B">
        <w:rPr>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60</w:t>
      </w:r>
      <w:r>
        <w:rPr>
          <w:rFonts w:eastAsia="Times New Roman"/>
          <w:color w:val="000000"/>
          <w:lang w:val="en-US"/>
        </w:rPr>
        <w:fldChar w:fldCharType="end"/>
      </w:r>
      <w:r w:rsidRPr="001B03DE">
        <w:rPr>
          <w:rFonts w:eastAsia="Times New Roman"/>
          <w:color w:val="000000"/>
          <w:lang w:val="en-US"/>
        </w:rPr>
        <w:t>)</w:t>
      </w:r>
    </w:p>
    <w:p w14:paraId="4B90AB95" w14:textId="77777777" w:rsidR="00024D98" w:rsidRPr="007B242B" w:rsidRDefault="00024D98" w:rsidP="00024D98">
      <w:pPr>
        <w:pStyle w:val="Equation"/>
        <w:ind w:left="403"/>
        <w:rPr>
          <w:lang w:val="en-US"/>
        </w:rPr>
      </w:pPr>
      <w:r w:rsidRPr="007B242B">
        <w:rPr>
          <w:szCs w:val="20"/>
          <w:lang w:val="en-US"/>
        </w:rPr>
        <w:sym w:font="Symbol" w:char="F066"/>
      </w:r>
      <w:r>
        <w:rPr>
          <w:szCs w:val="20"/>
          <w:lang w:val="en-US"/>
        </w:rPr>
        <w:t xml:space="preserve"> = C</w:t>
      </w:r>
      <w:r w:rsidRPr="007B242B">
        <w:rPr>
          <w:szCs w:val="20"/>
          <w:lang w:val="en-US"/>
        </w:rPr>
        <w:t>os(</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1"/>
      </w:r>
      <w:r>
        <w:rPr>
          <w:szCs w:val="20"/>
          <w:lang w:val="en-US"/>
        </w:rPr>
        <w:t xml:space="preserve"> + S</w:t>
      </w:r>
      <w:r w:rsidRPr="007B242B">
        <w:rPr>
          <w:szCs w:val="20"/>
          <w:lang w:val="en-US"/>
        </w:rPr>
        <w:t>in(</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2"/>
      </w:r>
      <w:r w:rsidRPr="007B242B">
        <w:rPr>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61</w:t>
      </w:r>
      <w:r>
        <w:rPr>
          <w:rFonts w:eastAsia="Times New Roman"/>
          <w:color w:val="000000"/>
          <w:lang w:val="en-US"/>
        </w:rPr>
        <w:fldChar w:fldCharType="end"/>
      </w:r>
      <w:r>
        <w:rPr>
          <w:rFonts w:eastAsia="Times New Roman"/>
          <w:color w:val="000000"/>
          <w:lang w:val="en-US"/>
        </w:rPr>
        <w:t>)</w:t>
      </w:r>
    </w:p>
    <w:p w14:paraId="0813470D" w14:textId="77777777" w:rsidR="00024D98" w:rsidRPr="007B242B" w:rsidRDefault="00024D98" w:rsidP="00024D98">
      <w:pPr>
        <w:pStyle w:val="Equation"/>
        <w:ind w:left="403"/>
        <w:rPr>
          <w:lang w:val="en-US"/>
        </w:rPr>
      </w:pPr>
      <w:r w:rsidRPr="007B242B">
        <w:rPr>
          <w:szCs w:val="20"/>
          <w:lang w:val="en-US"/>
        </w:rPr>
        <w:sym w:font="Symbol" w:char="F071"/>
      </w:r>
      <w:r>
        <w:rPr>
          <w:szCs w:val="20"/>
          <w:lang w:val="en-US"/>
        </w:rPr>
        <w:t xml:space="preserve"> = S</w:t>
      </w:r>
      <w:r w:rsidRPr="007B242B">
        <w:rPr>
          <w:szCs w:val="20"/>
          <w:lang w:val="en-US"/>
        </w:rPr>
        <w:t>in(</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1"/>
      </w:r>
      <w:r w:rsidRPr="007B242B">
        <w:rPr>
          <w:szCs w:val="20"/>
          <w:lang w:val="en-US"/>
        </w:rPr>
        <w:t xml:space="preserve"> </w:t>
      </w:r>
      <w:r>
        <w:rPr>
          <w:szCs w:val="20"/>
          <w:lang w:val="en-US"/>
        </w:rPr>
        <w:t>− C</w:t>
      </w:r>
      <w:r w:rsidRPr="007B242B">
        <w:rPr>
          <w:szCs w:val="20"/>
          <w:lang w:val="en-US"/>
        </w:rPr>
        <w:t>os(</w:t>
      </w:r>
      <w:r>
        <w:rPr>
          <w:szCs w:val="20"/>
          <w:lang w:val="en-US"/>
        </w:rPr>
        <w:t xml:space="preserve"> </w:t>
      </w:r>
      <w:r w:rsidRPr="007B242B">
        <w:rPr>
          <w:szCs w:val="20"/>
          <w:lang w:val="en-US"/>
        </w:rPr>
        <w:sym w:font="Symbol" w:char="F077"/>
      </w:r>
      <w:r>
        <w:rPr>
          <w:szCs w:val="20"/>
          <w:lang w:val="en-US"/>
        </w:rPr>
        <w:t xml:space="preserve"> </w:t>
      </w:r>
      <w:r w:rsidRPr="007B242B">
        <w:rPr>
          <w:szCs w:val="20"/>
          <w:lang w:val="en-US"/>
        </w:rPr>
        <w:t>)</w:t>
      </w:r>
      <w:r>
        <w:rPr>
          <w:szCs w:val="20"/>
          <w:lang w:val="en-US"/>
        </w:rPr>
        <w:t xml:space="preserve"> </w:t>
      </w:r>
      <w:r w:rsidRPr="007B242B">
        <w:rPr>
          <w:szCs w:val="20"/>
          <w:lang w:val="en-US"/>
        </w:rPr>
        <w:t>*</w:t>
      </w:r>
      <w:r>
        <w:rPr>
          <w:szCs w:val="20"/>
          <w:lang w:val="en-US"/>
        </w:rPr>
        <w:t xml:space="preserve"> </w:t>
      </w:r>
      <w:r w:rsidRPr="007B242B">
        <w:rPr>
          <w:szCs w:val="20"/>
          <w:lang w:val="en-US"/>
        </w:rPr>
        <w:sym w:font="Symbol" w:char="F062"/>
      </w:r>
      <w:r w:rsidRPr="007B242B">
        <w:rPr>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62</w:t>
      </w:r>
      <w:r>
        <w:rPr>
          <w:rFonts w:eastAsia="Times New Roman"/>
          <w:color w:val="000000"/>
          <w:lang w:val="en-US"/>
        </w:rPr>
        <w:fldChar w:fldCharType="end"/>
      </w:r>
      <w:r w:rsidRPr="001B03DE">
        <w:rPr>
          <w:rFonts w:eastAsia="Times New Roman"/>
          <w:color w:val="000000"/>
          <w:lang w:val="en-US"/>
        </w:rPr>
        <w:t>)</w:t>
      </w:r>
    </w:p>
    <w:p w14:paraId="669981FB" w14:textId="77777777" w:rsidR="00024D98" w:rsidRPr="008F1F14" w:rsidRDefault="00024D98" w:rsidP="00024D98">
      <w:pPr>
        <w:jc w:val="both"/>
        <w:rPr>
          <w:color w:val="000000"/>
          <w:sz w:val="20"/>
        </w:rPr>
      </w:pPr>
      <w:r w:rsidRPr="008F1F14">
        <w:rPr>
          <w:color w:val="000000"/>
          <w:sz w:val="20"/>
        </w:rPr>
        <w:t>where</w:t>
      </w:r>
    </w:p>
    <w:p w14:paraId="2A1C663B" w14:textId="77777777" w:rsidR="00024D98" w:rsidRPr="007B242B" w:rsidRDefault="00024D98" w:rsidP="00024D98">
      <w:pPr>
        <w:pStyle w:val="Equation"/>
        <w:ind w:left="403"/>
        <w:rPr>
          <w:szCs w:val="20"/>
          <w:lang w:val="en-US"/>
        </w:rPr>
      </w:pPr>
      <w:r w:rsidRPr="007B242B">
        <w:rPr>
          <w:szCs w:val="20"/>
          <w:lang w:val="en-US"/>
        </w:rPr>
        <w:t>i′ = i − SubWidthC * conf_win_left_offset</w:t>
      </w:r>
      <w:r w:rsidRPr="007B242B">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63</w:t>
      </w:r>
      <w:r>
        <w:rPr>
          <w:rFonts w:eastAsia="Times New Roman"/>
          <w:color w:val="000000"/>
          <w:lang w:val="en-US"/>
        </w:rPr>
        <w:fldChar w:fldCharType="end"/>
      </w:r>
      <w:r w:rsidRPr="001B03DE">
        <w:rPr>
          <w:rFonts w:eastAsia="Times New Roman"/>
          <w:color w:val="000000"/>
          <w:lang w:val="en-US"/>
        </w:rPr>
        <w:t>)</w:t>
      </w:r>
    </w:p>
    <w:p w14:paraId="1E8ABC6D" w14:textId="77777777" w:rsidR="00024D98" w:rsidRPr="007B242B" w:rsidRDefault="00024D98" w:rsidP="00024D98">
      <w:pPr>
        <w:pStyle w:val="Equation"/>
        <w:ind w:left="403"/>
        <w:rPr>
          <w:szCs w:val="20"/>
          <w:lang w:val="en-US"/>
        </w:rPr>
      </w:pPr>
      <w:r w:rsidRPr="007B242B">
        <w:rPr>
          <w:szCs w:val="20"/>
          <w:lang w:val="en-US"/>
        </w:rPr>
        <w:t>j′ = j − SubHeightC * conf_win_top_offset</w:t>
      </w:r>
      <w:r w:rsidRPr="007B242B">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64</w:t>
      </w:r>
      <w:r>
        <w:rPr>
          <w:rFonts w:eastAsia="Times New Roman"/>
          <w:color w:val="000000"/>
          <w:lang w:val="en-US"/>
        </w:rPr>
        <w:fldChar w:fldCharType="end"/>
      </w:r>
      <w:r w:rsidRPr="001B03DE">
        <w:rPr>
          <w:rFonts w:eastAsia="Times New Roman"/>
          <w:color w:val="000000"/>
          <w:lang w:val="en-US"/>
        </w:rPr>
        <w:t>)</w:t>
      </w:r>
    </w:p>
    <w:p w14:paraId="4B6B7704" w14:textId="77777777" w:rsidR="00024D98" w:rsidRPr="007B242B" w:rsidRDefault="00024D98" w:rsidP="00024D98">
      <w:pPr>
        <w:pStyle w:val="Equation"/>
        <w:ind w:left="403"/>
        <w:rPr>
          <w:szCs w:val="20"/>
          <w:lang w:val="en-US"/>
        </w:rPr>
      </w:pPr>
      <w:r w:rsidRPr="007B242B">
        <w:rPr>
          <w:szCs w:val="20"/>
          <w:lang w:val="en-US"/>
        </w:rPr>
        <w:sym w:font="Symbol" w:char="F077"/>
      </w:r>
      <w:r w:rsidRPr="007B242B">
        <w:rPr>
          <w:szCs w:val="20"/>
          <w:lang w:val="en-US"/>
        </w:rPr>
        <w:t xml:space="preserve"> = roll_center * 0.01 *  π ÷ 180</w:t>
      </w:r>
      <w:r>
        <w:rPr>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65</w:t>
      </w:r>
      <w:r>
        <w:rPr>
          <w:rFonts w:eastAsia="Times New Roman"/>
          <w:color w:val="000000"/>
          <w:lang w:val="en-US"/>
        </w:rPr>
        <w:fldChar w:fldCharType="end"/>
      </w:r>
      <w:r w:rsidRPr="001B03DE">
        <w:rPr>
          <w:rFonts w:eastAsia="Times New Roman"/>
          <w:color w:val="000000"/>
          <w:lang w:val="en-US"/>
        </w:rPr>
        <w:t>)</w:t>
      </w:r>
    </w:p>
    <w:p w14:paraId="74C1B0FD" w14:textId="4DB51912" w:rsidR="00024D98" w:rsidRPr="008F1F14" w:rsidRDefault="00024D98" w:rsidP="0081156C">
      <w:pPr>
        <w:rPr>
          <w:noProof/>
          <w:sz w:val="20"/>
        </w:rPr>
      </w:pPr>
      <w:r w:rsidRPr="008F1F14">
        <w:rPr>
          <w:noProof/>
          <w:sz w:val="20"/>
        </w:rPr>
        <w:t>When chroma_format_idc is not equal to 0 (monochrome), for i equal to conf_win_left_offset to conf_win_left_offset + croppedWidthC − 1 and j equal to conf_win_top_offset to conf_win_top_offset + croppedHeightC − 1, the corresponding angular coordinates (</w:t>
      </w:r>
      <w:r w:rsidRPr="008F1F14">
        <w:rPr>
          <w:noProof/>
          <w:sz w:val="20"/>
        </w:rPr>
        <w:sym w:font="Symbol" w:char="F066"/>
      </w:r>
      <w:r w:rsidRPr="008F1F14">
        <w:rPr>
          <w:noProof/>
          <w:sz w:val="20"/>
        </w:rPr>
        <w:t xml:space="preserve">, </w:t>
      </w:r>
      <w:r w:rsidRPr="008F1F14">
        <w:rPr>
          <w:noProof/>
          <w:sz w:val="20"/>
        </w:rPr>
        <w:sym w:font="Symbol" w:char="F071"/>
      </w:r>
      <w:r w:rsidRPr="008F1F14">
        <w:rPr>
          <w:noProof/>
          <w:sz w:val="20"/>
        </w:rPr>
        <w:t>) for the chroma sample locations, in radians, are given by</w:t>
      </w:r>
    </w:p>
    <w:p w14:paraId="45AFC043" w14:textId="77777777" w:rsidR="00024D98" w:rsidRPr="008F1F14" w:rsidRDefault="00024D98" w:rsidP="00024D98">
      <w:pPr>
        <w:pStyle w:val="Equation"/>
        <w:ind w:left="403"/>
        <w:rPr>
          <w:rFonts w:eastAsia="Times New Roman"/>
          <w:szCs w:val="20"/>
          <w:lang w:val="en-US"/>
        </w:rPr>
      </w:pPr>
      <w:r w:rsidRPr="008F1F14">
        <w:rPr>
          <w:rFonts w:eastAsia="Times New Roman"/>
          <w:szCs w:val="20"/>
          <w:lang w:val="en-US"/>
        </w:rPr>
        <w:sym w:font="Symbol" w:char="F061"/>
      </w:r>
      <w:r w:rsidRPr="008F1F14">
        <w:rPr>
          <w:rFonts w:eastAsia="Times New Roman"/>
          <w:color w:val="000000"/>
          <w:szCs w:val="20"/>
          <w:lang w:val="en-US"/>
        </w:rPr>
        <w:t>′ = ( i′ + CenterLeftOffsetC )</w:t>
      </w:r>
      <w:r>
        <w:rPr>
          <w:rFonts w:eastAsia="Times New Roman"/>
          <w:color w:val="000000"/>
          <w:szCs w:val="20"/>
          <w:lang w:val="en-US"/>
        </w:rPr>
        <w:t xml:space="preserve"> </w:t>
      </w:r>
      <w:r w:rsidRPr="008F1F14">
        <w:rPr>
          <w:rFonts w:eastAsia="Times New Roman"/>
          <w:color w:val="000000"/>
          <w:szCs w:val="20"/>
          <w:lang w:val="en-US"/>
        </w:rPr>
        <w:t>* (</w:t>
      </w:r>
      <w:r>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max</w:t>
      </w:r>
      <w:r w:rsidRPr="008F1F14">
        <w:rPr>
          <w:rFonts w:eastAsia="Times New Roman"/>
          <w:color w:val="000000"/>
          <w:szCs w:val="20"/>
          <w:lang w:val="en-US"/>
        </w:rPr>
        <w:t xml:space="preserve"> </w:t>
      </w:r>
      <w:r>
        <w:rPr>
          <w:rFonts w:eastAsia="Times New Roman"/>
          <w:color w:val="000000"/>
          <w:szCs w:val="20"/>
          <w:lang w:val="en-US"/>
        </w:rPr>
        <w:t>−</w:t>
      </w:r>
      <w:r w:rsidRPr="008F1F14">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min</w:t>
      </w:r>
      <w:r>
        <w:rPr>
          <w:lang w:val="en-US"/>
        </w:rPr>
        <w:t xml:space="preserve"> </w:t>
      </w:r>
      <w:r w:rsidRPr="008F1F14">
        <w:rPr>
          <w:rFonts w:eastAsia="Times New Roman"/>
          <w:color w:val="000000"/>
          <w:szCs w:val="20"/>
          <w:lang w:val="en-US"/>
        </w:rPr>
        <w:t>)  ÷ croppedWidthC</w:t>
      </w:r>
      <w:r>
        <w:rPr>
          <w:rFonts w:eastAsia="Times New Roman"/>
          <w:color w:val="000000"/>
          <w:szCs w:val="20"/>
          <w:lang w:val="en-US"/>
        </w:rPr>
        <w:t xml:space="preserve"> </w:t>
      </w:r>
      <w:r w:rsidRPr="008F1F14">
        <w:rPr>
          <w:rFonts w:eastAsia="Times New Roman"/>
          <w:color w:val="000000"/>
          <w:szCs w:val="20"/>
          <w:lang w:val="en-US"/>
        </w:rPr>
        <w:t xml:space="preserve">+ </w:t>
      </w:r>
      <w:r w:rsidRPr="008F1F14">
        <w:rPr>
          <w:rFonts w:eastAsia="Times New Roman"/>
          <w:szCs w:val="20"/>
          <w:lang w:val="en-US"/>
        </w:rPr>
        <w:sym w:font="Symbol" w:char="F066"/>
      </w:r>
      <w:r w:rsidRPr="008F1F14">
        <w:rPr>
          <w:rFonts w:eastAsia="Times New Roman"/>
          <w:szCs w:val="20"/>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66</w:t>
      </w:r>
      <w:r>
        <w:rPr>
          <w:rFonts w:eastAsia="Times New Roman"/>
          <w:color w:val="000000"/>
          <w:lang w:val="en-US"/>
        </w:rPr>
        <w:fldChar w:fldCharType="end"/>
      </w:r>
      <w:r w:rsidRPr="001B03DE">
        <w:rPr>
          <w:rFonts w:eastAsia="Times New Roman"/>
          <w:color w:val="000000"/>
          <w:lang w:val="en-US"/>
        </w:rPr>
        <w:t>)</w:t>
      </w:r>
    </w:p>
    <w:p w14:paraId="026FA8FA"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62"/>
      </w:r>
      <w:r w:rsidRPr="008F1F14">
        <w:rPr>
          <w:rFonts w:eastAsia="Times New Roman"/>
          <w:color w:val="000000"/>
          <w:szCs w:val="20"/>
          <w:lang w:val="en-US"/>
        </w:rPr>
        <w:t>′ = ( j′ + CenterTopOffsetC )</w:t>
      </w:r>
      <w:r>
        <w:rPr>
          <w:rFonts w:eastAsia="Times New Roman"/>
          <w:color w:val="000000"/>
          <w:szCs w:val="20"/>
          <w:lang w:val="en-US"/>
        </w:rPr>
        <w:t xml:space="preserve"> </w:t>
      </w:r>
      <w:r w:rsidRPr="008F1F14">
        <w:rPr>
          <w:rFonts w:eastAsia="Times New Roman"/>
          <w:color w:val="000000"/>
          <w:szCs w:val="20"/>
          <w:lang w:val="en-US"/>
        </w:rPr>
        <w:t>* (</w:t>
      </w:r>
      <w:r>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min</w:t>
      </w:r>
      <w:r w:rsidRPr="008F1F14">
        <w:rPr>
          <w:rFonts w:eastAsia="Times New Roman"/>
          <w:color w:val="000000"/>
          <w:szCs w:val="20"/>
          <w:lang w:val="en-US"/>
        </w:rPr>
        <w:t xml:space="preserve"> </w:t>
      </w:r>
      <w:r>
        <w:rPr>
          <w:rFonts w:eastAsia="Times New Roman"/>
          <w:color w:val="000000"/>
          <w:szCs w:val="20"/>
          <w:lang w:val="en-US"/>
        </w:rPr>
        <w:t>−</w:t>
      </w:r>
      <w:r w:rsidRPr="008F1F14">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max</w:t>
      </w:r>
      <w:r>
        <w:rPr>
          <w:lang w:val="en-US"/>
        </w:rPr>
        <w:t xml:space="preserve"> </w:t>
      </w:r>
      <w:r>
        <w:rPr>
          <w:rFonts w:eastAsia="Times New Roman"/>
          <w:color w:val="000000"/>
          <w:szCs w:val="20"/>
          <w:lang w:val="en-US"/>
        </w:rPr>
        <w:t>) ÷ croppedHeightC −</w:t>
      </w:r>
      <w:r w:rsidRPr="008F1F14">
        <w:rPr>
          <w:rFonts w:eastAsia="Times New Roman"/>
          <w:color w:val="000000"/>
          <w:szCs w:val="20"/>
          <w:lang w:val="en-US"/>
        </w:rPr>
        <w:t xml:space="preserve"> </w:t>
      </w:r>
      <w:r w:rsidRPr="008F1F14">
        <w:rPr>
          <w:rFonts w:eastAsia="Times New Roman"/>
          <w:szCs w:val="20"/>
          <w:lang w:val="en-US"/>
        </w:rPr>
        <w:sym w:font="Symbol" w:char="F071"/>
      </w:r>
      <w:r w:rsidRPr="008F1F14">
        <w:rPr>
          <w:rFonts w:eastAsia="Times New Roman"/>
          <w:szCs w:val="20"/>
          <w:vertAlign w:val="subscript"/>
          <w:lang w:val="en-US"/>
        </w:rPr>
        <w:t>min</w:t>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67</w:t>
      </w:r>
      <w:r>
        <w:rPr>
          <w:rFonts w:eastAsia="Times New Roman"/>
          <w:color w:val="000000"/>
          <w:lang w:val="en-US"/>
        </w:rPr>
        <w:fldChar w:fldCharType="end"/>
      </w:r>
      <w:r w:rsidRPr="001B03DE">
        <w:rPr>
          <w:rFonts w:eastAsia="Times New Roman"/>
          <w:color w:val="000000"/>
          <w:lang w:val="en-US"/>
        </w:rPr>
        <w:t>)</w:t>
      </w:r>
    </w:p>
    <w:p w14:paraId="10B2421C" w14:textId="77777777" w:rsidR="00024D98" w:rsidRPr="008F1F14" w:rsidRDefault="00024D98" w:rsidP="00024D98">
      <w:pPr>
        <w:pStyle w:val="Equation"/>
        <w:ind w:left="403"/>
        <w:rPr>
          <w:rFonts w:eastAsia="Times New Roman"/>
          <w:szCs w:val="20"/>
          <w:lang w:val="en-US"/>
        </w:rPr>
      </w:pPr>
      <w:r w:rsidRPr="008F1F14">
        <w:rPr>
          <w:rFonts w:eastAsia="Times New Roman"/>
          <w:szCs w:val="20"/>
          <w:lang w:val="en-US"/>
        </w:rPr>
        <w:sym w:font="Symbol" w:char="F066"/>
      </w:r>
      <w:r>
        <w:rPr>
          <w:rFonts w:eastAsia="Times New Roman"/>
          <w:color w:val="000000"/>
          <w:szCs w:val="20"/>
          <w:lang w:val="en-US"/>
        </w:rPr>
        <w:t>′ = C</w:t>
      </w:r>
      <w:r w:rsidRPr="008F1F14">
        <w:rPr>
          <w:rFonts w:eastAsia="Times New Roman"/>
          <w:color w:val="000000"/>
          <w:szCs w:val="20"/>
          <w:lang w:val="en-US"/>
        </w:rPr>
        <w:t>os(</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1"/>
      </w:r>
      <w:r>
        <w:rPr>
          <w:rFonts w:eastAsia="Times New Roman"/>
          <w:color w:val="000000"/>
          <w:szCs w:val="20"/>
          <w:lang w:val="en-US"/>
        </w:rPr>
        <w:t>′ + S</w:t>
      </w:r>
      <w:r w:rsidRPr="008F1F14">
        <w:rPr>
          <w:rFonts w:eastAsia="Times New Roman"/>
          <w:color w:val="000000"/>
          <w:szCs w:val="20"/>
          <w:lang w:val="en-US"/>
        </w:rPr>
        <w:t>in(</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2"/>
      </w:r>
      <w:r w:rsidRPr="008F1F14">
        <w:rPr>
          <w:rFonts w:eastAsia="Times New Roman"/>
          <w:color w:val="000000"/>
          <w:szCs w:val="20"/>
          <w:lang w:val="en-US"/>
        </w:rPr>
        <w:t>′</w:t>
      </w:r>
      <w:r w:rsidRPr="007B242B">
        <w:rPr>
          <w:lang w:val="en-US"/>
        </w:rPr>
        <w:tab/>
      </w:r>
      <w:r>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68</w:t>
      </w:r>
      <w:r>
        <w:rPr>
          <w:rFonts w:eastAsia="Times New Roman"/>
          <w:color w:val="000000"/>
          <w:lang w:val="en-US"/>
        </w:rPr>
        <w:fldChar w:fldCharType="end"/>
      </w:r>
      <w:r w:rsidRPr="001B03DE">
        <w:rPr>
          <w:rFonts w:eastAsia="Times New Roman"/>
          <w:color w:val="000000"/>
          <w:lang w:val="en-US"/>
        </w:rPr>
        <w:t>)</w:t>
      </w:r>
    </w:p>
    <w:p w14:paraId="219EE3FF"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szCs w:val="20"/>
          <w:lang w:val="en-US"/>
        </w:rPr>
        <w:sym w:font="Symbol" w:char="F071"/>
      </w:r>
      <w:r w:rsidRPr="008F1F14">
        <w:rPr>
          <w:rFonts w:eastAsia="Times New Roman"/>
          <w:color w:val="000000"/>
          <w:szCs w:val="20"/>
          <w:lang w:val="en-US"/>
        </w:rPr>
        <w:t xml:space="preserve">′ = </w:t>
      </w:r>
      <w:r>
        <w:rPr>
          <w:rFonts w:eastAsia="Times New Roman"/>
          <w:color w:val="000000"/>
          <w:szCs w:val="20"/>
          <w:lang w:val="en-US"/>
        </w:rPr>
        <w:t>S</w:t>
      </w:r>
      <w:r w:rsidRPr="008F1F14">
        <w:rPr>
          <w:rFonts w:eastAsia="Times New Roman"/>
          <w:color w:val="000000"/>
          <w:szCs w:val="20"/>
          <w:lang w:val="en-US"/>
        </w:rPr>
        <w:t>in(</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1"/>
      </w:r>
      <w:r>
        <w:rPr>
          <w:rFonts w:eastAsia="Times New Roman"/>
          <w:color w:val="000000"/>
          <w:szCs w:val="20"/>
          <w:lang w:val="en-US"/>
        </w:rPr>
        <w:t>′ − C</w:t>
      </w:r>
      <w:r w:rsidRPr="008F1F14">
        <w:rPr>
          <w:rFonts w:eastAsia="Times New Roman"/>
          <w:color w:val="000000"/>
          <w:szCs w:val="20"/>
          <w:lang w:val="en-US"/>
        </w:rPr>
        <w:t>os(</w:t>
      </w:r>
      <w:r>
        <w:rPr>
          <w:rFonts w:eastAsia="Times New Roman"/>
          <w:color w:val="000000"/>
          <w:szCs w:val="20"/>
          <w:lang w:val="en-US"/>
        </w:rPr>
        <w:t xml:space="preserve"> </w:t>
      </w:r>
      <w:r w:rsidRPr="008F1F14">
        <w:rPr>
          <w:rFonts w:eastAsia="Times New Roman"/>
          <w:color w:val="000000"/>
          <w:szCs w:val="20"/>
          <w:lang w:val="en-US"/>
        </w:rPr>
        <w:sym w:font="Symbol" w:char="F077"/>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color w:val="000000"/>
          <w:szCs w:val="20"/>
          <w:lang w:val="en-US"/>
        </w:rPr>
        <w:t>*</w:t>
      </w:r>
      <w:r>
        <w:rPr>
          <w:rFonts w:eastAsia="Times New Roman"/>
          <w:color w:val="000000"/>
          <w:szCs w:val="20"/>
          <w:lang w:val="en-US"/>
        </w:rPr>
        <w:t xml:space="preserve"> </w:t>
      </w:r>
      <w:r w:rsidRPr="008F1F14">
        <w:rPr>
          <w:rFonts w:eastAsia="Times New Roman"/>
          <w:szCs w:val="20"/>
          <w:lang w:val="en-US"/>
        </w:rPr>
        <w:sym w:font="Symbol" w:char="F062"/>
      </w:r>
      <w:r w:rsidRPr="008F1F14">
        <w:rPr>
          <w:rFonts w:eastAsia="Times New Roman"/>
          <w:color w:val="000000"/>
          <w:szCs w:val="20"/>
          <w:lang w:val="en-US"/>
        </w:rPr>
        <w:t>′</w:t>
      </w:r>
      <w:r w:rsidRPr="008F1F14">
        <w:rPr>
          <w:rFonts w:eastAsia="Times New Roman"/>
          <w:color w:val="000000"/>
          <w:szCs w:val="20"/>
          <w:lang w:val="en-US"/>
        </w:rPr>
        <w:tab/>
      </w:r>
      <w:r w:rsidRPr="007B242B">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69</w:t>
      </w:r>
      <w:r>
        <w:rPr>
          <w:rFonts w:eastAsia="Times New Roman"/>
          <w:color w:val="000000"/>
          <w:lang w:val="en-US"/>
        </w:rPr>
        <w:fldChar w:fldCharType="end"/>
      </w:r>
      <w:r w:rsidRPr="001B03DE">
        <w:rPr>
          <w:rFonts w:eastAsia="Times New Roman"/>
          <w:color w:val="000000"/>
          <w:lang w:val="en-US"/>
        </w:rPr>
        <w:t>)</w:t>
      </w:r>
    </w:p>
    <w:p w14:paraId="679D847A" w14:textId="77777777" w:rsidR="00024D98" w:rsidRPr="008F1F14" w:rsidRDefault="00024D98" w:rsidP="00024D98">
      <w:pPr>
        <w:jc w:val="both"/>
        <w:rPr>
          <w:color w:val="000000"/>
          <w:sz w:val="20"/>
        </w:rPr>
      </w:pPr>
      <w:r w:rsidRPr="008F1F14">
        <w:rPr>
          <w:color w:val="000000"/>
          <w:sz w:val="20"/>
        </w:rPr>
        <w:t>where</w:t>
      </w:r>
    </w:p>
    <w:p w14:paraId="20F02A2B" w14:textId="77777777" w:rsidR="00024D98" w:rsidRPr="00C67B07" w:rsidRDefault="00024D98" w:rsidP="00024D98">
      <w:pPr>
        <w:pStyle w:val="Equation"/>
        <w:ind w:left="403"/>
        <w:rPr>
          <w:rFonts w:eastAsia="Times New Roman"/>
          <w:color w:val="000000"/>
          <w:szCs w:val="20"/>
          <w:lang w:val="en-US"/>
        </w:rPr>
      </w:pPr>
      <w:r w:rsidRPr="00C67B07">
        <w:rPr>
          <w:rFonts w:eastAsia="Times New Roman"/>
          <w:color w:val="000000"/>
          <w:szCs w:val="20"/>
          <w:lang w:val="en-US"/>
        </w:rPr>
        <w:t>i′ = i − conf_win_left_offset</w:t>
      </w:r>
      <w:r w:rsidRPr="00C67B07">
        <w:rPr>
          <w:szCs w:val="20"/>
          <w:lang w:val="en-US"/>
        </w:rPr>
        <w:tab/>
      </w:r>
      <w:r>
        <w:rPr>
          <w:szCs w:val="20"/>
          <w:lang w:val="en-US"/>
        </w:rPr>
        <w:tab/>
      </w:r>
      <w:r w:rsidRPr="00C67B07">
        <w:rPr>
          <w:rFonts w:eastAsia="Times New Roman"/>
          <w:color w:val="000000"/>
          <w:szCs w:val="20"/>
          <w:lang w:val="en-US"/>
        </w:rPr>
        <w:t>(D</w:t>
      </w:r>
      <w:r w:rsidRPr="00C67B07">
        <w:rPr>
          <w:rFonts w:eastAsia="Times New Roman"/>
          <w:color w:val="000000"/>
          <w:szCs w:val="20"/>
          <w:lang w:val="en-US"/>
        </w:rPr>
        <w:noBreakHyphen/>
      </w:r>
      <w:r w:rsidRPr="00C67B07">
        <w:rPr>
          <w:rFonts w:eastAsia="Times New Roman"/>
          <w:color w:val="000000"/>
          <w:szCs w:val="20"/>
          <w:lang w:val="en-US"/>
        </w:rPr>
        <w:fldChar w:fldCharType="begin"/>
      </w:r>
      <w:r w:rsidRPr="00C67B07">
        <w:rPr>
          <w:rFonts w:eastAsia="Times New Roman"/>
          <w:color w:val="000000"/>
          <w:szCs w:val="20"/>
          <w:lang w:val="en-US"/>
        </w:rPr>
        <w:instrText xml:space="preserve"> SEQ EqNo \* MERGEFORMAT </w:instrText>
      </w:r>
      <w:r w:rsidRPr="00C67B07">
        <w:rPr>
          <w:rFonts w:eastAsia="Times New Roman"/>
          <w:color w:val="000000"/>
          <w:szCs w:val="20"/>
          <w:lang w:val="en-US"/>
        </w:rPr>
        <w:fldChar w:fldCharType="separate"/>
      </w:r>
      <w:r>
        <w:rPr>
          <w:rFonts w:eastAsia="Times New Roman"/>
          <w:noProof/>
          <w:color w:val="000000"/>
          <w:szCs w:val="20"/>
          <w:lang w:val="en-US"/>
        </w:rPr>
        <w:t>70</w:t>
      </w:r>
      <w:r w:rsidRPr="00C67B07">
        <w:rPr>
          <w:rFonts w:eastAsia="Times New Roman"/>
          <w:color w:val="000000"/>
          <w:szCs w:val="20"/>
          <w:lang w:val="en-US"/>
        </w:rPr>
        <w:fldChar w:fldCharType="end"/>
      </w:r>
      <w:r w:rsidRPr="00C67B07">
        <w:rPr>
          <w:rFonts w:eastAsia="Times New Roman"/>
          <w:color w:val="000000"/>
          <w:szCs w:val="20"/>
          <w:lang w:val="en-US"/>
        </w:rPr>
        <w:t>)</w:t>
      </w:r>
    </w:p>
    <w:p w14:paraId="388E720A" w14:textId="77777777" w:rsidR="00024D98" w:rsidRPr="008F1F14" w:rsidRDefault="00024D98" w:rsidP="00024D98">
      <w:pPr>
        <w:pStyle w:val="Equation"/>
        <w:ind w:left="403"/>
        <w:rPr>
          <w:rFonts w:eastAsia="Times New Roman"/>
          <w:color w:val="000000"/>
          <w:szCs w:val="20"/>
          <w:lang w:val="en-US"/>
        </w:rPr>
      </w:pPr>
      <w:r w:rsidRPr="008F1F14">
        <w:rPr>
          <w:rFonts w:eastAsia="Times New Roman"/>
          <w:color w:val="000000"/>
          <w:szCs w:val="20"/>
          <w:lang w:val="en-US"/>
        </w:rPr>
        <w:t>j′ = j − conf_win_top_offset</w:t>
      </w:r>
      <w:r w:rsidRPr="007B242B">
        <w:rPr>
          <w:lang w:val="en-US"/>
        </w:rPr>
        <w:tab/>
      </w:r>
      <w:r>
        <w:rPr>
          <w:lang w:val="en-US"/>
        </w:rPr>
        <w:tab/>
      </w:r>
      <w:r>
        <w:rPr>
          <w:rFonts w:eastAsia="Times New Roman"/>
          <w:color w:val="000000"/>
          <w:lang w:val="en-US"/>
        </w:rPr>
        <w:t>(D</w:t>
      </w:r>
      <w:r>
        <w:rPr>
          <w:rFonts w:eastAsia="Times New Roman"/>
          <w:color w:val="000000"/>
          <w:lang w:val="en-US"/>
        </w:rPr>
        <w:noBreakHyphen/>
      </w:r>
      <w:r>
        <w:rPr>
          <w:rFonts w:eastAsia="Times New Roman"/>
          <w:color w:val="000000"/>
          <w:lang w:val="en-US"/>
        </w:rPr>
        <w:fldChar w:fldCharType="begin"/>
      </w:r>
      <w:r>
        <w:rPr>
          <w:rFonts w:eastAsia="Times New Roman"/>
          <w:color w:val="000000"/>
          <w:lang w:val="en-US"/>
        </w:rPr>
        <w:instrText xml:space="preserve"> SEQ EqNo \* MERGEFORMAT </w:instrText>
      </w:r>
      <w:r>
        <w:rPr>
          <w:rFonts w:eastAsia="Times New Roman"/>
          <w:color w:val="000000"/>
          <w:lang w:val="en-US"/>
        </w:rPr>
        <w:fldChar w:fldCharType="separate"/>
      </w:r>
      <w:r>
        <w:rPr>
          <w:rFonts w:eastAsia="Times New Roman"/>
          <w:noProof/>
          <w:color w:val="000000"/>
          <w:lang w:val="en-US"/>
        </w:rPr>
        <w:t>71</w:t>
      </w:r>
      <w:r>
        <w:rPr>
          <w:rFonts w:eastAsia="Times New Roman"/>
          <w:color w:val="000000"/>
          <w:lang w:val="en-US"/>
        </w:rPr>
        <w:fldChar w:fldCharType="end"/>
      </w:r>
      <w:r w:rsidRPr="001B03DE">
        <w:rPr>
          <w:rFonts w:eastAsia="Times New Roman"/>
          <w:color w:val="000000"/>
          <w:lang w:val="en-US"/>
        </w:rPr>
        <w:t>)</w:t>
      </w:r>
    </w:p>
    <w:p w14:paraId="4BB9A8DF" w14:textId="77777777" w:rsidR="00024D98" w:rsidRPr="008F1F14" w:rsidRDefault="00024D98" w:rsidP="008720C6">
      <w:pPr>
        <w:jc w:val="both"/>
        <w:rPr>
          <w:color w:val="000000"/>
          <w:sz w:val="20"/>
        </w:rPr>
      </w:pPr>
      <w:r w:rsidRPr="008F1F14">
        <w:rPr>
          <w:color w:val="000000"/>
          <w:sz w:val="20"/>
        </w:rPr>
        <w:t xml:space="preserve">and CenterLeftOffsetC and CenterTopOffsetC are given by Table </w:t>
      </w:r>
      <w:r>
        <w:rPr>
          <w:color w:val="000000"/>
          <w:sz w:val="20"/>
        </w:rPr>
        <w:t>D.22</w:t>
      </w:r>
      <w:r w:rsidRPr="008F1F14">
        <w:rPr>
          <w:color w:val="000000"/>
          <w:sz w:val="20"/>
        </w:rPr>
        <w:t xml:space="preserve"> as a function of chroma_format_idc and ChromaLocType, which is set as follows:</w:t>
      </w:r>
    </w:p>
    <w:p w14:paraId="2C90588B" w14:textId="378FA02E" w:rsidR="00024D98" w:rsidRPr="008F1F14" w:rsidRDefault="00024D98" w:rsidP="002C7E93">
      <w:pPr>
        <w:numPr>
          <w:ilvl w:val="0"/>
          <w:numId w:val="34"/>
        </w:numPr>
        <w:tabs>
          <w:tab w:val="num" w:pos="360"/>
        </w:tabs>
        <w:jc w:val="both"/>
        <w:rPr>
          <w:color w:val="000000"/>
          <w:sz w:val="20"/>
        </w:rPr>
      </w:pPr>
      <w:r w:rsidRPr="008F1F14">
        <w:rPr>
          <w:color w:val="000000"/>
          <w:sz w:val="20"/>
        </w:rPr>
        <w:t xml:space="preserve">If j % 2 is equal to 0, ChromaLocType is equal to </w:t>
      </w:r>
      <w:r w:rsidRPr="008F1F14">
        <w:rPr>
          <w:sz w:val="20"/>
        </w:rPr>
        <w:t>chroma_sample_loc_type_top_field</w:t>
      </w:r>
    </w:p>
    <w:p w14:paraId="38A184B1" w14:textId="1C00D9FB" w:rsidR="00024D98" w:rsidRPr="008F1F14" w:rsidRDefault="00024D98" w:rsidP="002C7E93">
      <w:pPr>
        <w:numPr>
          <w:ilvl w:val="0"/>
          <w:numId w:val="34"/>
        </w:numPr>
        <w:tabs>
          <w:tab w:val="num" w:pos="360"/>
        </w:tabs>
        <w:jc w:val="both"/>
        <w:rPr>
          <w:color w:val="000000"/>
          <w:sz w:val="20"/>
        </w:rPr>
      </w:pPr>
      <w:r w:rsidRPr="008F1F14">
        <w:rPr>
          <w:sz w:val="20"/>
        </w:rPr>
        <w:t xml:space="preserve">Otherwise, </w:t>
      </w:r>
      <w:r w:rsidRPr="008F1F14">
        <w:rPr>
          <w:color w:val="000000"/>
          <w:sz w:val="20"/>
        </w:rPr>
        <w:t xml:space="preserve">ChromaLocType is equal to </w:t>
      </w:r>
      <w:r w:rsidRPr="008F1F14">
        <w:rPr>
          <w:sz w:val="20"/>
        </w:rPr>
        <w:t>chroma_sample_loc_type_bottom_field</w:t>
      </w:r>
    </w:p>
    <w:p w14:paraId="276C5CFC" w14:textId="77777777" w:rsidR="00024D98" w:rsidRPr="008F1F14" w:rsidRDefault="00024D98" w:rsidP="00024D98">
      <w:pPr>
        <w:jc w:val="both"/>
        <w:rPr>
          <w:color w:val="000000"/>
          <w:sz w:val="20"/>
        </w:rPr>
      </w:pPr>
    </w:p>
    <w:p w14:paraId="0337EB7E" w14:textId="77777777" w:rsidR="00024D98" w:rsidRPr="001C3BD2" w:rsidRDefault="00024D98" w:rsidP="00024D98">
      <w:pPr>
        <w:keepNext/>
        <w:tabs>
          <w:tab w:val="clear" w:pos="360"/>
          <w:tab w:val="clear" w:pos="720"/>
          <w:tab w:val="clear" w:pos="1080"/>
          <w:tab w:val="clear" w:pos="1440"/>
        </w:tabs>
        <w:spacing w:before="240" w:after="113"/>
        <w:jc w:val="center"/>
        <w:rPr>
          <w:b/>
          <w:bCs/>
          <w:sz w:val="20"/>
        </w:rPr>
      </w:pPr>
      <w:bookmarkStart w:id="21" w:name="_Ref343595218"/>
      <w:bookmarkStart w:id="22" w:name="_Ref349228267"/>
      <w:bookmarkStart w:id="23" w:name="_Toc452007925"/>
      <w:r w:rsidRPr="001C3BD2">
        <w:rPr>
          <w:b/>
          <w:bCs/>
          <w:sz w:val="20"/>
        </w:rPr>
        <w:t>Table </w:t>
      </w:r>
      <w:bookmarkEnd w:id="21"/>
      <w:bookmarkEnd w:id="22"/>
      <w:r>
        <w:rPr>
          <w:b/>
          <w:bCs/>
          <w:sz w:val="20"/>
        </w:rPr>
        <w:t>D.22</w:t>
      </w:r>
      <w:r w:rsidRPr="001C3BD2">
        <w:rPr>
          <w:b/>
          <w:bCs/>
          <w:sz w:val="20"/>
        </w:rPr>
        <w:t xml:space="preserve"> – </w:t>
      </w:r>
      <w:bookmarkEnd w:id="23"/>
      <w:r w:rsidRPr="001C3BD2">
        <w:rPr>
          <w:b/>
          <w:bCs/>
          <w:sz w:val="20"/>
        </w:rPr>
        <w:t xml:space="preserve">Derivation of </w:t>
      </w:r>
      <w:r w:rsidRPr="001C3BD2">
        <w:rPr>
          <w:rFonts w:eastAsia="Malgun Gothic"/>
          <w:b/>
          <w:bCs/>
          <w:color w:val="000000"/>
          <w:sz w:val="20"/>
          <w:szCs w:val="22"/>
        </w:rPr>
        <w:t>CenterLeftOffsetC and CenterTopOffsetC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2016"/>
        <w:gridCol w:w="2016"/>
        <w:gridCol w:w="2016"/>
      </w:tblGrid>
      <w:tr w:rsidR="00024D98" w:rsidRPr="007B242B" w14:paraId="6A7A0E6B" w14:textId="77777777" w:rsidTr="00492EB6">
        <w:trPr>
          <w:jc w:val="center"/>
        </w:trPr>
        <w:tc>
          <w:tcPr>
            <w:tcW w:w="2160" w:type="dxa"/>
            <w:shd w:val="clear" w:color="auto" w:fill="auto"/>
          </w:tcPr>
          <w:p w14:paraId="1352003E" w14:textId="77777777" w:rsidR="00024D98" w:rsidRPr="007B242B" w:rsidRDefault="00024D98" w:rsidP="00492EB6">
            <w:pPr>
              <w:keepNext/>
              <w:jc w:val="both"/>
              <w:rPr>
                <w:color w:val="000000"/>
                <w:sz w:val="20"/>
              </w:rPr>
            </w:pPr>
            <w:r w:rsidRPr="007B242B">
              <w:rPr>
                <w:color w:val="000000"/>
                <w:sz w:val="20"/>
              </w:rPr>
              <w:t>chroma_format_idc</w:t>
            </w:r>
          </w:p>
        </w:tc>
        <w:tc>
          <w:tcPr>
            <w:tcW w:w="2016" w:type="dxa"/>
            <w:shd w:val="clear" w:color="auto" w:fill="auto"/>
          </w:tcPr>
          <w:p w14:paraId="4BDFF83B" w14:textId="77777777" w:rsidR="00024D98" w:rsidRPr="007B242B" w:rsidRDefault="00024D98" w:rsidP="00492EB6">
            <w:pPr>
              <w:keepNext/>
              <w:jc w:val="both"/>
              <w:rPr>
                <w:color w:val="000000"/>
                <w:sz w:val="20"/>
              </w:rPr>
            </w:pPr>
            <w:r w:rsidRPr="007B242B">
              <w:rPr>
                <w:sz w:val="20"/>
              </w:rPr>
              <w:t>ChromaLocType</w:t>
            </w:r>
          </w:p>
        </w:tc>
        <w:tc>
          <w:tcPr>
            <w:tcW w:w="2016" w:type="dxa"/>
            <w:shd w:val="clear" w:color="auto" w:fill="auto"/>
          </w:tcPr>
          <w:p w14:paraId="6A42D8A1" w14:textId="77777777" w:rsidR="00024D98" w:rsidRPr="007B242B" w:rsidRDefault="00024D98" w:rsidP="00492EB6">
            <w:pPr>
              <w:keepNext/>
              <w:jc w:val="both"/>
              <w:rPr>
                <w:color w:val="000000"/>
                <w:sz w:val="20"/>
              </w:rPr>
            </w:pPr>
            <w:r w:rsidRPr="007B242B">
              <w:rPr>
                <w:color w:val="000000"/>
                <w:sz w:val="20"/>
              </w:rPr>
              <w:t>CenterLeftOffsetC</w:t>
            </w:r>
          </w:p>
        </w:tc>
        <w:tc>
          <w:tcPr>
            <w:tcW w:w="2016" w:type="dxa"/>
            <w:shd w:val="clear" w:color="auto" w:fill="auto"/>
          </w:tcPr>
          <w:p w14:paraId="217D9998" w14:textId="77777777" w:rsidR="00024D98" w:rsidRPr="007B242B" w:rsidRDefault="00024D98" w:rsidP="00492EB6">
            <w:pPr>
              <w:keepNext/>
              <w:jc w:val="both"/>
              <w:rPr>
                <w:color w:val="000000"/>
                <w:sz w:val="20"/>
              </w:rPr>
            </w:pPr>
            <w:r w:rsidRPr="007B242B">
              <w:rPr>
                <w:color w:val="000000"/>
                <w:sz w:val="20"/>
              </w:rPr>
              <w:t>CenterTopOffsetC</w:t>
            </w:r>
          </w:p>
        </w:tc>
      </w:tr>
      <w:tr w:rsidR="00024D98" w:rsidRPr="007B242B" w14:paraId="2214C363" w14:textId="77777777" w:rsidTr="00492EB6">
        <w:trPr>
          <w:jc w:val="center"/>
        </w:trPr>
        <w:tc>
          <w:tcPr>
            <w:tcW w:w="2160" w:type="dxa"/>
            <w:shd w:val="clear" w:color="auto" w:fill="auto"/>
          </w:tcPr>
          <w:p w14:paraId="67881388"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6A62417D" w14:textId="77777777" w:rsidR="00024D98" w:rsidRPr="007B242B" w:rsidRDefault="00024D98" w:rsidP="00492EB6">
            <w:pPr>
              <w:keepNext/>
              <w:jc w:val="center"/>
              <w:rPr>
                <w:color w:val="000000"/>
                <w:sz w:val="20"/>
              </w:rPr>
            </w:pPr>
            <w:r w:rsidRPr="007B242B">
              <w:rPr>
                <w:color w:val="000000"/>
                <w:sz w:val="20"/>
              </w:rPr>
              <w:t>0</w:t>
            </w:r>
          </w:p>
        </w:tc>
        <w:tc>
          <w:tcPr>
            <w:tcW w:w="2016" w:type="dxa"/>
            <w:shd w:val="clear" w:color="auto" w:fill="auto"/>
          </w:tcPr>
          <w:p w14:paraId="567746A1"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38DD6FBF" w14:textId="77777777" w:rsidR="00024D98" w:rsidRPr="007B242B" w:rsidRDefault="00024D98" w:rsidP="00492EB6">
            <w:pPr>
              <w:keepNext/>
              <w:ind w:left="432"/>
              <w:jc w:val="both"/>
              <w:rPr>
                <w:color w:val="000000"/>
                <w:sz w:val="20"/>
              </w:rPr>
            </w:pPr>
            <w:r w:rsidRPr="007B242B">
              <w:rPr>
                <w:color w:val="000000"/>
                <w:sz w:val="20"/>
              </w:rPr>
              <w:t>0.25</w:t>
            </w:r>
          </w:p>
        </w:tc>
      </w:tr>
      <w:tr w:rsidR="00024D98" w:rsidRPr="007B242B" w14:paraId="5AE0C7BD" w14:textId="77777777" w:rsidTr="00492EB6">
        <w:trPr>
          <w:jc w:val="center"/>
        </w:trPr>
        <w:tc>
          <w:tcPr>
            <w:tcW w:w="2160" w:type="dxa"/>
            <w:shd w:val="clear" w:color="auto" w:fill="auto"/>
          </w:tcPr>
          <w:p w14:paraId="11986E01"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1FC0E951" w14:textId="77777777" w:rsidR="00024D98" w:rsidRPr="007B242B" w:rsidRDefault="00024D98" w:rsidP="00492EB6">
            <w:pPr>
              <w:keepNext/>
              <w:jc w:val="center"/>
              <w:rPr>
                <w:color w:val="000000"/>
                <w:sz w:val="20"/>
              </w:rPr>
            </w:pPr>
            <w:r w:rsidRPr="007B242B">
              <w:rPr>
                <w:color w:val="000000"/>
                <w:sz w:val="20"/>
              </w:rPr>
              <w:t>1</w:t>
            </w:r>
          </w:p>
        </w:tc>
        <w:tc>
          <w:tcPr>
            <w:tcW w:w="2016" w:type="dxa"/>
            <w:shd w:val="clear" w:color="auto" w:fill="auto"/>
          </w:tcPr>
          <w:p w14:paraId="46C390CE"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57971A82" w14:textId="77777777" w:rsidR="00024D98" w:rsidRPr="007B242B" w:rsidRDefault="00024D98" w:rsidP="00492EB6">
            <w:pPr>
              <w:keepNext/>
              <w:ind w:left="432"/>
              <w:jc w:val="both"/>
              <w:rPr>
                <w:color w:val="000000"/>
                <w:sz w:val="20"/>
              </w:rPr>
            </w:pPr>
            <w:r w:rsidRPr="007B242B">
              <w:rPr>
                <w:color w:val="000000"/>
                <w:sz w:val="20"/>
              </w:rPr>
              <w:t>0.25</w:t>
            </w:r>
          </w:p>
        </w:tc>
      </w:tr>
      <w:tr w:rsidR="00024D98" w:rsidRPr="007B242B" w14:paraId="1857E9AF" w14:textId="77777777" w:rsidTr="00492EB6">
        <w:trPr>
          <w:jc w:val="center"/>
        </w:trPr>
        <w:tc>
          <w:tcPr>
            <w:tcW w:w="2160" w:type="dxa"/>
            <w:shd w:val="clear" w:color="auto" w:fill="auto"/>
          </w:tcPr>
          <w:p w14:paraId="7C5B87AE"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5E711F3C" w14:textId="77777777" w:rsidR="00024D98" w:rsidRPr="007B242B" w:rsidRDefault="00024D98" w:rsidP="00492EB6">
            <w:pPr>
              <w:keepNext/>
              <w:jc w:val="center"/>
              <w:rPr>
                <w:color w:val="000000"/>
                <w:sz w:val="20"/>
              </w:rPr>
            </w:pPr>
            <w:r w:rsidRPr="007B242B">
              <w:rPr>
                <w:color w:val="000000"/>
                <w:sz w:val="20"/>
              </w:rPr>
              <w:t>2</w:t>
            </w:r>
          </w:p>
        </w:tc>
        <w:tc>
          <w:tcPr>
            <w:tcW w:w="2016" w:type="dxa"/>
            <w:shd w:val="clear" w:color="auto" w:fill="auto"/>
          </w:tcPr>
          <w:p w14:paraId="34C838E8"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003BFCA5" w14:textId="77777777" w:rsidR="00024D98" w:rsidRPr="007B242B" w:rsidRDefault="00024D98" w:rsidP="00492EB6">
            <w:pPr>
              <w:keepNext/>
              <w:ind w:left="432"/>
              <w:jc w:val="both"/>
              <w:rPr>
                <w:color w:val="000000"/>
                <w:sz w:val="20"/>
              </w:rPr>
            </w:pPr>
            <w:r w:rsidRPr="007B242B">
              <w:rPr>
                <w:color w:val="000000"/>
                <w:sz w:val="20"/>
              </w:rPr>
              <w:t>0.125</w:t>
            </w:r>
          </w:p>
        </w:tc>
      </w:tr>
      <w:tr w:rsidR="00024D98" w:rsidRPr="007B242B" w14:paraId="43CA3C37" w14:textId="77777777" w:rsidTr="00492EB6">
        <w:trPr>
          <w:jc w:val="center"/>
        </w:trPr>
        <w:tc>
          <w:tcPr>
            <w:tcW w:w="2160" w:type="dxa"/>
            <w:shd w:val="clear" w:color="auto" w:fill="auto"/>
          </w:tcPr>
          <w:p w14:paraId="7FACAAB3"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1E1D9237" w14:textId="77777777" w:rsidR="00024D98" w:rsidRPr="007B242B" w:rsidRDefault="00024D98" w:rsidP="00492EB6">
            <w:pPr>
              <w:keepNext/>
              <w:jc w:val="center"/>
              <w:rPr>
                <w:color w:val="000000"/>
                <w:sz w:val="20"/>
              </w:rPr>
            </w:pPr>
            <w:r w:rsidRPr="007B242B">
              <w:rPr>
                <w:color w:val="000000"/>
                <w:sz w:val="20"/>
              </w:rPr>
              <w:t>3</w:t>
            </w:r>
          </w:p>
        </w:tc>
        <w:tc>
          <w:tcPr>
            <w:tcW w:w="2016" w:type="dxa"/>
            <w:shd w:val="clear" w:color="auto" w:fill="auto"/>
          </w:tcPr>
          <w:p w14:paraId="6F7F1754"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79AED910" w14:textId="77777777" w:rsidR="00024D98" w:rsidRPr="007B242B" w:rsidRDefault="00024D98" w:rsidP="00492EB6">
            <w:pPr>
              <w:keepNext/>
              <w:ind w:left="432"/>
              <w:jc w:val="both"/>
              <w:rPr>
                <w:color w:val="000000"/>
                <w:sz w:val="20"/>
              </w:rPr>
            </w:pPr>
            <w:r w:rsidRPr="007B242B">
              <w:rPr>
                <w:color w:val="000000"/>
                <w:sz w:val="20"/>
              </w:rPr>
              <w:t>0.125</w:t>
            </w:r>
          </w:p>
        </w:tc>
      </w:tr>
      <w:tr w:rsidR="00024D98" w:rsidRPr="007B242B" w14:paraId="50A88D94" w14:textId="77777777" w:rsidTr="00492EB6">
        <w:trPr>
          <w:jc w:val="center"/>
        </w:trPr>
        <w:tc>
          <w:tcPr>
            <w:tcW w:w="2160" w:type="dxa"/>
            <w:shd w:val="clear" w:color="auto" w:fill="auto"/>
          </w:tcPr>
          <w:p w14:paraId="4074D822"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5D945522" w14:textId="77777777" w:rsidR="00024D98" w:rsidRPr="007B242B" w:rsidRDefault="00024D98" w:rsidP="00492EB6">
            <w:pPr>
              <w:keepNext/>
              <w:jc w:val="center"/>
              <w:rPr>
                <w:color w:val="000000"/>
                <w:sz w:val="20"/>
              </w:rPr>
            </w:pPr>
            <w:r w:rsidRPr="007B242B">
              <w:rPr>
                <w:color w:val="000000"/>
                <w:sz w:val="20"/>
              </w:rPr>
              <w:t>4</w:t>
            </w:r>
          </w:p>
        </w:tc>
        <w:tc>
          <w:tcPr>
            <w:tcW w:w="2016" w:type="dxa"/>
            <w:shd w:val="clear" w:color="auto" w:fill="auto"/>
          </w:tcPr>
          <w:p w14:paraId="1E92EFD1"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0606DF13" w14:textId="77777777" w:rsidR="00024D98" w:rsidRPr="007B242B" w:rsidRDefault="00024D98" w:rsidP="00492EB6">
            <w:pPr>
              <w:keepNext/>
              <w:ind w:left="432"/>
              <w:jc w:val="both"/>
              <w:rPr>
                <w:color w:val="000000"/>
                <w:sz w:val="20"/>
              </w:rPr>
            </w:pPr>
            <w:r w:rsidRPr="007B242B">
              <w:rPr>
                <w:color w:val="000000"/>
                <w:sz w:val="20"/>
              </w:rPr>
              <w:t>0.375</w:t>
            </w:r>
          </w:p>
        </w:tc>
      </w:tr>
      <w:tr w:rsidR="00024D98" w:rsidRPr="007B242B" w14:paraId="0C5211F3" w14:textId="77777777" w:rsidTr="00492EB6">
        <w:trPr>
          <w:jc w:val="center"/>
        </w:trPr>
        <w:tc>
          <w:tcPr>
            <w:tcW w:w="2160" w:type="dxa"/>
            <w:shd w:val="clear" w:color="auto" w:fill="auto"/>
          </w:tcPr>
          <w:p w14:paraId="6D4C5103" w14:textId="77777777" w:rsidR="00024D98" w:rsidRPr="007B242B" w:rsidRDefault="00024D98" w:rsidP="00492EB6">
            <w:pPr>
              <w:keepNext/>
              <w:jc w:val="center"/>
              <w:rPr>
                <w:color w:val="000000"/>
                <w:sz w:val="20"/>
              </w:rPr>
            </w:pPr>
            <w:r w:rsidRPr="007B242B">
              <w:rPr>
                <w:color w:val="000000"/>
                <w:sz w:val="20"/>
              </w:rPr>
              <w:t>1 (4:2:0)</w:t>
            </w:r>
          </w:p>
        </w:tc>
        <w:tc>
          <w:tcPr>
            <w:tcW w:w="2016" w:type="dxa"/>
            <w:shd w:val="clear" w:color="auto" w:fill="auto"/>
          </w:tcPr>
          <w:p w14:paraId="23CCCFA9" w14:textId="77777777" w:rsidR="00024D98" w:rsidRPr="007B242B" w:rsidRDefault="00024D98" w:rsidP="00492EB6">
            <w:pPr>
              <w:keepNext/>
              <w:jc w:val="center"/>
              <w:rPr>
                <w:color w:val="000000"/>
                <w:sz w:val="20"/>
              </w:rPr>
            </w:pPr>
            <w:r w:rsidRPr="007B242B">
              <w:rPr>
                <w:color w:val="000000"/>
                <w:sz w:val="20"/>
              </w:rPr>
              <w:t>5</w:t>
            </w:r>
          </w:p>
        </w:tc>
        <w:tc>
          <w:tcPr>
            <w:tcW w:w="2016" w:type="dxa"/>
            <w:shd w:val="clear" w:color="auto" w:fill="auto"/>
          </w:tcPr>
          <w:p w14:paraId="03474BB5" w14:textId="77777777" w:rsidR="00024D98" w:rsidRPr="007B242B" w:rsidRDefault="00024D98" w:rsidP="00492EB6">
            <w:pPr>
              <w:keepNext/>
              <w:ind w:left="432"/>
              <w:jc w:val="both"/>
              <w:rPr>
                <w:color w:val="000000"/>
                <w:sz w:val="20"/>
              </w:rPr>
            </w:pPr>
            <w:r w:rsidRPr="007B242B">
              <w:rPr>
                <w:color w:val="000000"/>
                <w:sz w:val="20"/>
              </w:rPr>
              <w:t>0.25</w:t>
            </w:r>
          </w:p>
        </w:tc>
        <w:tc>
          <w:tcPr>
            <w:tcW w:w="2016" w:type="dxa"/>
            <w:shd w:val="clear" w:color="auto" w:fill="auto"/>
          </w:tcPr>
          <w:p w14:paraId="613012E7" w14:textId="77777777" w:rsidR="00024D98" w:rsidRPr="007B242B" w:rsidRDefault="00024D98" w:rsidP="00492EB6">
            <w:pPr>
              <w:keepNext/>
              <w:ind w:left="432"/>
              <w:jc w:val="both"/>
              <w:rPr>
                <w:color w:val="000000"/>
                <w:sz w:val="20"/>
              </w:rPr>
            </w:pPr>
            <w:r w:rsidRPr="007B242B">
              <w:rPr>
                <w:color w:val="000000"/>
                <w:sz w:val="20"/>
              </w:rPr>
              <w:t>0.375</w:t>
            </w:r>
          </w:p>
        </w:tc>
      </w:tr>
      <w:tr w:rsidR="00024D98" w:rsidRPr="007B242B" w14:paraId="7B98C7AD" w14:textId="77777777" w:rsidTr="00492EB6">
        <w:trPr>
          <w:jc w:val="center"/>
        </w:trPr>
        <w:tc>
          <w:tcPr>
            <w:tcW w:w="2160" w:type="dxa"/>
            <w:shd w:val="clear" w:color="auto" w:fill="auto"/>
          </w:tcPr>
          <w:p w14:paraId="43873C38" w14:textId="77777777" w:rsidR="00024D98" w:rsidRPr="007B242B" w:rsidRDefault="00024D98" w:rsidP="00492EB6">
            <w:pPr>
              <w:keepNext/>
              <w:jc w:val="center"/>
              <w:rPr>
                <w:color w:val="000000"/>
                <w:sz w:val="20"/>
              </w:rPr>
            </w:pPr>
            <w:r w:rsidRPr="007B242B">
              <w:rPr>
                <w:color w:val="000000"/>
                <w:sz w:val="20"/>
              </w:rPr>
              <w:t>2 (4:2:2)</w:t>
            </w:r>
          </w:p>
        </w:tc>
        <w:tc>
          <w:tcPr>
            <w:tcW w:w="2016" w:type="dxa"/>
            <w:shd w:val="clear" w:color="auto" w:fill="auto"/>
          </w:tcPr>
          <w:p w14:paraId="361DF8E0" w14:textId="77777777" w:rsidR="00024D98" w:rsidRPr="007B242B" w:rsidRDefault="00024D98" w:rsidP="00492EB6">
            <w:pPr>
              <w:keepNext/>
              <w:jc w:val="center"/>
              <w:rPr>
                <w:color w:val="000000"/>
                <w:sz w:val="20"/>
              </w:rPr>
            </w:pPr>
            <w:r w:rsidRPr="007B242B">
              <w:rPr>
                <w:color w:val="000000"/>
                <w:sz w:val="20"/>
              </w:rPr>
              <w:t>–</w:t>
            </w:r>
          </w:p>
        </w:tc>
        <w:tc>
          <w:tcPr>
            <w:tcW w:w="2016" w:type="dxa"/>
            <w:shd w:val="clear" w:color="auto" w:fill="auto"/>
          </w:tcPr>
          <w:p w14:paraId="36E17C9F" w14:textId="77777777" w:rsidR="00024D98" w:rsidRPr="007B242B" w:rsidRDefault="00024D98" w:rsidP="00492EB6">
            <w:pPr>
              <w:keepNext/>
              <w:ind w:left="432"/>
              <w:jc w:val="both"/>
              <w:rPr>
                <w:color w:val="000000"/>
                <w:sz w:val="20"/>
              </w:rPr>
            </w:pPr>
            <w:r w:rsidRPr="007B242B">
              <w:rPr>
                <w:color w:val="000000"/>
                <w:sz w:val="20"/>
              </w:rPr>
              <w:t>0.125</w:t>
            </w:r>
          </w:p>
        </w:tc>
        <w:tc>
          <w:tcPr>
            <w:tcW w:w="2016" w:type="dxa"/>
            <w:shd w:val="clear" w:color="auto" w:fill="auto"/>
          </w:tcPr>
          <w:p w14:paraId="0376B209" w14:textId="77777777" w:rsidR="00024D98" w:rsidRPr="007B242B" w:rsidRDefault="00024D98" w:rsidP="00492EB6">
            <w:pPr>
              <w:keepNext/>
              <w:ind w:left="432"/>
              <w:jc w:val="both"/>
              <w:rPr>
                <w:color w:val="000000"/>
                <w:sz w:val="20"/>
              </w:rPr>
            </w:pPr>
            <w:r w:rsidRPr="007B242B">
              <w:rPr>
                <w:color w:val="000000"/>
                <w:sz w:val="20"/>
              </w:rPr>
              <w:t>0.5</w:t>
            </w:r>
          </w:p>
        </w:tc>
      </w:tr>
      <w:tr w:rsidR="00024D98" w:rsidRPr="007B242B" w14:paraId="0F0A78B0" w14:textId="77777777" w:rsidTr="00492EB6">
        <w:trPr>
          <w:jc w:val="center"/>
        </w:trPr>
        <w:tc>
          <w:tcPr>
            <w:tcW w:w="2160" w:type="dxa"/>
            <w:shd w:val="clear" w:color="auto" w:fill="auto"/>
          </w:tcPr>
          <w:p w14:paraId="2F3131D5" w14:textId="77777777" w:rsidR="00024D98" w:rsidRPr="007B242B" w:rsidRDefault="00024D98" w:rsidP="00492EB6">
            <w:pPr>
              <w:jc w:val="center"/>
              <w:rPr>
                <w:color w:val="000000"/>
                <w:sz w:val="20"/>
              </w:rPr>
            </w:pPr>
            <w:r w:rsidRPr="007B242B">
              <w:rPr>
                <w:color w:val="000000"/>
                <w:sz w:val="20"/>
              </w:rPr>
              <w:t>3 (4:4:4)</w:t>
            </w:r>
          </w:p>
        </w:tc>
        <w:tc>
          <w:tcPr>
            <w:tcW w:w="2016" w:type="dxa"/>
            <w:shd w:val="clear" w:color="auto" w:fill="auto"/>
          </w:tcPr>
          <w:p w14:paraId="0D518722" w14:textId="77777777" w:rsidR="00024D98" w:rsidRPr="007B242B" w:rsidRDefault="00024D98" w:rsidP="00492EB6">
            <w:pPr>
              <w:jc w:val="center"/>
              <w:rPr>
                <w:color w:val="000000"/>
                <w:sz w:val="20"/>
              </w:rPr>
            </w:pPr>
            <w:r w:rsidRPr="007B242B">
              <w:rPr>
                <w:color w:val="000000"/>
                <w:sz w:val="20"/>
              </w:rPr>
              <w:t>–</w:t>
            </w:r>
          </w:p>
        </w:tc>
        <w:tc>
          <w:tcPr>
            <w:tcW w:w="2016" w:type="dxa"/>
            <w:shd w:val="clear" w:color="auto" w:fill="auto"/>
          </w:tcPr>
          <w:p w14:paraId="0BB9D329" w14:textId="77777777" w:rsidR="00024D98" w:rsidRPr="007B242B" w:rsidRDefault="00024D98" w:rsidP="00492EB6">
            <w:pPr>
              <w:ind w:left="432"/>
              <w:jc w:val="both"/>
              <w:rPr>
                <w:color w:val="000000"/>
                <w:sz w:val="20"/>
              </w:rPr>
            </w:pPr>
            <w:r w:rsidRPr="007B242B">
              <w:rPr>
                <w:color w:val="000000"/>
                <w:sz w:val="20"/>
              </w:rPr>
              <w:t>0.5</w:t>
            </w:r>
          </w:p>
        </w:tc>
        <w:tc>
          <w:tcPr>
            <w:tcW w:w="2016" w:type="dxa"/>
            <w:shd w:val="clear" w:color="auto" w:fill="auto"/>
          </w:tcPr>
          <w:p w14:paraId="72E67B06" w14:textId="77777777" w:rsidR="00024D98" w:rsidRPr="007B242B" w:rsidRDefault="00024D98" w:rsidP="00492EB6">
            <w:pPr>
              <w:ind w:left="432"/>
              <w:jc w:val="both"/>
              <w:rPr>
                <w:color w:val="000000"/>
                <w:sz w:val="20"/>
              </w:rPr>
            </w:pPr>
            <w:r w:rsidRPr="007B242B">
              <w:rPr>
                <w:color w:val="000000"/>
                <w:sz w:val="20"/>
              </w:rPr>
              <w:t>0.5</w:t>
            </w:r>
          </w:p>
        </w:tc>
      </w:tr>
    </w:tbl>
    <w:p w14:paraId="1FC4B3CF" w14:textId="51179FFC" w:rsidR="00024D98" w:rsidRPr="008F1F14" w:rsidRDefault="00024D98" w:rsidP="0081156C">
      <w:pPr>
        <w:rPr>
          <w:noProof/>
          <w:sz w:val="20"/>
        </w:rPr>
      </w:pPr>
      <w:r w:rsidRPr="00D23CF7">
        <w:rPr>
          <w:noProof/>
          <w:sz w:val="20"/>
        </w:rPr>
        <w:t xml:space="preserve">When an omnidirectional projection indication SEI message is present for any picture of a CLVS of a particular layer and </w:t>
      </w:r>
      <w:r w:rsidRPr="00190CBB">
        <w:rPr>
          <w:noProof/>
          <w:sz w:val="20"/>
        </w:rPr>
        <w:t>projection_type is equal to 1 and geometry_type is equal to 1,</w:t>
      </w:r>
      <w:r w:rsidRPr="008F1F14">
        <w:rPr>
          <w:noProof/>
          <w:sz w:val="20"/>
        </w:rPr>
        <w:t xml:space="preserve"> no frame packing arrangement SEI messages and segmented rectangular frame packing arrangement SEI messages shall be present in the CLVS.</w:t>
      </w:r>
    </w:p>
    <w:p w14:paraId="5832C4B2" w14:textId="0940168C" w:rsidR="00024D98" w:rsidRPr="001C3BD2" w:rsidRDefault="008A0EB8" w:rsidP="00024D98">
      <w:pPr>
        <w:keepNext/>
        <w:jc w:val="center"/>
      </w:pPr>
      <w:r w:rsidRPr="001C3BD2">
        <w:rPr>
          <w:noProof/>
          <w:szCs w:val="22"/>
        </w:rPr>
        <w:drawing>
          <wp:inline distT="0" distB="0" distL="0" distR="0" wp14:anchorId="70358A07" wp14:editId="5D11A6FD">
            <wp:extent cx="5518150" cy="327088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18150" cy="3270885"/>
                    </a:xfrm>
                    <a:prstGeom prst="rect">
                      <a:avLst/>
                    </a:prstGeom>
                    <a:noFill/>
                  </pic:spPr>
                </pic:pic>
              </a:graphicData>
            </a:graphic>
          </wp:inline>
        </w:drawing>
      </w:r>
    </w:p>
    <w:p w14:paraId="2EB0B8DB" w14:textId="77777777" w:rsidR="00024D98" w:rsidRPr="001C3BD2" w:rsidRDefault="00024D98" w:rsidP="00024D98">
      <w:pPr>
        <w:keepNext/>
        <w:tabs>
          <w:tab w:val="clear" w:pos="360"/>
          <w:tab w:val="clear" w:pos="720"/>
          <w:tab w:val="clear" w:pos="1080"/>
          <w:tab w:val="clear" w:pos="1440"/>
        </w:tabs>
        <w:spacing w:before="0" w:after="113"/>
        <w:jc w:val="center"/>
        <w:rPr>
          <w:rFonts w:eastAsia="Malgun Gothic"/>
          <w:b/>
          <w:bCs/>
          <w:sz w:val="20"/>
          <w:szCs w:val="22"/>
        </w:rPr>
      </w:pPr>
      <w:r w:rsidRPr="001C3BD2">
        <w:rPr>
          <w:rFonts w:eastAsia="Malgun Gothic"/>
          <w:b/>
          <w:bCs/>
          <w:sz w:val="20"/>
        </w:rPr>
        <w:t>Figure D</w:t>
      </w:r>
      <w:r>
        <w:rPr>
          <w:rFonts w:eastAsia="Malgun Gothic"/>
          <w:b/>
          <w:bCs/>
          <w:sz w:val="20"/>
        </w:rPr>
        <w:t>.14</w:t>
      </w:r>
      <w:r>
        <w:rPr>
          <w:rFonts w:eastAsia="Malgun Gothic"/>
          <w:b/>
          <w:bCs/>
          <w:sz w:val="20"/>
        </w:rPr>
        <w:tab/>
      </w:r>
      <w:r w:rsidRPr="001C3BD2">
        <w:rPr>
          <w:rFonts w:eastAsia="Malgun Gothic"/>
          <w:b/>
          <w:bCs/>
          <w:sz w:val="20"/>
        </w:rPr>
        <w:t>Equirectangular mapping between cropped output picture luma samples and spherical coordinates</w:t>
      </w:r>
    </w:p>
    <w:p w14:paraId="4CB07B61" w14:textId="77777777" w:rsidR="00024D98" w:rsidRPr="00056827" w:rsidRDefault="00024D98" w:rsidP="00024D98">
      <w:pPr>
        <w:keepNext/>
        <w:tabs>
          <w:tab w:val="clear" w:pos="360"/>
          <w:tab w:val="clear" w:pos="1080"/>
          <w:tab w:val="clear" w:pos="1440"/>
          <w:tab w:val="left" w:pos="794"/>
          <w:tab w:val="left" w:pos="1191"/>
          <w:tab w:val="left" w:pos="1588"/>
          <w:tab w:val="left" w:pos="1985"/>
          <w:tab w:val="num" w:pos="2160"/>
        </w:tabs>
        <w:spacing w:before="480"/>
        <w:jc w:val="both"/>
        <w:textAlignment w:val="auto"/>
        <w:outlineLvl w:val="2"/>
        <w:rPr>
          <w:b/>
          <w:szCs w:val="22"/>
        </w:rPr>
      </w:pPr>
      <w:r>
        <w:rPr>
          <w:b/>
          <w:szCs w:val="22"/>
        </w:rPr>
        <w:t>D.3.42</w:t>
      </w:r>
      <w:r w:rsidRPr="00056827">
        <w:rPr>
          <w:b/>
          <w:szCs w:val="22"/>
        </w:rPr>
        <w:tab/>
        <w:t>Regional nesting SEI message semantics</w:t>
      </w:r>
    </w:p>
    <w:p w14:paraId="297A1F91" w14:textId="77777777" w:rsidR="00024D98" w:rsidRPr="001C3BD2" w:rsidRDefault="00024D98" w:rsidP="00024D98">
      <w:pPr>
        <w:jc w:val="both"/>
        <w:rPr>
          <w:sz w:val="20"/>
        </w:rPr>
      </w:pPr>
      <w:r w:rsidRPr="001C3BD2">
        <w:rPr>
          <w:sz w:val="20"/>
        </w:rPr>
        <w:t>The regional nesting SEI message provides a mechanism to associate SEI messages with regions of the picture</w:t>
      </w:r>
      <w:r>
        <w:rPr>
          <w:sz w:val="20"/>
        </w:rPr>
        <w:t xml:space="preserve">. The associated SEI messages </w:t>
      </w:r>
      <w:r w:rsidRPr="001C3BD2">
        <w:rPr>
          <w:sz w:val="20"/>
        </w:rPr>
        <w:t xml:space="preserve">are </w:t>
      </w:r>
      <w:r>
        <w:rPr>
          <w:sz w:val="20"/>
        </w:rPr>
        <w:t>conveyed</w:t>
      </w:r>
      <w:r w:rsidRPr="001C3BD2">
        <w:rPr>
          <w:sz w:val="20"/>
        </w:rPr>
        <w:t xml:space="preserve"> </w:t>
      </w:r>
      <w:r>
        <w:rPr>
          <w:sz w:val="20"/>
        </w:rPr>
        <w:t>with</w:t>
      </w:r>
      <w:r w:rsidRPr="001C3BD2">
        <w:rPr>
          <w:sz w:val="20"/>
        </w:rPr>
        <w:t xml:space="preserve">in the </w:t>
      </w:r>
      <w:r>
        <w:rPr>
          <w:sz w:val="20"/>
        </w:rPr>
        <w:t xml:space="preserve">regional nesting </w:t>
      </w:r>
      <w:r w:rsidRPr="001C3BD2">
        <w:rPr>
          <w:sz w:val="20"/>
        </w:rPr>
        <w:t>SEI message.</w:t>
      </w:r>
    </w:p>
    <w:p w14:paraId="4D19C3A9" w14:textId="69104022" w:rsidR="00A931F0" w:rsidRDefault="00024D98" w:rsidP="00024D98">
      <w:pPr>
        <w:jc w:val="both"/>
        <w:rPr>
          <w:ins w:id="24" w:author="Ye-Kui Wang" w:date="2017-03-03T02:47:00Z"/>
          <w:sz w:val="20"/>
        </w:rPr>
      </w:pPr>
      <w:r w:rsidRPr="001C3BD2">
        <w:rPr>
          <w:sz w:val="20"/>
        </w:rPr>
        <w:t xml:space="preserve">A regional nesting SEI message contains one or more SEI messages. When an SEI message is </w:t>
      </w:r>
      <w:ins w:id="25" w:author="Ye-Kui Wang" w:date="2017-02-17T14:38:00Z">
        <w:r w:rsidR="009355E0">
          <w:rPr>
            <w:sz w:val="20"/>
          </w:rPr>
          <w:t>contained</w:t>
        </w:r>
      </w:ins>
      <w:del w:id="26" w:author="Ye-Kui Wang" w:date="2017-02-17T14:38:00Z">
        <w:r w:rsidRPr="001C3BD2" w:rsidDel="009355E0">
          <w:rPr>
            <w:sz w:val="20"/>
          </w:rPr>
          <w:delText>nested</w:delText>
        </w:r>
      </w:del>
      <w:r w:rsidRPr="001C3BD2">
        <w:rPr>
          <w:sz w:val="20"/>
        </w:rPr>
        <w:t xml:space="preserve"> in a regional nesting SEI message, </w:t>
      </w:r>
      <w:ins w:id="27" w:author="Ye-Kui Wang" w:date="2017-02-17T14:06:00Z">
        <w:r w:rsidR="009355E0">
          <w:rPr>
            <w:sz w:val="20"/>
          </w:rPr>
          <w:t xml:space="preserve">the </w:t>
        </w:r>
      </w:ins>
      <w:ins w:id="28" w:author="Gary Sullivan" w:date="2017-03-31T15:56:00Z">
        <w:r w:rsidR="00EA264A">
          <w:rPr>
            <w:sz w:val="20"/>
          </w:rPr>
          <w:t xml:space="preserve">contained </w:t>
        </w:r>
      </w:ins>
      <w:ins w:id="29" w:author="Ye-Kui Wang" w:date="2017-02-17T14:06:00Z">
        <w:r w:rsidR="009355E0">
          <w:rPr>
            <w:sz w:val="20"/>
          </w:rPr>
          <w:t xml:space="preserve">SEI message is referred to </w:t>
        </w:r>
      </w:ins>
      <w:ins w:id="30" w:author="Gary Sullivan" w:date="2017-03-31T15:56:00Z">
        <w:r w:rsidR="00EA264A">
          <w:rPr>
            <w:sz w:val="20"/>
          </w:rPr>
          <w:t xml:space="preserve">as </w:t>
        </w:r>
      </w:ins>
      <w:ins w:id="31" w:author="Ye-Kui Wang" w:date="2017-02-17T14:06:00Z">
        <w:del w:id="32" w:author="Gary Sullivan" w:date="2017-03-31T15:56:00Z">
          <w:r w:rsidR="009355E0" w:rsidDel="00EA264A">
            <w:rPr>
              <w:sz w:val="20"/>
            </w:rPr>
            <w:delText>regional</w:delText>
          </w:r>
        </w:del>
      </w:ins>
      <w:ins w:id="33" w:author="Ye-Kui Wang" w:date="2017-02-17T14:21:00Z">
        <w:del w:id="34" w:author="Gary Sullivan" w:date="2017-03-31T15:56:00Z">
          <w:r w:rsidR="009355E0" w:rsidDel="00EA264A">
            <w:rPr>
              <w:sz w:val="20"/>
            </w:rPr>
            <w:delText>ly-</w:delText>
          </w:r>
        </w:del>
      </w:ins>
      <w:ins w:id="35" w:author="Ye-Kui Wang" w:date="2017-02-17T14:06:00Z">
        <w:del w:id="36" w:author="Gary Sullivan" w:date="2017-03-31T15:56:00Z">
          <w:r w:rsidR="009355E0" w:rsidDel="00EA264A">
            <w:rPr>
              <w:sz w:val="20"/>
            </w:rPr>
            <w:delText>nested</w:delText>
          </w:r>
        </w:del>
      </w:ins>
      <w:ins w:id="37" w:author="Ye-Kui Wang" w:date="2017-03-03T02:46:00Z">
        <w:del w:id="38" w:author="Gary Sullivan" w:date="2017-03-31T15:56:00Z">
          <w:r w:rsidR="00A931F0" w:rsidDel="00EA264A">
            <w:rPr>
              <w:sz w:val="20"/>
            </w:rPr>
            <w:delText xml:space="preserve"> or </w:delText>
          </w:r>
        </w:del>
        <w:r w:rsidR="00A931F0">
          <w:rPr>
            <w:sz w:val="20"/>
          </w:rPr>
          <w:t xml:space="preserve">a </w:t>
        </w:r>
      </w:ins>
      <w:ins w:id="39" w:author="Ye-Kui Wang" w:date="2017-03-03T02:47:00Z">
        <w:r w:rsidR="00A931F0">
          <w:rPr>
            <w:sz w:val="20"/>
          </w:rPr>
          <w:t>regionally-nested SEI message</w:t>
        </w:r>
      </w:ins>
      <w:ins w:id="40" w:author="Ye-Kui Wang" w:date="2017-02-28T09:27:00Z">
        <w:r w:rsidR="005D78F0">
          <w:rPr>
            <w:sz w:val="20"/>
          </w:rPr>
          <w:t xml:space="preserve">. </w:t>
        </w:r>
      </w:ins>
      <w:ins w:id="41" w:author="Ye-Kui Wang" w:date="2017-03-03T02:46:00Z">
        <w:r w:rsidR="00A931F0">
          <w:rPr>
            <w:sz w:val="20"/>
          </w:rPr>
          <w:t xml:space="preserve">When </w:t>
        </w:r>
        <w:r w:rsidR="00A931F0" w:rsidRPr="001C3BD2">
          <w:rPr>
            <w:sz w:val="20"/>
          </w:rPr>
          <w:t xml:space="preserve">an SEI message is </w:t>
        </w:r>
        <w:r w:rsidR="00A931F0">
          <w:rPr>
            <w:sz w:val="20"/>
          </w:rPr>
          <w:t xml:space="preserve">not contained </w:t>
        </w:r>
        <w:r w:rsidR="00A931F0" w:rsidRPr="001C3BD2">
          <w:rPr>
            <w:sz w:val="20"/>
          </w:rPr>
          <w:t xml:space="preserve">in a regional nesting SEI message, </w:t>
        </w:r>
        <w:r w:rsidR="00A931F0">
          <w:rPr>
            <w:sz w:val="20"/>
          </w:rPr>
          <w:t xml:space="preserve">the SEI message is referred to as </w:t>
        </w:r>
        <w:del w:id="42" w:author="Gary Sullivan" w:date="2017-03-31T15:58:00Z">
          <w:r w:rsidR="00A931F0" w:rsidDel="00EA264A">
            <w:rPr>
              <w:sz w:val="20"/>
            </w:rPr>
            <w:delText>non-regionally-nested</w:delText>
          </w:r>
        </w:del>
      </w:ins>
      <w:ins w:id="43" w:author="Ye-Kui Wang" w:date="2017-03-03T02:47:00Z">
        <w:del w:id="44" w:author="Gary Sullivan" w:date="2017-03-31T15:58:00Z">
          <w:r w:rsidR="00A931F0" w:rsidDel="00EA264A">
            <w:rPr>
              <w:sz w:val="20"/>
            </w:rPr>
            <w:delText xml:space="preserve"> or </w:delText>
          </w:r>
        </w:del>
        <w:r w:rsidR="00A931F0">
          <w:rPr>
            <w:sz w:val="20"/>
          </w:rPr>
          <w:t>a non-regionally-nested SEI message</w:t>
        </w:r>
      </w:ins>
      <w:ins w:id="45" w:author="Ye-Kui Wang" w:date="2017-03-03T02:46:00Z">
        <w:r w:rsidR="00A931F0">
          <w:rPr>
            <w:sz w:val="20"/>
          </w:rPr>
          <w:t>.</w:t>
        </w:r>
      </w:ins>
    </w:p>
    <w:p w14:paraId="7073F6E5" w14:textId="77777777" w:rsidR="00024D98" w:rsidRPr="001C3BD2" w:rsidRDefault="005D78F0" w:rsidP="00024D98">
      <w:pPr>
        <w:jc w:val="both"/>
        <w:rPr>
          <w:sz w:val="20"/>
        </w:rPr>
      </w:pPr>
      <w:ins w:id="46" w:author="Ye-Kui Wang" w:date="2017-02-28T09:27:00Z">
        <w:r>
          <w:rPr>
            <w:sz w:val="20"/>
          </w:rPr>
          <w:t xml:space="preserve">For each regionally-nested SEI message in a regional nesting SEI message, one or more regions </w:t>
        </w:r>
      </w:ins>
      <w:ins w:id="47" w:author="Ye-Kui Wang" w:date="2017-02-28T09:28:00Z">
        <w:r>
          <w:rPr>
            <w:sz w:val="20"/>
          </w:rPr>
          <w:t>are</w:t>
        </w:r>
      </w:ins>
      <w:ins w:id="48" w:author="Ye-Kui Wang" w:date="2017-02-28T09:27:00Z">
        <w:r>
          <w:rPr>
            <w:sz w:val="20"/>
          </w:rPr>
          <w:t xml:space="preserve"> specified in the regional nesting SEI message</w:t>
        </w:r>
      </w:ins>
      <w:ins w:id="49" w:author="Ye-Kui Wang" w:date="2017-03-03T02:49:00Z">
        <w:r w:rsidR="00A931F0">
          <w:rPr>
            <w:sz w:val="20"/>
          </w:rPr>
          <w:t xml:space="preserve">, and </w:t>
        </w:r>
      </w:ins>
      <w:r w:rsidR="00024D98" w:rsidRPr="001C3BD2">
        <w:rPr>
          <w:sz w:val="20"/>
        </w:rPr>
        <w:t xml:space="preserve">the semantics of the </w:t>
      </w:r>
      <w:ins w:id="50" w:author="Ye-Kui Wang" w:date="2017-02-17T14:06:00Z">
        <w:r w:rsidR="009355E0">
          <w:rPr>
            <w:sz w:val="20"/>
          </w:rPr>
          <w:t>regional</w:t>
        </w:r>
      </w:ins>
      <w:ins w:id="51" w:author="Ye-Kui Wang" w:date="2017-02-17T14:21:00Z">
        <w:r w:rsidR="009355E0">
          <w:rPr>
            <w:sz w:val="20"/>
          </w:rPr>
          <w:t>ly-</w:t>
        </w:r>
      </w:ins>
      <w:r w:rsidR="00024D98">
        <w:rPr>
          <w:sz w:val="20"/>
        </w:rPr>
        <w:t xml:space="preserve">nested </w:t>
      </w:r>
      <w:r w:rsidR="00024D98" w:rsidRPr="001C3BD2">
        <w:rPr>
          <w:sz w:val="20"/>
        </w:rPr>
        <w:t xml:space="preserve">SEI message are to be interpreted as </w:t>
      </w:r>
      <w:ins w:id="52" w:author="Ye-Kui Wang" w:date="2017-02-28T09:30:00Z">
        <w:r>
          <w:rPr>
            <w:sz w:val="20"/>
          </w:rPr>
          <w:t xml:space="preserve">applying </w:t>
        </w:r>
      </w:ins>
      <w:del w:id="53" w:author="Ye-Kui Wang" w:date="2017-02-28T09:30:00Z">
        <w:r w:rsidR="00024D98" w:rsidRPr="001C3BD2" w:rsidDel="005D78F0">
          <w:rPr>
            <w:sz w:val="20"/>
          </w:rPr>
          <w:delText xml:space="preserve">to be applicable </w:delText>
        </w:r>
      </w:del>
      <w:r w:rsidR="00024D98" w:rsidRPr="001C3BD2">
        <w:rPr>
          <w:sz w:val="20"/>
        </w:rPr>
        <w:t xml:space="preserve">to each </w:t>
      </w:r>
      <w:ins w:id="54" w:author="Ye-Kui Wang" w:date="2017-02-28T09:30:00Z">
        <w:r>
          <w:rPr>
            <w:sz w:val="20"/>
          </w:rPr>
          <w:t xml:space="preserve">of these </w:t>
        </w:r>
      </w:ins>
      <w:r w:rsidR="00024D98" w:rsidRPr="001C3BD2">
        <w:rPr>
          <w:sz w:val="20"/>
        </w:rPr>
        <w:t>region</w:t>
      </w:r>
      <w:ins w:id="55" w:author="Ye-Kui Wang" w:date="2017-02-28T09:30:00Z">
        <w:r>
          <w:rPr>
            <w:sz w:val="20"/>
          </w:rPr>
          <w:t>s</w:t>
        </w:r>
      </w:ins>
      <w:del w:id="56" w:author="Ye-Kui Wang" w:date="2017-02-28T09:30:00Z">
        <w:r w:rsidR="00024D98" w:rsidRPr="001C3BD2" w:rsidDel="005D78F0">
          <w:rPr>
            <w:sz w:val="20"/>
          </w:rPr>
          <w:delText xml:space="preserve"> </w:delText>
        </w:r>
      </w:del>
      <w:del w:id="57" w:author="Ye-Kui Wang" w:date="2017-02-17T13:39:00Z">
        <w:r w:rsidR="00024D98" w:rsidRPr="001C3BD2" w:rsidDel="003F4523">
          <w:rPr>
            <w:sz w:val="20"/>
          </w:rPr>
          <w:delText xml:space="preserve">identified in </w:delText>
        </w:r>
      </w:del>
      <w:del w:id="58" w:author="Ye-Kui Wang" w:date="2017-02-28T09:30:00Z">
        <w:r w:rsidR="00024D98" w:rsidRPr="001C3BD2" w:rsidDel="005D78F0">
          <w:rPr>
            <w:sz w:val="20"/>
          </w:rPr>
          <w:delText>the SEI message</w:delText>
        </w:r>
      </w:del>
      <w:r w:rsidR="00024D98" w:rsidRPr="001C3BD2">
        <w:rPr>
          <w:sz w:val="20"/>
        </w:rPr>
        <w:t>.</w:t>
      </w:r>
    </w:p>
    <w:p w14:paraId="2BD39A7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The list listOfRegion</w:t>
      </w:r>
      <w:r>
        <w:rPr>
          <w:rFonts w:eastAsia="Malgun Gothic"/>
          <w:sz w:val="20"/>
        </w:rPr>
        <w:t>NestableMessageTypes</w:t>
      </w:r>
      <w:r w:rsidRPr="001C3BD2">
        <w:rPr>
          <w:rFonts w:eastAsia="Malgun Gothic"/>
          <w:sz w:val="20"/>
        </w:rPr>
        <w:t xml:space="preserve"> includes the following types of SEI messages:</w:t>
      </w:r>
    </w:p>
    <w:p w14:paraId="6FDA8B71"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User data registered by Rec</w:t>
      </w:r>
      <w:r>
        <w:rPr>
          <w:rFonts w:eastAsia="Malgun Gothic"/>
          <w:sz w:val="20"/>
        </w:rPr>
        <w:t>.</w:t>
      </w:r>
      <w:r w:rsidRPr="001C3BD2">
        <w:rPr>
          <w:rFonts w:eastAsia="Malgun Gothic"/>
          <w:sz w:val="20"/>
        </w:rPr>
        <w:t xml:space="preserve"> ITU-T T.35 SEI message identified </w:t>
      </w:r>
      <w:r>
        <w:rPr>
          <w:rFonts w:eastAsia="Malgun Gothic"/>
          <w:sz w:val="20"/>
        </w:rPr>
        <w:t xml:space="preserve">with a particular combination of </w:t>
      </w:r>
      <w:r w:rsidRPr="00E53C3C">
        <w:rPr>
          <w:rFonts w:eastAsia="Malgun Gothic"/>
          <w:sz w:val="20"/>
        </w:rPr>
        <w:t>country code</w:t>
      </w:r>
      <w:r>
        <w:rPr>
          <w:rFonts w:eastAsia="Malgun Gothic"/>
          <w:sz w:val="20"/>
        </w:rPr>
        <w:t xml:space="preserve">, </w:t>
      </w:r>
      <w:r w:rsidRPr="00E53C3C">
        <w:rPr>
          <w:rFonts w:eastAsia="Malgun Gothic"/>
          <w:sz w:val="20"/>
        </w:rPr>
        <w:t>terminal provider code and terminal provider oriented code</w:t>
      </w:r>
    </w:p>
    <w:p w14:paraId="2E246CA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User data unregistered SEI message</w:t>
      </w:r>
      <w:r>
        <w:rPr>
          <w:rFonts w:eastAsia="Malgun Gothic"/>
          <w:sz w:val="20"/>
        </w:rPr>
        <w:t xml:space="preserve"> </w:t>
      </w:r>
      <w:r w:rsidRPr="001C3BD2">
        <w:rPr>
          <w:rFonts w:eastAsia="Malgun Gothic"/>
          <w:sz w:val="20"/>
        </w:rPr>
        <w:t xml:space="preserve">identified </w:t>
      </w:r>
      <w:r>
        <w:rPr>
          <w:rFonts w:eastAsia="Malgun Gothic"/>
          <w:sz w:val="20"/>
        </w:rPr>
        <w:t xml:space="preserve">with a particular value of </w:t>
      </w:r>
      <w:r w:rsidRPr="00E53C3C">
        <w:rPr>
          <w:rFonts w:eastAsia="Malgun Gothic"/>
          <w:sz w:val="20"/>
        </w:rPr>
        <w:t>uuid_iso_iec_11578</w:t>
      </w:r>
    </w:p>
    <w:p w14:paraId="466A2827"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Film grain characteristics SEI message</w:t>
      </w:r>
    </w:p>
    <w:p w14:paraId="71932AF2"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Post filter hint SEI message</w:t>
      </w:r>
    </w:p>
    <w:p w14:paraId="35E36A65"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Tone mapping information SEI message identified with a </w:t>
      </w:r>
      <w:r>
        <w:rPr>
          <w:rFonts w:eastAsia="Malgun Gothic"/>
          <w:sz w:val="20"/>
        </w:rPr>
        <w:t xml:space="preserve">particular </w:t>
      </w:r>
      <w:r w:rsidRPr="001C3BD2">
        <w:rPr>
          <w:rFonts w:eastAsia="Malgun Gothic"/>
          <w:sz w:val="20"/>
        </w:rPr>
        <w:t>value of tone_map_id</w:t>
      </w:r>
    </w:p>
    <w:p w14:paraId="70756E7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Chroma resampling filter hint SEI message</w:t>
      </w:r>
    </w:p>
    <w:p w14:paraId="641CD4C0"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Knee function information SEI message identified with a </w:t>
      </w:r>
      <w:r>
        <w:rPr>
          <w:rFonts w:eastAsia="Malgun Gothic"/>
          <w:sz w:val="20"/>
        </w:rPr>
        <w:t xml:space="preserve">particular </w:t>
      </w:r>
      <w:r w:rsidRPr="001C3BD2">
        <w:rPr>
          <w:rFonts w:eastAsia="Malgun Gothic"/>
          <w:sz w:val="20"/>
        </w:rPr>
        <w:t>value of knee_function_id</w:t>
      </w:r>
    </w:p>
    <w:p w14:paraId="411AC90E"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 xml:space="preserve">Colour remapping information SEI message identified with a </w:t>
      </w:r>
      <w:r>
        <w:rPr>
          <w:rFonts w:eastAsia="Malgun Gothic"/>
          <w:sz w:val="20"/>
        </w:rPr>
        <w:t xml:space="preserve">particular </w:t>
      </w:r>
      <w:r w:rsidRPr="001C3BD2">
        <w:rPr>
          <w:rFonts w:eastAsia="Malgun Gothic"/>
          <w:sz w:val="20"/>
        </w:rPr>
        <w:t>value of colour_remap_id</w:t>
      </w:r>
    </w:p>
    <w:p w14:paraId="3B9FE8DD" w14:textId="77777777" w:rsidR="00024D98" w:rsidRPr="001C3BD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1C3BD2">
        <w:rPr>
          <w:rFonts w:eastAsia="Malgun Gothic"/>
          <w:sz w:val="20"/>
        </w:rPr>
        <w:t>–</w:t>
      </w:r>
      <w:r w:rsidRPr="001C3BD2">
        <w:rPr>
          <w:rFonts w:eastAsia="Malgun Gothic"/>
          <w:sz w:val="20"/>
        </w:rPr>
        <w:tab/>
        <w:t>Content colour volume SEI message</w:t>
      </w:r>
    </w:p>
    <w:p w14:paraId="00B54AC5" w14:textId="77777777" w:rsidR="00024D98" w:rsidRPr="009355E0" w:rsidRDefault="00024D98" w:rsidP="00024D98">
      <w:pPr>
        <w:ind w:left="360"/>
        <w:jc w:val="both"/>
        <w:rPr>
          <w:sz w:val="18"/>
          <w:szCs w:val="18"/>
        </w:rPr>
      </w:pPr>
      <w:r w:rsidRPr="003561E3">
        <w:rPr>
          <w:sz w:val="18"/>
          <w:szCs w:val="18"/>
        </w:rPr>
        <w:t>NOTE </w:t>
      </w:r>
      <w:ins w:id="59" w:author="Ye-Kui Wang" w:date="2017-02-28T09:48:00Z">
        <w:r w:rsidR="003561E3" w:rsidRPr="003561E3">
          <w:rPr>
            <w:sz w:val="18"/>
            <w:szCs w:val="18"/>
            <w:rPrChange w:id="60" w:author="Ye-Kui Wang" w:date="2017-02-28T09:48:00Z">
              <w:rPr/>
            </w:rPrChange>
          </w:rPr>
          <w:fldChar w:fldCharType="begin"/>
        </w:r>
        <w:r w:rsidR="003561E3" w:rsidRPr="003561E3">
          <w:rPr>
            <w:sz w:val="18"/>
            <w:szCs w:val="18"/>
            <w:rPrChange w:id="61" w:author="Ye-Kui Wang" w:date="2017-02-28T09:48:00Z">
              <w:rPr/>
            </w:rPrChange>
          </w:rPr>
          <w:instrText xml:space="preserve"> SEQ NoteCounter \r 1 \* MERGEFORMAT </w:instrText>
        </w:r>
        <w:r w:rsidR="003561E3" w:rsidRPr="003561E3">
          <w:rPr>
            <w:sz w:val="18"/>
            <w:szCs w:val="18"/>
            <w:rPrChange w:id="62" w:author="Ye-Kui Wang" w:date="2017-02-28T09:48:00Z">
              <w:rPr>
                <w:noProof/>
              </w:rPr>
            </w:rPrChange>
          </w:rPr>
          <w:fldChar w:fldCharType="separate"/>
        </w:r>
        <w:r w:rsidR="003561E3" w:rsidRPr="003561E3">
          <w:rPr>
            <w:noProof/>
            <w:sz w:val="18"/>
            <w:szCs w:val="18"/>
            <w:rPrChange w:id="63" w:author="Ye-Kui Wang" w:date="2017-02-28T09:48:00Z">
              <w:rPr>
                <w:noProof/>
              </w:rPr>
            </w:rPrChange>
          </w:rPr>
          <w:t>1</w:t>
        </w:r>
        <w:r w:rsidR="003561E3" w:rsidRPr="003561E3">
          <w:rPr>
            <w:noProof/>
            <w:sz w:val="18"/>
            <w:szCs w:val="18"/>
            <w:rPrChange w:id="64" w:author="Ye-Kui Wang" w:date="2017-02-28T09:48:00Z">
              <w:rPr>
                <w:noProof/>
              </w:rPr>
            </w:rPrChange>
          </w:rPr>
          <w:fldChar w:fldCharType="end"/>
        </w:r>
      </w:ins>
      <w:del w:id="65" w:author="Ye-Kui Wang" w:date="2017-02-28T09:48:00Z">
        <w:r w:rsidRPr="003561E3" w:rsidDel="003561E3">
          <w:rPr>
            <w:sz w:val="18"/>
            <w:szCs w:val="18"/>
          </w:rPr>
          <w:delText>1</w:delText>
        </w:r>
      </w:del>
      <w:ins w:id="66" w:author="Ye-Kui Wang" w:date="2017-02-28T09:48:00Z">
        <w:r w:rsidR="003561E3" w:rsidRPr="003561E3">
          <w:rPr>
            <w:sz w:val="18"/>
            <w:szCs w:val="18"/>
          </w:rPr>
          <w:t> </w:t>
        </w:r>
      </w:ins>
      <w:del w:id="67" w:author="Ye-Kui Wang" w:date="2017-02-28T09:48:00Z">
        <w:r w:rsidRPr="003561E3" w:rsidDel="003561E3">
          <w:rPr>
            <w:sz w:val="18"/>
            <w:szCs w:val="18"/>
          </w:rPr>
          <w:delText xml:space="preserve"> </w:delText>
        </w:r>
      </w:del>
      <w:r w:rsidRPr="003561E3">
        <w:rPr>
          <w:sz w:val="18"/>
          <w:szCs w:val="18"/>
        </w:rPr>
        <w:t>– </w:t>
      </w:r>
      <w:ins w:id="68" w:author="Ye-Kui Wang" w:date="2017-02-28T09:43:00Z">
        <w:r w:rsidR="00CD2881" w:rsidRPr="003561E3">
          <w:rPr>
            <w:sz w:val="18"/>
            <w:szCs w:val="18"/>
          </w:rPr>
          <w:t>SEI</w:t>
        </w:r>
        <w:r w:rsidR="00CD2881">
          <w:rPr>
            <w:sz w:val="18"/>
            <w:szCs w:val="18"/>
          </w:rPr>
          <w:t xml:space="preserve"> messages of each of</w:t>
        </w:r>
      </w:ins>
      <w:ins w:id="69" w:author="Ye-Kui Wang" w:date="2017-02-28T09:42:00Z">
        <w:r w:rsidR="00CD2881">
          <w:rPr>
            <w:sz w:val="18"/>
            <w:szCs w:val="18"/>
          </w:rPr>
          <w:t xml:space="preserve"> t</w:t>
        </w:r>
      </w:ins>
      <w:ins w:id="70" w:author="Ye-Kui Wang" w:date="2017-02-28T09:33:00Z">
        <w:r w:rsidR="00CD2881">
          <w:rPr>
            <w:sz w:val="18"/>
            <w:szCs w:val="18"/>
          </w:rPr>
          <w:t xml:space="preserve">he following are </w:t>
        </w:r>
        <w:r w:rsidR="00CD2881" w:rsidRPr="009355E0">
          <w:rPr>
            <w:sz w:val="18"/>
            <w:szCs w:val="18"/>
          </w:rPr>
          <w:t xml:space="preserve">considered different </w:t>
        </w:r>
        <w:r w:rsidR="00CD2881" w:rsidRPr="00CD2881">
          <w:rPr>
            <w:sz w:val="18"/>
            <w:szCs w:val="18"/>
          </w:rPr>
          <w:t>types of SEI messages</w:t>
        </w:r>
      </w:ins>
      <w:ins w:id="71" w:author="Ye-Kui Wang" w:date="2017-02-28T09:34:00Z">
        <w:r w:rsidR="00CD2881" w:rsidRPr="00CD2881">
          <w:rPr>
            <w:sz w:val="18"/>
            <w:szCs w:val="18"/>
          </w:rPr>
          <w:t>:</w:t>
        </w:r>
      </w:ins>
      <w:ins w:id="72" w:author="Ye-Kui Wang" w:date="2017-02-28T09:33:00Z">
        <w:r w:rsidR="00CD2881" w:rsidRPr="00CD2881">
          <w:rPr>
            <w:sz w:val="18"/>
            <w:szCs w:val="18"/>
          </w:rPr>
          <w:t xml:space="preserve"> </w:t>
        </w:r>
      </w:ins>
      <w:ins w:id="73" w:author="Ye-Kui Wang" w:date="2017-02-28T09:38:00Z">
        <w:r w:rsidR="00CD2881" w:rsidRPr="00CD2881">
          <w:rPr>
            <w:sz w:val="18"/>
            <w:szCs w:val="18"/>
          </w:rPr>
          <w:t xml:space="preserve">1) </w:t>
        </w:r>
      </w:ins>
      <w:ins w:id="74" w:author="Ye-Kui Wang" w:date="2017-02-28T09:34:00Z">
        <w:r w:rsidR="00CD2881" w:rsidRPr="00CD2881">
          <w:rPr>
            <w:sz w:val="18"/>
            <w:szCs w:val="18"/>
          </w:rPr>
          <w:t xml:space="preserve">user data registered </w:t>
        </w:r>
      </w:ins>
      <w:ins w:id="75" w:author="Ye-Kui Wang" w:date="2017-02-28T09:35:00Z">
        <w:r w:rsidR="00CD2881" w:rsidRPr="00CD2881">
          <w:rPr>
            <w:sz w:val="18"/>
            <w:szCs w:val="18"/>
          </w:rPr>
          <w:t xml:space="preserve">by Rec. ITU-T T.35 </w:t>
        </w:r>
      </w:ins>
      <w:ins w:id="76" w:author="Ye-Kui Wang" w:date="2017-02-28T09:34:00Z">
        <w:r w:rsidR="00CD2881" w:rsidRPr="00CD2881">
          <w:rPr>
            <w:sz w:val="18"/>
            <w:szCs w:val="18"/>
          </w:rPr>
          <w:t xml:space="preserve">SEI messages with different combinations of </w:t>
        </w:r>
      </w:ins>
      <w:ins w:id="77" w:author="Ye-Kui Wang" w:date="2017-02-28T09:36:00Z">
        <w:r w:rsidR="00CD2881" w:rsidRPr="00CD2881">
          <w:rPr>
            <w:sz w:val="18"/>
            <w:szCs w:val="18"/>
          </w:rPr>
          <w:t>c</w:t>
        </w:r>
      </w:ins>
      <w:ins w:id="78" w:author="Ye-Kui Wang" w:date="2017-02-28T09:34:00Z">
        <w:r w:rsidR="00CD2881" w:rsidRPr="00CD2881">
          <w:rPr>
            <w:rFonts w:eastAsia="Malgun Gothic"/>
            <w:sz w:val="18"/>
            <w:szCs w:val="18"/>
          </w:rPr>
          <w:t>ountry code, terminal provider code and terminal provider oriented code</w:t>
        </w:r>
      </w:ins>
      <w:ins w:id="79" w:author="Ye-Kui Wang" w:date="2017-02-28T09:39:00Z">
        <w:r w:rsidR="00CD2881" w:rsidRPr="00CD2881">
          <w:rPr>
            <w:rFonts w:eastAsia="Malgun Gothic"/>
            <w:sz w:val="18"/>
            <w:szCs w:val="18"/>
          </w:rPr>
          <w:t>,</w:t>
        </w:r>
      </w:ins>
      <w:ins w:id="80" w:author="Ye-Kui Wang" w:date="2017-02-28T09:38:00Z">
        <w:r w:rsidR="00CD2881" w:rsidRPr="00CD2881">
          <w:rPr>
            <w:rFonts w:eastAsia="Malgun Gothic"/>
            <w:sz w:val="18"/>
            <w:szCs w:val="18"/>
          </w:rPr>
          <w:t xml:space="preserve"> 2) </w:t>
        </w:r>
      </w:ins>
      <w:ins w:id="81" w:author="Ye-Kui Wang" w:date="2017-02-28T09:39:00Z">
        <w:r w:rsidR="00CD2881" w:rsidRPr="00CD2881">
          <w:rPr>
            <w:rFonts w:eastAsia="Malgun Gothic"/>
            <w:sz w:val="18"/>
            <w:szCs w:val="18"/>
          </w:rPr>
          <w:t>u</w:t>
        </w:r>
        <w:r w:rsidR="00CD2881" w:rsidRPr="00CD2881">
          <w:rPr>
            <w:rFonts w:eastAsia="Malgun Gothic"/>
            <w:sz w:val="18"/>
            <w:szCs w:val="18"/>
            <w:rPrChange w:id="82" w:author="Ye-Kui Wang" w:date="2017-02-28T09:40:00Z">
              <w:rPr>
                <w:rFonts w:eastAsia="Malgun Gothic"/>
                <w:sz w:val="20"/>
              </w:rPr>
            </w:rPrChange>
          </w:rPr>
          <w:t xml:space="preserve">ser data unregistered SEI messages with different values of uuid_iso_iec_11578, </w:t>
        </w:r>
      </w:ins>
      <w:ins w:id="83" w:author="Ye-Kui Wang" w:date="2017-02-28T09:40:00Z">
        <w:r w:rsidR="00CD2881">
          <w:rPr>
            <w:rFonts w:eastAsia="Malgun Gothic"/>
            <w:sz w:val="18"/>
            <w:szCs w:val="18"/>
          </w:rPr>
          <w:t>3)</w:t>
        </w:r>
      </w:ins>
      <w:ins w:id="84" w:author="Ye-Kui Wang" w:date="2017-02-28T09:34:00Z">
        <w:r w:rsidR="00CD2881" w:rsidRPr="00CD2881">
          <w:rPr>
            <w:sz w:val="18"/>
            <w:szCs w:val="18"/>
          </w:rPr>
          <w:t xml:space="preserve"> </w:t>
        </w:r>
      </w:ins>
      <w:ins w:id="85" w:author="Ye-Kui Wang" w:date="2017-02-28T09:32:00Z">
        <w:r w:rsidR="00CD2881" w:rsidRPr="00CD2881">
          <w:rPr>
            <w:sz w:val="18"/>
            <w:szCs w:val="18"/>
          </w:rPr>
          <w:t>t</w:t>
        </w:r>
      </w:ins>
      <w:del w:id="86" w:author="Ye-Kui Wang" w:date="2017-02-28T09:32:00Z">
        <w:r w:rsidRPr="00CD2881" w:rsidDel="00CD2881">
          <w:rPr>
            <w:sz w:val="18"/>
            <w:szCs w:val="18"/>
          </w:rPr>
          <w:delText>T</w:delText>
        </w:r>
      </w:del>
      <w:r w:rsidRPr="00CD2881">
        <w:rPr>
          <w:sz w:val="18"/>
          <w:szCs w:val="18"/>
        </w:rPr>
        <w:t>one mapping information SEI messages with different values of tone_map_id</w:t>
      </w:r>
      <w:ins w:id="87" w:author="Ye-Kui Wang" w:date="2017-02-28T09:32:00Z">
        <w:r w:rsidR="00CD2881" w:rsidRPr="00CD2881">
          <w:rPr>
            <w:sz w:val="18"/>
            <w:szCs w:val="18"/>
          </w:rPr>
          <w:t xml:space="preserve">, </w:t>
        </w:r>
      </w:ins>
      <w:ins w:id="88" w:author="Ye-Kui Wang" w:date="2017-02-28T09:40:00Z">
        <w:r w:rsidR="00CD2881">
          <w:rPr>
            <w:sz w:val="18"/>
            <w:szCs w:val="18"/>
          </w:rPr>
          <w:t xml:space="preserve">4) </w:t>
        </w:r>
      </w:ins>
      <w:del w:id="89" w:author="Ye-Kui Wang" w:date="2017-02-28T09:34:00Z">
        <w:r w:rsidRPr="00CD2881" w:rsidDel="00CD2881">
          <w:rPr>
            <w:sz w:val="18"/>
            <w:szCs w:val="18"/>
          </w:rPr>
          <w:delText xml:space="preserve"> are considered different types of SEI messages in the above list. </w:delText>
        </w:r>
      </w:del>
      <w:del w:id="90" w:author="Ye-Kui Wang" w:date="2017-02-28T09:32:00Z">
        <w:r w:rsidRPr="00CD2881" w:rsidDel="00CD2881">
          <w:rPr>
            <w:sz w:val="18"/>
            <w:szCs w:val="18"/>
          </w:rPr>
          <w:delText xml:space="preserve">The same applies to </w:delText>
        </w:r>
      </w:del>
      <w:del w:id="91" w:author="Ye-Kui Wang" w:date="2017-02-17T13:23:00Z">
        <w:r w:rsidRPr="00CD2881" w:rsidDel="003F4523">
          <w:rPr>
            <w:sz w:val="18"/>
            <w:szCs w:val="18"/>
          </w:rPr>
          <w:delText xml:space="preserve">the </w:delText>
        </w:r>
      </w:del>
      <w:r w:rsidRPr="00CD2881">
        <w:rPr>
          <w:sz w:val="18"/>
          <w:szCs w:val="18"/>
        </w:rPr>
        <w:t>knee function information SEI message</w:t>
      </w:r>
      <w:ins w:id="92" w:author="Ye-Kui Wang" w:date="2017-02-17T13:23:00Z">
        <w:r w:rsidR="003F4523" w:rsidRPr="00CD2881">
          <w:rPr>
            <w:sz w:val="18"/>
            <w:szCs w:val="18"/>
          </w:rPr>
          <w:t>s</w:t>
        </w:r>
      </w:ins>
      <w:ins w:id="93" w:author="Ye-Kui Wang" w:date="2017-02-17T13:22:00Z">
        <w:r w:rsidR="003F4523" w:rsidRPr="00CD2881">
          <w:rPr>
            <w:sz w:val="18"/>
            <w:szCs w:val="18"/>
          </w:rPr>
          <w:t xml:space="preserve"> with</w:t>
        </w:r>
        <w:r w:rsidR="003F4523" w:rsidRPr="009355E0">
          <w:rPr>
            <w:sz w:val="18"/>
            <w:szCs w:val="18"/>
          </w:rPr>
          <w:t xml:space="preserve"> different values of </w:t>
        </w:r>
        <w:r w:rsidR="003F4523" w:rsidRPr="009355E0">
          <w:rPr>
            <w:rFonts w:eastAsia="Malgun Gothic"/>
            <w:sz w:val="18"/>
            <w:szCs w:val="18"/>
            <w:rPrChange w:id="94" w:author="Ye-Kui Wang" w:date="2017-02-17T14:07:00Z">
              <w:rPr>
                <w:rFonts w:eastAsia="Malgun Gothic"/>
                <w:sz w:val="20"/>
              </w:rPr>
            </w:rPrChange>
          </w:rPr>
          <w:t>knee_function_id</w:t>
        </w:r>
      </w:ins>
      <w:r w:rsidRPr="009355E0">
        <w:rPr>
          <w:sz w:val="18"/>
          <w:szCs w:val="18"/>
        </w:rPr>
        <w:t xml:space="preserve">, </w:t>
      </w:r>
      <w:ins w:id="95" w:author="Ye-Kui Wang" w:date="2017-02-28T09:40:00Z">
        <w:r w:rsidR="00CD2881">
          <w:rPr>
            <w:sz w:val="18"/>
            <w:szCs w:val="18"/>
          </w:rPr>
          <w:t xml:space="preserve">and 5) </w:t>
        </w:r>
      </w:ins>
      <w:del w:id="96" w:author="Ye-Kui Wang" w:date="2017-02-17T13:23:00Z">
        <w:r w:rsidRPr="009355E0" w:rsidDel="003F4523">
          <w:rPr>
            <w:sz w:val="18"/>
            <w:szCs w:val="18"/>
          </w:rPr>
          <w:delText xml:space="preserve">the </w:delText>
        </w:r>
      </w:del>
      <w:r w:rsidRPr="009355E0">
        <w:rPr>
          <w:sz w:val="18"/>
          <w:szCs w:val="18"/>
        </w:rPr>
        <w:t>colour remapping information SEI message</w:t>
      </w:r>
      <w:ins w:id="97" w:author="Ye-Kui Wang" w:date="2017-02-17T13:23:00Z">
        <w:r w:rsidR="003F4523" w:rsidRPr="009355E0">
          <w:rPr>
            <w:sz w:val="18"/>
            <w:szCs w:val="18"/>
          </w:rPr>
          <w:t xml:space="preserve">s with different values of </w:t>
        </w:r>
        <w:r w:rsidR="003F4523" w:rsidRPr="009355E0">
          <w:rPr>
            <w:rFonts w:eastAsia="Malgun Gothic"/>
            <w:sz w:val="18"/>
            <w:szCs w:val="18"/>
            <w:rPrChange w:id="98" w:author="Ye-Kui Wang" w:date="2017-02-17T14:07:00Z">
              <w:rPr>
                <w:rFonts w:eastAsia="Malgun Gothic"/>
                <w:sz w:val="20"/>
              </w:rPr>
            </w:rPrChange>
          </w:rPr>
          <w:t>colour_remap_id</w:t>
        </w:r>
      </w:ins>
      <w:del w:id="99" w:author="Ye-Kui Wang" w:date="2017-02-28T09:40:00Z">
        <w:r w:rsidRPr="009355E0" w:rsidDel="00CD2881">
          <w:rPr>
            <w:sz w:val="18"/>
            <w:szCs w:val="18"/>
          </w:rPr>
          <w:delText>,</w:delText>
        </w:r>
      </w:del>
      <w:del w:id="100" w:author="Ye-Kui Wang" w:date="2017-02-28T09:34:00Z">
        <w:r w:rsidRPr="009355E0" w:rsidDel="00CD2881">
          <w:rPr>
            <w:sz w:val="18"/>
            <w:szCs w:val="18"/>
          </w:rPr>
          <w:delText xml:space="preserve"> and </w:delText>
        </w:r>
      </w:del>
      <w:del w:id="101" w:author="Ye-Kui Wang" w:date="2017-02-17T13:23:00Z">
        <w:r w:rsidRPr="009355E0" w:rsidDel="003F4523">
          <w:rPr>
            <w:sz w:val="18"/>
            <w:szCs w:val="18"/>
          </w:rPr>
          <w:delText xml:space="preserve">the </w:delText>
        </w:r>
      </w:del>
      <w:del w:id="102" w:author="Ye-Kui Wang" w:date="2017-02-28T09:34:00Z">
        <w:r w:rsidRPr="009355E0" w:rsidDel="00CD2881">
          <w:rPr>
            <w:sz w:val="18"/>
            <w:szCs w:val="18"/>
          </w:rPr>
          <w:delText>user data unregistered SEI message</w:delText>
        </w:r>
      </w:del>
      <w:r w:rsidRPr="009355E0">
        <w:rPr>
          <w:sz w:val="18"/>
          <w:szCs w:val="18"/>
        </w:rPr>
        <w:t>.</w:t>
      </w:r>
    </w:p>
    <w:p w14:paraId="46020AEF" w14:textId="77777777" w:rsidR="00024D98" w:rsidRPr="001C3BD2" w:rsidDel="003561E3" w:rsidRDefault="00024D98" w:rsidP="00024D98">
      <w:pPr>
        <w:jc w:val="both"/>
        <w:rPr>
          <w:del w:id="103" w:author="Ye-Kui Wang" w:date="2017-02-28T09:45:00Z"/>
          <w:sz w:val="20"/>
        </w:rPr>
      </w:pPr>
      <w:del w:id="104" w:author="Ye-Kui Wang" w:date="2017-02-28T09:45:00Z">
        <w:r w:rsidRPr="009355E0" w:rsidDel="003561E3">
          <w:rPr>
            <w:sz w:val="18"/>
            <w:szCs w:val="18"/>
            <w:rPrChange w:id="105" w:author="Ye-Kui Wang" w:date="2017-02-17T14:07:00Z">
              <w:rPr>
                <w:sz w:val="20"/>
              </w:rPr>
            </w:rPrChange>
          </w:rPr>
          <w:delText>E</w:delText>
        </w:r>
        <w:r w:rsidRPr="001C3BD2" w:rsidDel="003561E3">
          <w:rPr>
            <w:sz w:val="20"/>
          </w:rPr>
          <w:delText xml:space="preserve">ach nested SEI message has the same persistence scope as if the SEI message </w:delText>
        </w:r>
      </w:del>
      <w:del w:id="106" w:author="Ye-Kui Wang" w:date="2017-02-27T15:19:00Z">
        <w:r w:rsidRPr="001C3BD2" w:rsidDel="00293A39">
          <w:rPr>
            <w:sz w:val="20"/>
          </w:rPr>
          <w:delText xml:space="preserve">were </w:delText>
        </w:r>
      </w:del>
      <w:del w:id="107" w:author="Ye-Kui Wang" w:date="2017-02-28T09:45:00Z">
        <w:r w:rsidRPr="001C3BD2" w:rsidDel="003561E3">
          <w:rPr>
            <w:sz w:val="20"/>
          </w:rPr>
          <w:delText>no</w:delText>
        </w:r>
      </w:del>
      <w:del w:id="108" w:author="Ye-Kui Wang" w:date="2017-02-17T14:22:00Z">
        <w:r w:rsidRPr="001C3BD2" w:rsidDel="009355E0">
          <w:rPr>
            <w:sz w:val="20"/>
          </w:rPr>
          <w:delText xml:space="preserve">t </w:delText>
        </w:r>
      </w:del>
      <w:del w:id="109" w:author="Ye-Kui Wang" w:date="2017-02-28T09:45:00Z">
        <w:r w:rsidRPr="001C3BD2" w:rsidDel="003561E3">
          <w:rPr>
            <w:sz w:val="20"/>
          </w:rPr>
          <w:delText>nested.</w:delText>
        </w:r>
      </w:del>
      <w:del w:id="110" w:author="Ye-Kui Wang" w:date="2017-02-17T13:25:00Z">
        <w:r w:rsidRPr="001C3BD2" w:rsidDel="003F4523">
          <w:rPr>
            <w:sz w:val="20"/>
          </w:rPr>
          <w:delText xml:space="preserve"> </w:delText>
        </w:r>
      </w:del>
    </w:p>
    <w:p w14:paraId="576A4279" w14:textId="77777777" w:rsidR="00024D98" w:rsidRPr="008F1F14" w:rsidRDefault="00024D98" w:rsidP="00024D98">
      <w:pPr>
        <w:jc w:val="both"/>
        <w:rPr>
          <w:sz w:val="20"/>
        </w:rPr>
      </w:pPr>
      <w:r w:rsidRPr="008F1F14">
        <w:rPr>
          <w:sz w:val="20"/>
        </w:rPr>
        <w:t xml:space="preserve">When an SEI message </w:t>
      </w:r>
      <w:del w:id="111" w:author="Ye-Kui Wang" w:date="2017-02-17T14:42:00Z">
        <w:r w:rsidRPr="008F1F14" w:rsidDel="003B031B">
          <w:rPr>
            <w:sz w:val="20"/>
          </w:rPr>
          <w:delText xml:space="preserve">with </w:delText>
        </w:r>
      </w:del>
      <w:ins w:id="112" w:author="Ye-Kui Wang" w:date="2017-02-17T14:42:00Z">
        <w:r w:rsidR="003B031B">
          <w:rPr>
            <w:sz w:val="20"/>
          </w:rPr>
          <w:t>of</w:t>
        </w:r>
        <w:r w:rsidR="003B031B" w:rsidRPr="008F1F14">
          <w:rPr>
            <w:sz w:val="20"/>
          </w:rPr>
          <w:t xml:space="preserve"> </w:t>
        </w:r>
      </w:ins>
      <w:r w:rsidRPr="008F1F14">
        <w:rPr>
          <w:sz w:val="20"/>
        </w:rPr>
        <w:t xml:space="preserve">a particular </w:t>
      </w:r>
      <w:ins w:id="113" w:author="Ye-Kui Wang" w:date="2017-02-17T14:39:00Z">
        <w:r w:rsidR="009355E0">
          <w:rPr>
            <w:sz w:val="20"/>
          </w:rPr>
          <w:t xml:space="preserve">type in </w:t>
        </w:r>
      </w:ins>
      <w:ins w:id="114" w:author="Ye-Kui Wang" w:date="2017-02-17T14:40:00Z">
        <w:r w:rsidR="009355E0" w:rsidRPr="001C3BD2">
          <w:rPr>
            <w:rFonts w:eastAsia="Malgun Gothic"/>
            <w:sz w:val="20"/>
          </w:rPr>
          <w:t>listOfRegion</w:t>
        </w:r>
        <w:r w:rsidR="009355E0">
          <w:rPr>
            <w:rFonts w:eastAsia="Malgun Gothic"/>
            <w:sz w:val="20"/>
          </w:rPr>
          <w:t>NestableMessageTypes</w:t>
        </w:r>
        <w:r w:rsidR="009355E0" w:rsidRPr="008F1F14">
          <w:rPr>
            <w:sz w:val="20"/>
          </w:rPr>
          <w:t xml:space="preserve"> </w:t>
        </w:r>
      </w:ins>
      <w:del w:id="115" w:author="Ye-Kui Wang" w:date="2017-02-17T14:40:00Z">
        <w:r w:rsidRPr="008F1F14" w:rsidDel="009355E0">
          <w:rPr>
            <w:sz w:val="20"/>
          </w:rPr>
          <w:delText xml:space="preserve">value of </w:delText>
        </w:r>
        <w:commentRangeStart w:id="116"/>
        <w:r w:rsidRPr="008F1F14" w:rsidDel="009355E0">
          <w:rPr>
            <w:sz w:val="20"/>
          </w:rPr>
          <w:delText xml:space="preserve">payloadType </w:delText>
        </w:r>
        <w:commentRangeEnd w:id="116"/>
        <w:r w:rsidR="009355E0" w:rsidDel="009355E0">
          <w:rPr>
            <w:rStyle w:val="CommentReference"/>
            <w:rFonts w:eastAsia="Malgun Gothic"/>
            <w:lang w:val="en-GB" w:eastAsia="x-none"/>
          </w:rPr>
          <w:commentReference w:id="116"/>
        </w:r>
        <w:r w:rsidRPr="008F1F14" w:rsidDel="009355E0">
          <w:rPr>
            <w:sz w:val="20"/>
          </w:rPr>
          <w:delText xml:space="preserve">is signalled with </w:delText>
        </w:r>
        <w:r w:rsidDel="009355E0">
          <w:rPr>
            <w:sz w:val="20"/>
          </w:rPr>
          <w:delText>an associated</w:delText>
        </w:r>
      </w:del>
      <w:ins w:id="117" w:author="Ye-Kui Wang" w:date="2017-02-17T14:40:00Z">
        <w:r w:rsidR="009355E0">
          <w:rPr>
            <w:sz w:val="20"/>
          </w:rPr>
          <w:t>has</w:t>
        </w:r>
      </w:ins>
      <w:r>
        <w:rPr>
          <w:sz w:val="20"/>
        </w:rPr>
        <w:t xml:space="preserve"> </w:t>
      </w:r>
      <w:r w:rsidRPr="00E53C3C">
        <w:rPr>
          <w:sz w:val="20"/>
        </w:rPr>
        <w:t>film_grain_characteristics_cancel_flag</w:t>
      </w:r>
      <w:r>
        <w:rPr>
          <w:sz w:val="20"/>
        </w:rPr>
        <w:t>,</w:t>
      </w:r>
      <w:r w:rsidRPr="008F1F14">
        <w:rPr>
          <w:sz w:val="20"/>
        </w:rPr>
        <w:t xml:space="preserve"> </w:t>
      </w:r>
      <w:r w:rsidRPr="00E53C3C">
        <w:rPr>
          <w:sz w:val="20"/>
        </w:rPr>
        <w:t>tone_map_cancel_flag</w:t>
      </w:r>
      <w:r>
        <w:rPr>
          <w:sz w:val="20"/>
        </w:rPr>
        <w:t xml:space="preserve">, </w:t>
      </w:r>
      <w:r w:rsidRPr="00E53C3C">
        <w:rPr>
          <w:sz w:val="20"/>
        </w:rPr>
        <w:t>knee_function_cancel_flag</w:t>
      </w:r>
      <w:r>
        <w:rPr>
          <w:sz w:val="20"/>
        </w:rPr>
        <w:t xml:space="preserve">, or </w:t>
      </w:r>
      <w:r w:rsidRPr="00E53C3C">
        <w:rPr>
          <w:sz w:val="20"/>
        </w:rPr>
        <w:t>colour_remap_cancel_flag</w:t>
      </w:r>
      <w:del w:id="118" w:author="Ye-Kui Wang" w:date="2017-02-17T13:26:00Z">
        <w:r w:rsidDel="003F4523">
          <w:rPr>
            <w:sz w:val="20"/>
          </w:rPr>
          <w:delText>,</w:delText>
        </w:r>
      </w:del>
      <w:r>
        <w:rPr>
          <w:sz w:val="20"/>
        </w:rPr>
        <w:t xml:space="preserve"> </w:t>
      </w:r>
      <w:r w:rsidRPr="008F1F14">
        <w:rPr>
          <w:sz w:val="20"/>
        </w:rPr>
        <w:t>equal to 1</w:t>
      </w:r>
      <w:ins w:id="119" w:author="Ye-Kui Wang" w:date="2017-02-17T13:26:00Z">
        <w:r w:rsidR="003F4523">
          <w:rPr>
            <w:sz w:val="20"/>
          </w:rPr>
          <w:t>,</w:t>
        </w:r>
      </w:ins>
      <w:r w:rsidRPr="008F1F14">
        <w:rPr>
          <w:sz w:val="20"/>
        </w:rPr>
        <w:t xml:space="preserve"> </w:t>
      </w:r>
      <w:ins w:id="120" w:author="Ye-Kui Wang" w:date="2017-02-17T14:26:00Z">
        <w:r w:rsidR="009355E0">
          <w:rPr>
            <w:sz w:val="20"/>
          </w:rPr>
          <w:t xml:space="preserve">regardless of whether it </w:t>
        </w:r>
      </w:ins>
      <w:del w:id="121" w:author="Ye-Kui Wang" w:date="2017-02-17T14:26:00Z">
        <w:r w:rsidRPr="008F1F14" w:rsidDel="009355E0">
          <w:rPr>
            <w:sz w:val="20"/>
          </w:rPr>
          <w:delText xml:space="preserve">and </w:delText>
        </w:r>
      </w:del>
      <w:r>
        <w:rPr>
          <w:sz w:val="20"/>
        </w:rPr>
        <w:t xml:space="preserve">is </w:t>
      </w:r>
      <w:ins w:id="122" w:author="Ye-Kui Wang" w:date="2017-02-17T14:08:00Z">
        <w:r w:rsidR="009355E0">
          <w:rPr>
            <w:sz w:val="20"/>
          </w:rPr>
          <w:t>regional</w:t>
        </w:r>
      </w:ins>
      <w:ins w:id="123" w:author="Ye-Kui Wang" w:date="2017-02-17T14:23:00Z">
        <w:r w:rsidR="009355E0">
          <w:rPr>
            <w:sz w:val="20"/>
          </w:rPr>
          <w:t>ly-</w:t>
        </w:r>
      </w:ins>
      <w:r w:rsidRPr="008F1F14">
        <w:rPr>
          <w:sz w:val="20"/>
        </w:rPr>
        <w:t xml:space="preserve">nested </w:t>
      </w:r>
      <w:del w:id="124" w:author="Ye-Kui Wang" w:date="2017-02-17T14:08:00Z">
        <w:r w:rsidRPr="008F1F14" w:rsidDel="009355E0">
          <w:rPr>
            <w:sz w:val="20"/>
          </w:rPr>
          <w:delText xml:space="preserve">in a regional nesting SEI message </w:delText>
        </w:r>
      </w:del>
      <w:r w:rsidRPr="008F1F14">
        <w:rPr>
          <w:sz w:val="20"/>
        </w:rPr>
        <w:t xml:space="preserve">or </w:t>
      </w:r>
      <w:del w:id="125" w:author="Ye-Kui Wang" w:date="2017-02-17T14:27:00Z">
        <w:r w:rsidDel="009355E0">
          <w:rPr>
            <w:sz w:val="20"/>
          </w:rPr>
          <w:delText xml:space="preserve">is </w:delText>
        </w:r>
      </w:del>
      <w:ins w:id="126" w:author="Ye-Kui Wang" w:date="2017-02-17T14:23:00Z">
        <w:r w:rsidR="009355E0">
          <w:rPr>
            <w:sz w:val="20"/>
          </w:rPr>
          <w:t>non-regionally-nested</w:t>
        </w:r>
      </w:ins>
      <w:del w:id="127" w:author="Ye-Kui Wang" w:date="2017-02-17T14:23:00Z">
        <w:r w:rsidDel="009355E0">
          <w:rPr>
            <w:sz w:val="20"/>
          </w:rPr>
          <w:delText xml:space="preserve">present </w:delText>
        </w:r>
        <w:r w:rsidRPr="008F1F14" w:rsidDel="009355E0">
          <w:rPr>
            <w:sz w:val="20"/>
          </w:rPr>
          <w:delText>without nesting</w:delText>
        </w:r>
      </w:del>
      <w:r w:rsidRPr="008F1F14">
        <w:rPr>
          <w:sz w:val="20"/>
        </w:rPr>
        <w:t xml:space="preserve">, it cancels the persistence of all the </w:t>
      </w:r>
      <w:ins w:id="128" w:author="Ye-Kui Wang" w:date="2017-02-17T14:23:00Z">
        <w:r w:rsidR="009355E0">
          <w:rPr>
            <w:sz w:val="20"/>
          </w:rPr>
          <w:t xml:space="preserve">regionally-nested </w:t>
        </w:r>
      </w:ins>
      <w:r w:rsidRPr="008F1F14">
        <w:rPr>
          <w:sz w:val="20"/>
        </w:rPr>
        <w:t xml:space="preserve">SEI messages of the </w:t>
      </w:r>
      <w:ins w:id="129" w:author="Ye-Kui Wang" w:date="2017-02-17T14:40:00Z">
        <w:r w:rsidR="009355E0">
          <w:rPr>
            <w:sz w:val="20"/>
          </w:rPr>
          <w:t>type</w:t>
        </w:r>
      </w:ins>
      <w:del w:id="130" w:author="Ye-Kui Wang" w:date="2017-02-17T14:40:00Z">
        <w:r w:rsidRPr="008F1F14" w:rsidDel="009355E0">
          <w:rPr>
            <w:sz w:val="20"/>
          </w:rPr>
          <w:delText>same value of payloadType</w:delText>
        </w:r>
      </w:del>
      <w:del w:id="131" w:author="Ye-Kui Wang" w:date="2017-02-17T14:24:00Z">
        <w:r w:rsidDel="009355E0">
          <w:rPr>
            <w:sz w:val="20"/>
          </w:rPr>
          <w:delText xml:space="preserve"> that are </w:delText>
        </w:r>
        <w:commentRangeStart w:id="132"/>
        <w:r w:rsidRPr="008F1F14" w:rsidDel="009355E0">
          <w:rPr>
            <w:sz w:val="20"/>
          </w:rPr>
          <w:delText>nested in a regional nesting SEI message</w:delText>
        </w:r>
      </w:del>
      <w:commentRangeEnd w:id="132"/>
      <w:r w:rsidR="009355E0">
        <w:rPr>
          <w:rStyle w:val="CommentReference"/>
          <w:rFonts w:eastAsia="Malgun Gothic"/>
          <w:lang w:val="en-GB" w:eastAsia="x-none"/>
        </w:rPr>
        <w:commentReference w:id="132"/>
      </w:r>
      <w:r w:rsidRPr="008F1F14">
        <w:rPr>
          <w:sz w:val="20"/>
        </w:rPr>
        <w:t xml:space="preserve">, regardless of their associated regions. When an SEI message </w:t>
      </w:r>
      <w:ins w:id="133" w:author="Ye-Kui Wang" w:date="2017-02-17T14:42:00Z">
        <w:r w:rsidR="003B031B">
          <w:rPr>
            <w:sz w:val="20"/>
          </w:rPr>
          <w:t xml:space="preserve">of </w:t>
        </w:r>
      </w:ins>
      <w:del w:id="134" w:author="Ye-Kui Wang" w:date="2017-02-17T14:42:00Z">
        <w:r w:rsidRPr="008F1F14" w:rsidDel="003B031B">
          <w:rPr>
            <w:sz w:val="20"/>
          </w:rPr>
          <w:delText xml:space="preserve">with </w:delText>
        </w:r>
      </w:del>
      <w:r w:rsidRPr="008F1F14">
        <w:rPr>
          <w:sz w:val="20"/>
        </w:rPr>
        <w:t xml:space="preserve">a particular </w:t>
      </w:r>
      <w:ins w:id="135" w:author="Ye-Kui Wang" w:date="2017-02-17T14:42:00Z">
        <w:r w:rsidR="003B031B">
          <w:rPr>
            <w:sz w:val="20"/>
          </w:rPr>
          <w:t>type</w:t>
        </w:r>
      </w:ins>
      <w:del w:id="136" w:author="Ye-Kui Wang" w:date="2017-02-17T14:43:00Z">
        <w:r w:rsidRPr="008F1F14" w:rsidDel="003B031B">
          <w:rPr>
            <w:sz w:val="20"/>
          </w:rPr>
          <w:delText xml:space="preserve">value of payloadType </w:delText>
        </w:r>
      </w:del>
      <w:del w:id="137" w:author="Ye-Kui Wang" w:date="2017-02-17T14:25:00Z">
        <w:r w:rsidRPr="008F1F14" w:rsidDel="009355E0">
          <w:rPr>
            <w:sz w:val="20"/>
          </w:rPr>
          <w:delText xml:space="preserve">is nested in a regional nesting SEI message </w:delText>
        </w:r>
      </w:del>
      <w:del w:id="138" w:author="Ye-Kui Wang" w:date="2017-02-17T14:43:00Z">
        <w:r w:rsidRPr="008F1F14" w:rsidDel="003B031B">
          <w:rPr>
            <w:sz w:val="20"/>
          </w:rPr>
          <w:delText xml:space="preserve">with </w:delText>
        </w:r>
        <w:r w:rsidDel="003B031B">
          <w:rPr>
            <w:sz w:val="20"/>
          </w:rPr>
          <w:delText>an associated</w:delText>
        </w:r>
      </w:del>
      <w:ins w:id="139" w:author="Ye-Kui Wang" w:date="2017-02-17T14:43:00Z">
        <w:r w:rsidR="003B031B">
          <w:rPr>
            <w:sz w:val="20"/>
          </w:rPr>
          <w:t xml:space="preserve"> having</w:t>
        </w:r>
      </w:ins>
      <w:r>
        <w:rPr>
          <w:sz w:val="20"/>
        </w:rPr>
        <w:t xml:space="preserve"> </w:t>
      </w:r>
      <w:r w:rsidRPr="002510B5">
        <w:rPr>
          <w:sz w:val="20"/>
        </w:rPr>
        <w:t>film_grain_characteristics_persistence_flag</w:t>
      </w:r>
      <w:r>
        <w:rPr>
          <w:sz w:val="20"/>
        </w:rPr>
        <w:t xml:space="preserve">, </w:t>
      </w:r>
      <w:r w:rsidRPr="002510B5">
        <w:rPr>
          <w:sz w:val="20"/>
        </w:rPr>
        <w:t>tone_map_persistence_flag</w:t>
      </w:r>
      <w:r>
        <w:rPr>
          <w:sz w:val="20"/>
        </w:rPr>
        <w:t xml:space="preserve">, </w:t>
      </w:r>
      <w:r w:rsidRPr="002510B5">
        <w:rPr>
          <w:sz w:val="20"/>
        </w:rPr>
        <w:t>knee_function_persistence_flag</w:t>
      </w:r>
      <w:r>
        <w:rPr>
          <w:sz w:val="20"/>
        </w:rPr>
        <w:t xml:space="preserve">, or </w:t>
      </w:r>
      <w:r w:rsidRPr="002510B5">
        <w:rPr>
          <w:sz w:val="20"/>
        </w:rPr>
        <w:t xml:space="preserve">colour_remap_persistence_flag </w:t>
      </w:r>
      <w:r w:rsidRPr="008F1F14">
        <w:rPr>
          <w:sz w:val="20"/>
        </w:rPr>
        <w:t>equal to 1</w:t>
      </w:r>
      <w:ins w:id="140" w:author="Ye-Kui Wang" w:date="2017-02-17T14:25:00Z">
        <w:r w:rsidR="009355E0">
          <w:rPr>
            <w:sz w:val="20"/>
          </w:rPr>
          <w:t xml:space="preserve"> is regionally-nested</w:t>
        </w:r>
      </w:ins>
      <w:r w:rsidRPr="008F1F14">
        <w:rPr>
          <w:sz w:val="20"/>
        </w:rPr>
        <w:t xml:space="preserve">, the persistence of the </w:t>
      </w:r>
      <w:del w:id="141" w:author="Ye-Kui Wang" w:date="2017-02-17T14:26:00Z">
        <w:r w:rsidRPr="008F1F14" w:rsidDel="009355E0">
          <w:rPr>
            <w:sz w:val="20"/>
          </w:rPr>
          <w:delText xml:space="preserve">nested </w:delText>
        </w:r>
      </w:del>
      <w:r w:rsidRPr="008F1F14">
        <w:rPr>
          <w:sz w:val="20"/>
        </w:rPr>
        <w:t>SEI message is determined by the semantics of the SEI message irrespective of which region it applies to.</w:t>
      </w:r>
    </w:p>
    <w:p w14:paraId="2285047C" w14:textId="77777777" w:rsidR="003561E3" w:rsidRPr="00BA4227" w:rsidRDefault="003561E3" w:rsidP="003561E3">
      <w:pPr>
        <w:ind w:left="360"/>
        <w:jc w:val="both"/>
        <w:rPr>
          <w:ins w:id="142" w:author="Ye-Kui Wang" w:date="2017-02-28T09:45:00Z"/>
          <w:sz w:val="18"/>
          <w:szCs w:val="18"/>
        </w:rPr>
      </w:pPr>
      <w:ins w:id="143" w:author="Ye-Kui Wang" w:date="2017-02-28T09:45:00Z">
        <w:r w:rsidRPr="009355E0">
          <w:rPr>
            <w:sz w:val="18"/>
            <w:szCs w:val="18"/>
          </w:rPr>
          <w:t>NOTE</w:t>
        </w:r>
      </w:ins>
      <w:ins w:id="144" w:author="Ye-Kui Wang" w:date="2017-02-28T09:48:00Z">
        <w:r>
          <w:rPr>
            <w:sz w:val="18"/>
            <w:szCs w:val="18"/>
          </w:rPr>
          <w:t> </w:t>
        </w:r>
        <w:r w:rsidRPr="003561E3">
          <w:rPr>
            <w:sz w:val="18"/>
            <w:szCs w:val="18"/>
            <w:rPrChange w:id="145" w:author="Ye-Kui Wang" w:date="2017-02-28T09:49:00Z">
              <w:rPr/>
            </w:rPrChange>
          </w:rPr>
          <w:fldChar w:fldCharType="begin"/>
        </w:r>
        <w:r w:rsidRPr="003561E3">
          <w:rPr>
            <w:sz w:val="18"/>
            <w:szCs w:val="18"/>
            <w:rPrChange w:id="146" w:author="Ye-Kui Wang" w:date="2017-02-28T09:49:00Z">
              <w:rPr/>
            </w:rPrChange>
          </w:rPr>
          <w:instrText xml:space="preserve"> SEQ NoteCounter \* MERGEFORMAT </w:instrText>
        </w:r>
        <w:r w:rsidRPr="003561E3">
          <w:rPr>
            <w:sz w:val="18"/>
            <w:szCs w:val="18"/>
            <w:rPrChange w:id="147" w:author="Ye-Kui Wang" w:date="2017-02-28T09:49:00Z">
              <w:rPr>
                <w:noProof/>
              </w:rPr>
            </w:rPrChange>
          </w:rPr>
          <w:fldChar w:fldCharType="separate"/>
        </w:r>
        <w:r w:rsidRPr="003561E3">
          <w:rPr>
            <w:noProof/>
            <w:sz w:val="18"/>
            <w:szCs w:val="18"/>
            <w:rPrChange w:id="148" w:author="Ye-Kui Wang" w:date="2017-02-28T09:49:00Z">
              <w:rPr>
                <w:noProof/>
              </w:rPr>
            </w:rPrChange>
          </w:rPr>
          <w:t>2</w:t>
        </w:r>
        <w:r w:rsidRPr="003561E3">
          <w:rPr>
            <w:noProof/>
            <w:sz w:val="18"/>
            <w:szCs w:val="18"/>
            <w:rPrChange w:id="149" w:author="Ye-Kui Wang" w:date="2017-02-28T09:49:00Z">
              <w:rPr>
                <w:noProof/>
              </w:rPr>
            </w:rPrChange>
          </w:rPr>
          <w:fldChar w:fldCharType="end"/>
        </w:r>
        <w:r>
          <w:rPr>
            <w:sz w:val="18"/>
            <w:szCs w:val="18"/>
          </w:rPr>
          <w:t> </w:t>
        </w:r>
      </w:ins>
      <w:ins w:id="150" w:author="Ye-Kui Wang" w:date="2017-02-28T09:45:00Z">
        <w:r w:rsidRPr="009355E0">
          <w:rPr>
            <w:sz w:val="18"/>
            <w:szCs w:val="18"/>
          </w:rPr>
          <w:t>– </w:t>
        </w:r>
        <w:r>
          <w:rPr>
            <w:sz w:val="18"/>
            <w:szCs w:val="18"/>
          </w:rPr>
          <w:t>A</w:t>
        </w:r>
        <w:r w:rsidRPr="001C3BD2">
          <w:rPr>
            <w:sz w:val="20"/>
          </w:rPr>
          <w:t xml:space="preserve"> </w:t>
        </w:r>
        <w:r>
          <w:rPr>
            <w:sz w:val="20"/>
          </w:rPr>
          <w:t>regionally-</w:t>
        </w:r>
        <w:r w:rsidRPr="001C3BD2">
          <w:rPr>
            <w:sz w:val="20"/>
          </w:rPr>
          <w:t xml:space="preserve">nested SEI message has the same persistence scope as if the SEI message </w:t>
        </w:r>
        <w:r>
          <w:rPr>
            <w:sz w:val="20"/>
          </w:rPr>
          <w:t>was</w:t>
        </w:r>
        <w:r w:rsidRPr="001C3BD2">
          <w:rPr>
            <w:sz w:val="20"/>
          </w:rPr>
          <w:t xml:space="preserve"> no</w:t>
        </w:r>
        <w:r>
          <w:rPr>
            <w:sz w:val="20"/>
          </w:rPr>
          <w:t>n-regionally-</w:t>
        </w:r>
        <w:r w:rsidRPr="001C3BD2">
          <w:rPr>
            <w:sz w:val="20"/>
          </w:rPr>
          <w:t>nested.</w:t>
        </w:r>
      </w:ins>
    </w:p>
    <w:p w14:paraId="71340CA8" w14:textId="24C8CD43" w:rsidR="005D1C30" w:rsidRPr="00BA4227" w:rsidRDefault="005D1C30" w:rsidP="005D1C30">
      <w:pPr>
        <w:ind w:left="360"/>
        <w:jc w:val="both"/>
        <w:rPr>
          <w:ins w:id="151" w:author="Ye-Kui Wang" w:date="2017-03-19T11:39:00Z"/>
          <w:sz w:val="18"/>
          <w:szCs w:val="18"/>
        </w:rPr>
      </w:pPr>
      <w:ins w:id="152" w:author="Ye-Kui Wang" w:date="2017-03-19T11:39:00Z">
        <w:r w:rsidRPr="009355E0">
          <w:rPr>
            <w:sz w:val="18"/>
            <w:szCs w:val="18"/>
          </w:rPr>
          <w:t>NOTE</w:t>
        </w:r>
        <w:r>
          <w:rPr>
            <w:sz w:val="18"/>
            <w:szCs w:val="18"/>
          </w:rPr>
          <w:t> </w:t>
        </w:r>
        <w:r w:rsidRPr="00832574">
          <w:rPr>
            <w:sz w:val="18"/>
            <w:szCs w:val="18"/>
          </w:rPr>
          <w:fldChar w:fldCharType="begin"/>
        </w:r>
        <w:r w:rsidRPr="00832574">
          <w:rPr>
            <w:sz w:val="18"/>
            <w:szCs w:val="18"/>
          </w:rPr>
          <w:instrText xml:space="preserve"> SEQ NoteCounter \* MERGEFORMAT </w:instrText>
        </w:r>
        <w:r w:rsidRPr="00832574">
          <w:rPr>
            <w:sz w:val="18"/>
            <w:szCs w:val="18"/>
          </w:rPr>
          <w:fldChar w:fldCharType="separate"/>
        </w:r>
        <w:r>
          <w:rPr>
            <w:noProof/>
            <w:sz w:val="18"/>
            <w:szCs w:val="18"/>
          </w:rPr>
          <w:t>3</w:t>
        </w:r>
        <w:r w:rsidRPr="00832574">
          <w:rPr>
            <w:noProof/>
            <w:sz w:val="18"/>
            <w:szCs w:val="18"/>
          </w:rPr>
          <w:fldChar w:fldCharType="end"/>
        </w:r>
        <w:r>
          <w:rPr>
            <w:sz w:val="18"/>
            <w:szCs w:val="18"/>
          </w:rPr>
          <w:t> </w:t>
        </w:r>
        <w:r w:rsidRPr="009355E0">
          <w:rPr>
            <w:sz w:val="18"/>
            <w:szCs w:val="18"/>
          </w:rPr>
          <w:t>– </w:t>
        </w:r>
        <w:r>
          <w:rPr>
            <w:sz w:val="18"/>
            <w:szCs w:val="18"/>
          </w:rPr>
          <w:t>A</w:t>
        </w:r>
        <w:r w:rsidRPr="001C3BD2">
          <w:rPr>
            <w:sz w:val="20"/>
          </w:rPr>
          <w:t xml:space="preserve"> </w:t>
        </w:r>
      </w:ins>
      <w:ins w:id="153" w:author="Ye-Kui Wang" w:date="2017-03-19T11:40:00Z">
        <w:r w:rsidRPr="005D1C30">
          <w:rPr>
            <w:sz w:val="20"/>
          </w:rPr>
          <w:t>regionally-nested SEI message does not cancel the persistence of a non</w:t>
        </w:r>
      </w:ins>
      <w:ins w:id="154" w:author="Ye-Kui Wang" w:date="2017-03-19T11:41:00Z">
        <w:r>
          <w:rPr>
            <w:sz w:val="20"/>
          </w:rPr>
          <w:t>-regionally</w:t>
        </w:r>
      </w:ins>
      <w:ins w:id="155" w:author="Ye-Kui Wang" w:date="2017-03-19T11:40:00Z">
        <w:r w:rsidRPr="005D1C30">
          <w:rPr>
            <w:sz w:val="20"/>
          </w:rPr>
          <w:t>-nested SEI message of the same type.</w:t>
        </w:r>
      </w:ins>
    </w:p>
    <w:p w14:paraId="6409CB6E" w14:textId="77777777" w:rsidR="00024D98" w:rsidRPr="001C3BD2" w:rsidDel="009B0D4F" w:rsidRDefault="00024D98" w:rsidP="00024D98">
      <w:pPr>
        <w:jc w:val="both"/>
        <w:rPr>
          <w:del w:id="156" w:author="Ye-Kui Wang" w:date="2017-02-22T11:50:00Z"/>
          <w:sz w:val="20"/>
        </w:rPr>
      </w:pPr>
      <w:del w:id="157" w:author="Ye-Kui Wang" w:date="2017-02-22T11:50:00Z">
        <w:r w:rsidRPr="001C3BD2" w:rsidDel="009B0D4F">
          <w:rPr>
            <w:sz w:val="20"/>
          </w:rPr>
          <w:delText xml:space="preserve">It is a requirement of bitstream conformance that the following restrictions apply on </w:delText>
        </w:r>
      </w:del>
      <w:del w:id="158" w:author="Ye-Kui Wang" w:date="2017-02-17T14:14:00Z">
        <w:r w:rsidDel="009355E0">
          <w:rPr>
            <w:sz w:val="20"/>
          </w:rPr>
          <w:delText xml:space="preserve">the </w:delText>
        </w:r>
      </w:del>
      <w:del w:id="159" w:author="Ye-Kui Wang" w:date="2017-02-22T11:50:00Z">
        <w:r w:rsidRPr="001C3BD2" w:rsidDel="009B0D4F">
          <w:rPr>
            <w:sz w:val="20"/>
          </w:rPr>
          <w:delText>nesting of SEI messages in a regional nesting SEI message:</w:delText>
        </w:r>
      </w:del>
    </w:p>
    <w:p w14:paraId="66CE389D" w14:textId="77777777" w:rsidR="00024D98" w:rsidRPr="001C3BD2" w:rsidRDefault="00024D98">
      <w:pPr>
        <w:jc w:val="both"/>
        <w:rPr>
          <w:rFonts w:eastAsia="Malgun Gothic"/>
          <w:sz w:val="18"/>
        </w:rPr>
        <w:pPrChange w:id="160" w:author="Ye-Kui Wang" w:date="2017-02-22T11:51:00Z">
          <w:pPr>
            <w:tabs>
              <w:tab w:val="clear" w:pos="360"/>
              <w:tab w:val="clear" w:pos="720"/>
              <w:tab w:val="clear" w:pos="1080"/>
              <w:tab w:val="clear" w:pos="1440"/>
              <w:tab w:val="left" w:pos="794"/>
              <w:tab w:val="left" w:pos="1191"/>
              <w:tab w:val="left" w:pos="1588"/>
              <w:tab w:val="left" w:pos="1985"/>
            </w:tabs>
            <w:ind w:left="403" w:hanging="403"/>
            <w:jc w:val="both"/>
          </w:pPr>
        </w:pPrChange>
      </w:pPr>
      <w:del w:id="161" w:author="Ye-Kui Wang" w:date="2017-02-22T11:50:00Z">
        <w:r w:rsidRPr="001C3BD2" w:rsidDel="009B0D4F">
          <w:rPr>
            <w:rFonts w:eastAsia="Malgun Gothic"/>
            <w:sz w:val="20"/>
          </w:rPr>
          <w:delText>–</w:delText>
        </w:r>
        <w:r w:rsidRPr="001C3BD2" w:rsidDel="009B0D4F">
          <w:rPr>
            <w:rFonts w:eastAsia="Malgun Gothic"/>
            <w:sz w:val="20"/>
          </w:rPr>
          <w:tab/>
        </w:r>
      </w:del>
      <w:ins w:id="162" w:author="Ye-Kui Wang" w:date="2017-02-22T11:49:00Z">
        <w:r w:rsidR="009B0D4F">
          <w:rPr>
            <w:rFonts w:eastAsia="Malgun Gothic"/>
            <w:sz w:val="20"/>
          </w:rPr>
          <w:t xml:space="preserve">In </w:t>
        </w:r>
        <w:r w:rsidR="009B0D4F" w:rsidRPr="009B0D4F">
          <w:rPr>
            <w:sz w:val="20"/>
            <w:rPrChange w:id="163" w:author="Ye-Kui Wang" w:date="2017-02-22T11:51:00Z">
              <w:rPr>
                <w:bCs/>
                <w:noProof/>
                <w:sz w:val="20"/>
              </w:rPr>
            </w:rPrChange>
          </w:rPr>
          <w:t>bitstreams</w:t>
        </w:r>
        <w:r w:rsidR="009B0D4F" w:rsidRPr="001C3BD2">
          <w:rPr>
            <w:bCs/>
            <w:noProof/>
            <w:sz w:val="20"/>
          </w:rPr>
          <w:t xml:space="preserve"> conforming to this version of this </w:t>
        </w:r>
        <w:r w:rsidR="009B0D4F">
          <w:rPr>
            <w:bCs/>
            <w:noProof/>
            <w:sz w:val="20"/>
          </w:rPr>
          <w:t>document,</w:t>
        </w:r>
        <w:r w:rsidR="009B0D4F">
          <w:rPr>
            <w:rFonts w:eastAsia="Malgun Gothic"/>
            <w:sz w:val="20"/>
          </w:rPr>
          <w:t xml:space="preserve"> t</w:t>
        </w:r>
      </w:ins>
      <w:del w:id="164" w:author="Ye-Kui Wang" w:date="2017-02-22T11:49:00Z">
        <w:r w:rsidDel="009B0D4F">
          <w:rPr>
            <w:rFonts w:eastAsia="Malgun Gothic"/>
            <w:sz w:val="20"/>
          </w:rPr>
          <w:delText>T</w:delText>
        </w:r>
      </w:del>
      <w:r>
        <w:rPr>
          <w:rFonts w:eastAsia="Malgun Gothic"/>
          <w:sz w:val="20"/>
        </w:rPr>
        <w:t xml:space="preserve">he regional nesting SEI message shall not contain any SEI message that is not in </w:t>
      </w:r>
      <w:r w:rsidRPr="001C3BD2">
        <w:rPr>
          <w:rFonts w:eastAsia="Malgun Gothic"/>
          <w:sz w:val="20"/>
        </w:rPr>
        <w:t>listOfRegion</w:t>
      </w:r>
      <w:r>
        <w:rPr>
          <w:rFonts w:eastAsia="Malgun Gothic"/>
          <w:sz w:val="20"/>
        </w:rPr>
        <w:t>NestableMessageTypes</w:t>
      </w:r>
      <w:r w:rsidRPr="001C3BD2">
        <w:rPr>
          <w:rFonts w:eastAsia="Malgun Gothic"/>
          <w:sz w:val="20"/>
        </w:rPr>
        <w:t>.</w:t>
      </w:r>
      <w:ins w:id="165" w:author="Ye-Kui Wang" w:date="2017-02-22T11:51:00Z">
        <w:r w:rsidR="009B0D4F">
          <w:rPr>
            <w:rFonts w:eastAsia="Malgun Gothic"/>
            <w:sz w:val="20"/>
          </w:rPr>
          <w:t xml:space="preserve"> </w:t>
        </w:r>
        <w:r w:rsidR="009B0D4F" w:rsidRPr="001C3BD2">
          <w:rPr>
            <w:sz w:val="20"/>
          </w:rPr>
          <w:t xml:space="preserve">Decoders encountering </w:t>
        </w:r>
        <w:r w:rsidR="009B0D4F">
          <w:rPr>
            <w:sz w:val="20"/>
          </w:rPr>
          <w:t xml:space="preserve">a regionally-nested </w:t>
        </w:r>
        <w:r w:rsidR="009B0D4F" w:rsidRPr="001C3BD2">
          <w:rPr>
            <w:sz w:val="20"/>
          </w:rPr>
          <w:t xml:space="preserve">SEI message that </w:t>
        </w:r>
        <w:r w:rsidR="009B0D4F">
          <w:rPr>
            <w:sz w:val="20"/>
          </w:rPr>
          <w:t xml:space="preserve">does not belong to </w:t>
        </w:r>
        <w:r w:rsidR="009B0D4F" w:rsidRPr="001C3BD2">
          <w:rPr>
            <w:rFonts w:eastAsia="Malgun Gothic"/>
            <w:sz w:val="20"/>
          </w:rPr>
          <w:t>listOfRegion</w:t>
        </w:r>
        <w:r w:rsidR="009B0D4F">
          <w:rPr>
            <w:rFonts w:eastAsia="Malgun Gothic"/>
            <w:sz w:val="20"/>
          </w:rPr>
          <w:t>NestableMessageTypes</w:t>
        </w:r>
        <w:r w:rsidR="009B0D4F" w:rsidRPr="001C3BD2">
          <w:rPr>
            <w:sz w:val="20"/>
          </w:rPr>
          <w:t xml:space="preserve"> shall ignore the </w:t>
        </w:r>
        <w:r w:rsidR="009B0D4F">
          <w:rPr>
            <w:sz w:val="20"/>
          </w:rPr>
          <w:t>regionally-</w:t>
        </w:r>
        <w:r w:rsidR="009B0D4F" w:rsidRPr="001C3BD2">
          <w:rPr>
            <w:sz w:val="20"/>
          </w:rPr>
          <w:t>nested SEI message.</w:t>
        </w:r>
      </w:ins>
    </w:p>
    <w:p w14:paraId="105ED054" w14:textId="77777777" w:rsidR="00024D98" w:rsidRPr="001C3BD2" w:rsidRDefault="00024D98">
      <w:pPr>
        <w:jc w:val="both"/>
        <w:rPr>
          <w:rFonts w:eastAsia="Malgun Gothic"/>
          <w:sz w:val="18"/>
        </w:rPr>
        <w:pPrChange w:id="166" w:author="Ye-Kui Wang" w:date="2017-02-22T11:51:00Z">
          <w:pPr>
            <w:tabs>
              <w:tab w:val="clear" w:pos="360"/>
              <w:tab w:val="clear" w:pos="720"/>
              <w:tab w:val="clear" w:pos="1080"/>
              <w:tab w:val="clear" w:pos="1440"/>
              <w:tab w:val="left" w:pos="794"/>
              <w:tab w:val="left" w:pos="1191"/>
              <w:tab w:val="left" w:pos="1588"/>
              <w:tab w:val="left" w:pos="1985"/>
            </w:tabs>
            <w:ind w:left="403" w:hanging="403"/>
            <w:jc w:val="both"/>
          </w:pPr>
        </w:pPrChange>
      </w:pPr>
      <w:del w:id="167" w:author="Ye-Kui Wang" w:date="2017-02-22T11:51:00Z">
        <w:r w:rsidRPr="001C3BD2" w:rsidDel="009B0D4F">
          <w:rPr>
            <w:rFonts w:eastAsia="Malgun Gothic"/>
            <w:sz w:val="20"/>
          </w:rPr>
          <w:delText>–</w:delText>
        </w:r>
        <w:r w:rsidRPr="001C3BD2" w:rsidDel="009B0D4F">
          <w:rPr>
            <w:rFonts w:eastAsia="Malgun Gothic"/>
            <w:sz w:val="20"/>
          </w:rPr>
          <w:tab/>
        </w:r>
      </w:del>
      <w:r w:rsidRPr="001C3BD2">
        <w:rPr>
          <w:rFonts w:eastAsia="Malgun Gothic"/>
          <w:sz w:val="20"/>
        </w:rPr>
        <w:t xml:space="preserve">When an </w:t>
      </w:r>
      <w:ins w:id="168" w:author="Ye-Kui Wang" w:date="2017-02-28T09:53:00Z">
        <w:r w:rsidR="003561E3">
          <w:rPr>
            <w:rFonts w:eastAsia="Malgun Gothic"/>
            <w:sz w:val="20"/>
          </w:rPr>
          <w:t>access unit contains both regionally-nested</w:t>
        </w:r>
      </w:ins>
      <w:ins w:id="169" w:author="Ye-Kui Wang" w:date="2017-02-28T09:54:00Z">
        <w:r w:rsidR="003561E3">
          <w:rPr>
            <w:rFonts w:eastAsia="Malgun Gothic"/>
            <w:sz w:val="20"/>
          </w:rPr>
          <w:t xml:space="preserve"> </w:t>
        </w:r>
      </w:ins>
      <w:r w:rsidRPr="001C3BD2">
        <w:rPr>
          <w:rFonts w:eastAsia="Malgun Gothic"/>
          <w:sz w:val="20"/>
        </w:rPr>
        <w:t>SEI message</w:t>
      </w:r>
      <w:ins w:id="170" w:author="Ye-Kui Wang" w:date="2017-02-28T09:54:00Z">
        <w:r w:rsidR="003561E3">
          <w:rPr>
            <w:rFonts w:eastAsia="Malgun Gothic"/>
            <w:sz w:val="20"/>
          </w:rPr>
          <w:t>s</w:t>
        </w:r>
      </w:ins>
      <w:r w:rsidRPr="001C3BD2">
        <w:rPr>
          <w:rFonts w:eastAsia="Malgun Gothic"/>
          <w:sz w:val="20"/>
        </w:rPr>
        <w:t xml:space="preserve"> of a </w:t>
      </w:r>
      <w:ins w:id="171" w:author="Ye-Kui Wang" w:date="2017-02-28T10:04:00Z">
        <w:r w:rsidR="003561E3">
          <w:rPr>
            <w:rFonts w:eastAsia="Malgun Gothic"/>
            <w:sz w:val="20"/>
          </w:rPr>
          <w:t xml:space="preserve">particular </w:t>
        </w:r>
      </w:ins>
      <w:r w:rsidRPr="001C3BD2">
        <w:rPr>
          <w:rFonts w:eastAsia="Malgun Gothic"/>
          <w:sz w:val="20"/>
        </w:rPr>
        <w:t>type belonging to listOfRegion</w:t>
      </w:r>
      <w:r>
        <w:rPr>
          <w:rFonts w:eastAsia="Malgun Gothic"/>
          <w:sz w:val="20"/>
        </w:rPr>
        <w:t>NestableMessageTypes</w:t>
      </w:r>
      <w:r w:rsidRPr="001C3BD2">
        <w:rPr>
          <w:rFonts w:eastAsia="Malgun Gothic"/>
          <w:sz w:val="20"/>
        </w:rPr>
        <w:t xml:space="preserve"> </w:t>
      </w:r>
      <w:ins w:id="172" w:author="Ye-Kui Wang" w:date="2017-02-28T09:54:00Z">
        <w:r w:rsidR="003561E3">
          <w:rPr>
            <w:rFonts w:eastAsia="Malgun Gothic"/>
            <w:sz w:val="20"/>
          </w:rPr>
          <w:t xml:space="preserve">and non-regionally-nested SEI messages of the same type, decoders </w:t>
        </w:r>
      </w:ins>
      <w:ins w:id="173" w:author="Ye-Kui Wang" w:date="2017-02-28T09:55:00Z">
        <w:r w:rsidR="003561E3">
          <w:rPr>
            <w:rFonts w:eastAsia="Malgun Gothic"/>
            <w:sz w:val="20"/>
          </w:rPr>
          <w:t xml:space="preserve">shall ignore either all the regionally-nested </w:t>
        </w:r>
        <w:r w:rsidR="003561E3" w:rsidRPr="001C3BD2">
          <w:rPr>
            <w:rFonts w:eastAsia="Malgun Gothic"/>
            <w:sz w:val="20"/>
          </w:rPr>
          <w:t>SEI message</w:t>
        </w:r>
        <w:r w:rsidR="003561E3">
          <w:rPr>
            <w:rFonts w:eastAsia="Malgun Gothic"/>
            <w:sz w:val="20"/>
          </w:rPr>
          <w:t xml:space="preserve"> of that type or all the non-regionally-nested SEI messages of that type</w:t>
        </w:r>
      </w:ins>
      <w:del w:id="174" w:author="Ye-Kui Wang" w:date="2017-02-28T09:56:00Z">
        <w:r w:rsidRPr="001C3BD2" w:rsidDel="003561E3">
          <w:rPr>
            <w:rFonts w:eastAsia="Malgun Gothic"/>
            <w:sz w:val="20"/>
          </w:rPr>
          <w:delText xml:space="preserve">that is not nested in a regional nesting SEI message is applicable to the current picture, there shall be no SEI message of the same type </w:delText>
        </w:r>
      </w:del>
      <w:del w:id="175" w:author="Ye-Kui Wang" w:date="2017-02-27T16:59:00Z">
        <w:r w:rsidRPr="001C3BD2" w:rsidDel="000F33D7">
          <w:rPr>
            <w:rFonts w:eastAsia="Malgun Gothic"/>
            <w:sz w:val="20"/>
          </w:rPr>
          <w:delText>belonging to listOfRegion</w:delText>
        </w:r>
        <w:r w:rsidDel="000F33D7">
          <w:rPr>
            <w:rFonts w:eastAsia="Malgun Gothic"/>
            <w:sz w:val="20"/>
          </w:rPr>
          <w:delText>NestableMessageTypes</w:delText>
        </w:r>
        <w:r w:rsidRPr="001C3BD2" w:rsidDel="000F33D7">
          <w:rPr>
            <w:rFonts w:eastAsia="Malgun Gothic"/>
            <w:sz w:val="20"/>
          </w:rPr>
          <w:delText xml:space="preserve"> </w:delText>
        </w:r>
      </w:del>
      <w:del w:id="176" w:author="Ye-Kui Wang" w:date="2017-02-28T09:56:00Z">
        <w:r w:rsidRPr="001C3BD2" w:rsidDel="003561E3">
          <w:rPr>
            <w:rFonts w:eastAsia="Malgun Gothic"/>
            <w:sz w:val="20"/>
          </w:rPr>
          <w:delText>that is nested in a regional nesting SEI message that is applicable to the current picture</w:delText>
        </w:r>
      </w:del>
      <w:r w:rsidRPr="001C3BD2">
        <w:rPr>
          <w:rFonts w:eastAsia="Malgun Gothic"/>
          <w:sz w:val="20"/>
        </w:rPr>
        <w:t>.</w:t>
      </w:r>
    </w:p>
    <w:p w14:paraId="206AF292" w14:textId="385A714C" w:rsidR="00024D98" w:rsidRPr="00EF5B11" w:rsidDel="009B0D4F" w:rsidRDefault="00024D98">
      <w:pPr>
        <w:jc w:val="both"/>
        <w:rPr>
          <w:del w:id="177" w:author="Ye-Kui Wang" w:date="2017-02-22T11:51:00Z"/>
          <w:rFonts w:eastAsia="Malgun Gothic"/>
          <w:sz w:val="20"/>
          <w:rPrChange w:id="178" w:author="Ye-Kui Wang" w:date="2017-03-19T22:11:00Z">
            <w:rPr>
              <w:del w:id="179" w:author="Ye-Kui Wang" w:date="2017-02-22T11:51:00Z"/>
              <w:sz w:val="20"/>
            </w:rPr>
          </w:rPrChange>
        </w:rPr>
      </w:pPr>
      <w:del w:id="180" w:author="Ye-Kui Wang" w:date="2017-02-22T11:51:00Z">
        <w:r w:rsidRPr="00EF5B11" w:rsidDel="009B0D4F">
          <w:rPr>
            <w:rFonts w:eastAsia="Malgun Gothic"/>
            <w:sz w:val="20"/>
            <w:rPrChange w:id="181" w:author="Ye-Kui Wang" w:date="2017-03-19T22:11:00Z">
              <w:rPr>
                <w:sz w:val="20"/>
              </w:rPr>
            </w:rPrChange>
          </w:rPr>
          <w:delText xml:space="preserve">Decoders encountering </w:delText>
        </w:r>
      </w:del>
      <w:del w:id="182" w:author="Ye-Kui Wang" w:date="2017-02-17T14:17:00Z">
        <w:r w:rsidRPr="00EF5B11" w:rsidDel="009355E0">
          <w:rPr>
            <w:rFonts w:eastAsia="Malgun Gothic"/>
            <w:sz w:val="20"/>
            <w:rPrChange w:id="183" w:author="Ye-Kui Wang" w:date="2017-03-19T22:11:00Z">
              <w:rPr>
                <w:sz w:val="20"/>
              </w:rPr>
            </w:rPrChange>
          </w:rPr>
          <w:delText xml:space="preserve">an </w:delText>
        </w:r>
      </w:del>
      <w:del w:id="184" w:author="Ye-Kui Wang" w:date="2017-02-22T11:51:00Z">
        <w:r w:rsidRPr="00EF5B11" w:rsidDel="009B0D4F">
          <w:rPr>
            <w:rFonts w:eastAsia="Malgun Gothic"/>
            <w:sz w:val="20"/>
            <w:rPrChange w:id="185" w:author="Ye-Kui Wang" w:date="2017-03-19T22:11:00Z">
              <w:rPr>
                <w:sz w:val="20"/>
              </w:rPr>
            </w:rPrChange>
          </w:rPr>
          <w:delText xml:space="preserve">SEI message that </w:delText>
        </w:r>
      </w:del>
      <w:del w:id="186" w:author="Ye-Kui Wang" w:date="2017-02-17T14:18:00Z">
        <w:r w:rsidRPr="00EF5B11" w:rsidDel="009355E0">
          <w:rPr>
            <w:rFonts w:eastAsia="Malgun Gothic"/>
            <w:sz w:val="20"/>
            <w:rPrChange w:id="187" w:author="Ye-Kui Wang" w:date="2017-03-19T22:11:00Z">
              <w:rPr>
                <w:sz w:val="20"/>
              </w:rPr>
            </w:rPrChange>
          </w:rPr>
          <w:delText xml:space="preserve">is </w:delText>
        </w:r>
      </w:del>
      <w:del w:id="188" w:author="Ye-Kui Wang" w:date="2017-02-17T14:17:00Z">
        <w:r w:rsidRPr="00EF5B11" w:rsidDel="009355E0">
          <w:rPr>
            <w:rFonts w:eastAsia="Malgun Gothic"/>
            <w:sz w:val="20"/>
            <w:rPrChange w:id="189" w:author="Ye-Kui Wang" w:date="2017-03-19T22:11:00Z">
              <w:rPr>
                <w:sz w:val="20"/>
              </w:rPr>
            </w:rPrChange>
          </w:rPr>
          <w:delText xml:space="preserve">nested in a regional nesting SEI message that </w:delText>
        </w:r>
      </w:del>
      <w:del w:id="190" w:author="Ye-Kui Wang" w:date="2017-02-22T11:51:00Z">
        <w:r w:rsidRPr="00EF5B11" w:rsidDel="009B0D4F">
          <w:rPr>
            <w:rFonts w:eastAsia="Malgun Gothic"/>
            <w:sz w:val="20"/>
            <w:rPrChange w:id="191" w:author="Ye-Kui Wang" w:date="2017-03-19T22:11:00Z">
              <w:rPr>
                <w:sz w:val="20"/>
              </w:rPr>
            </w:rPrChange>
          </w:rPr>
          <w:delText xml:space="preserve">does not belong to </w:delText>
        </w:r>
        <w:r w:rsidRPr="00EF5B11" w:rsidDel="009B0D4F">
          <w:rPr>
            <w:rFonts w:eastAsia="Malgun Gothic"/>
            <w:sz w:val="20"/>
          </w:rPr>
          <w:delText>listOfRegionNestableMessageTypes</w:delText>
        </w:r>
        <w:r w:rsidRPr="00EF5B11" w:rsidDel="009B0D4F">
          <w:rPr>
            <w:rFonts w:eastAsia="Malgun Gothic"/>
            <w:sz w:val="20"/>
            <w:rPrChange w:id="192" w:author="Ye-Kui Wang" w:date="2017-03-19T22:11:00Z">
              <w:rPr>
                <w:sz w:val="20"/>
              </w:rPr>
            </w:rPrChange>
          </w:rPr>
          <w:delText xml:space="preserve"> shall ignore the nested SEI message.</w:delText>
        </w:r>
      </w:del>
    </w:p>
    <w:p w14:paraId="41E88C87" w14:textId="77777777" w:rsidR="00024D98" w:rsidRPr="00EF5B11" w:rsidRDefault="00024D98" w:rsidP="00EF5B11">
      <w:pPr>
        <w:jc w:val="both"/>
        <w:rPr>
          <w:rFonts w:eastAsia="Malgun Gothic"/>
          <w:sz w:val="20"/>
          <w:rPrChange w:id="193" w:author="Ye-Kui Wang" w:date="2017-03-19T22:11:00Z">
            <w:rPr>
              <w:sz w:val="20"/>
            </w:rPr>
          </w:rPrChange>
        </w:rPr>
      </w:pPr>
      <w:del w:id="194" w:author="Ye-Kui Wang" w:date="2017-02-17T13:36:00Z">
        <w:r w:rsidRPr="00EF5B11" w:rsidDel="003F4523">
          <w:rPr>
            <w:rFonts w:eastAsia="Malgun Gothic"/>
            <w:sz w:val="20"/>
            <w:rPrChange w:id="195" w:author="Ye-Kui Wang" w:date="2017-03-19T22:11:00Z">
              <w:rPr>
                <w:sz w:val="20"/>
              </w:rPr>
            </w:rPrChange>
          </w:rPr>
          <w:delText>Unlike the scalable nesting SEI message, t</w:delText>
        </w:r>
      </w:del>
      <w:del w:id="196" w:author="Ye-Kui Wang" w:date="2017-02-17T14:18:00Z">
        <w:r w:rsidRPr="00EF5B11" w:rsidDel="009355E0">
          <w:rPr>
            <w:rFonts w:eastAsia="Malgun Gothic"/>
            <w:sz w:val="20"/>
            <w:rPrChange w:id="197" w:author="Ye-Kui Wang" w:date="2017-03-19T22:11:00Z">
              <w:rPr>
                <w:sz w:val="20"/>
              </w:rPr>
            </w:rPrChange>
          </w:rPr>
          <w:delText xml:space="preserve">he </w:delText>
        </w:r>
      </w:del>
      <w:ins w:id="198" w:author="Ye-Kui Wang" w:date="2017-02-17T14:19:00Z">
        <w:r w:rsidR="009355E0" w:rsidRPr="00EF5B11">
          <w:rPr>
            <w:rFonts w:eastAsia="Malgun Gothic"/>
            <w:sz w:val="20"/>
            <w:rPrChange w:id="199" w:author="Ye-Kui Wang" w:date="2017-03-19T22:11:00Z">
              <w:rPr>
                <w:sz w:val="20"/>
              </w:rPr>
            </w:rPrChange>
          </w:rPr>
          <w:t>A r</w:t>
        </w:r>
      </w:ins>
      <w:ins w:id="200" w:author="Ye-Kui Wang" w:date="2017-02-17T14:18:00Z">
        <w:r w:rsidR="009355E0" w:rsidRPr="00EF5B11">
          <w:rPr>
            <w:rFonts w:eastAsia="Malgun Gothic"/>
            <w:sz w:val="20"/>
            <w:rPrChange w:id="201" w:author="Ye-Kui Wang" w:date="2017-03-19T22:11:00Z">
              <w:rPr>
                <w:sz w:val="20"/>
              </w:rPr>
            </w:rPrChange>
          </w:rPr>
          <w:t>egional</w:t>
        </w:r>
      </w:ins>
      <w:ins w:id="202" w:author="Ye-Kui Wang" w:date="2017-02-17T14:28:00Z">
        <w:r w:rsidR="009355E0" w:rsidRPr="00EF5B11">
          <w:rPr>
            <w:rFonts w:eastAsia="Malgun Gothic"/>
            <w:sz w:val="20"/>
            <w:rPrChange w:id="203" w:author="Ye-Kui Wang" w:date="2017-03-19T22:11:00Z">
              <w:rPr>
                <w:sz w:val="20"/>
              </w:rPr>
            </w:rPrChange>
          </w:rPr>
          <w:t>ly-</w:t>
        </w:r>
      </w:ins>
      <w:ins w:id="204" w:author="Ye-Kui Wang" w:date="2017-02-17T14:18:00Z">
        <w:r w:rsidR="009355E0" w:rsidRPr="00EF5B11">
          <w:rPr>
            <w:rFonts w:eastAsia="Malgun Gothic"/>
            <w:sz w:val="20"/>
            <w:rPrChange w:id="205" w:author="Ye-Kui Wang" w:date="2017-03-19T22:11:00Z">
              <w:rPr>
                <w:sz w:val="20"/>
              </w:rPr>
            </w:rPrChange>
          </w:rPr>
          <w:t xml:space="preserve">nested </w:t>
        </w:r>
      </w:ins>
      <w:r w:rsidRPr="00EF5B11">
        <w:rPr>
          <w:rFonts w:eastAsia="Malgun Gothic"/>
          <w:sz w:val="20"/>
          <w:rPrChange w:id="206" w:author="Ye-Kui Wang" w:date="2017-03-19T22:11:00Z">
            <w:rPr>
              <w:sz w:val="20"/>
            </w:rPr>
          </w:rPrChange>
        </w:rPr>
        <w:t>SEI message</w:t>
      </w:r>
      <w:del w:id="207" w:author="Ye-Kui Wang" w:date="2017-02-17T14:19:00Z">
        <w:r w:rsidRPr="00EF5B11" w:rsidDel="009355E0">
          <w:rPr>
            <w:rFonts w:eastAsia="Malgun Gothic"/>
            <w:sz w:val="20"/>
            <w:rPrChange w:id="208" w:author="Ye-Kui Wang" w:date="2017-03-19T22:11:00Z">
              <w:rPr>
                <w:sz w:val="20"/>
              </w:rPr>
            </w:rPrChange>
          </w:rPr>
          <w:delText>s</w:delText>
        </w:r>
      </w:del>
      <w:r w:rsidRPr="00EF5B11">
        <w:rPr>
          <w:rFonts w:eastAsia="Malgun Gothic"/>
          <w:sz w:val="20"/>
          <w:rPrChange w:id="209" w:author="Ye-Kui Wang" w:date="2017-03-19T22:11:00Z">
            <w:rPr>
              <w:sz w:val="20"/>
            </w:rPr>
          </w:rPrChange>
        </w:rPr>
        <w:t xml:space="preserve"> </w:t>
      </w:r>
      <w:del w:id="210" w:author="Ye-Kui Wang" w:date="2017-02-17T14:18:00Z">
        <w:r w:rsidRPr="00EF5B11" w:rsidDel="009355E0">
          <w:rPr>
            <w:rFonts w:eastAsia="Malgun Gothic"/>
            <w:sz w:val="20"/>
            <w:rPrChange w:id="211" w:author="Ye-Kui Wang" w:date="2017-03-19T22:11:00Z">
              <w:rPr>
                <w:sz w:val="20"/>
              </w:rPr>
            </w:rPrChange>
          </w:rPr>
          <w:delText xml:space="preserve">nested in the regional nesting SEI message </w:delText>
        </w:r>
      </w:del>
      <w:r w:rsidRPr="00EF5B11">
        <w:rPr>
          <w:rFonts w:eastAsia="Malgun Gothic"/>
          <w:sz w:val="20"/>
          <w:rPrChange w:id="212" w:author="Ye-Kui Wang" w:date="2017-03-19T22:11:00Z">
            <w:rPr>
              <w:sz w:val="20"/>
            </w:rPr>
          </w:rPrChange>
        </w:rPr>
        <w:t xml:space="preserve">should not be extracted and sent as a </w:t>
      </w:r>
      <w:ins w:id="213" w:author="Ye-Kui Wang" w:date="2017-02-17T14:19:00Z">
        <w:r w:rsidR="009355E0" w:rsidRPr="00EF5B11">
          <w:rPr>
            <w:rFonts w:eastAsia="Malgun Gothic"/>
            <w:sz w:val="20"/>
            <w:rPrChange w:id="214" w:author="Ye-Kui Wang" w:date="2017-03-19T22:11:00Z">
              <w:rPr>
                <w:sz w:val="20"/>
              </w:rPr>
            </w:rPrChange>
          </w:rPr>
          <w:t xml:space="preserve">non-regionally-nested </w:t>
        </w:r>
      </w:ins>
      <w:del w:id="215" w:author="Ye-Kui Wang" w:date="2017-02-17T14:20:00Z">
        <w:r w:rsidRPr="00EF5B11" w:rsidDel="009355E0">
          <w:rPr>
            <w:rFonts w:eastAsia="Malgun Gothic"/>
            <w:sz w:val="20"/>
            <w:rPrChange w:id="216" w:author="Ye-Kui Wang" w:date="2017-03-19T22:11:00Z">
              <w:rPr>
                <w:sz w:val="20"/>
              </w:rPr>
            </w:rPrChange>
          </w:rPr>
          <w:delText xml:space="preserve">separate </w:delText>
        </w:r>
      </w:del>
      <w:r w:rsidRPr="00EF5B11">
        <w:rPr>
          <w:rFonts w:eastAsia="Malgun Gothic"/>
          <w:sz w:val="20"/>
          <w:rPrChange w:id="217" w:author="Ye-Kui Wang" w:date="2017-03-19T22:11:00Z">
            <w:rPr>
              <w:sz w:val="20"/>
            </w:rPr>
          </w:rPrChange>
        </w:rPr>
        <w:t xml:space="preserve">SEI message, as the values signalled in the </w:t>
      </w:r>
      <w:ins w:id="218" w:author="Ye-Kui Wang" w:date="2017-02-17T14:28:00Z">
        <w:r w:rsidR="009355E0" w:rsidRPr="00EF5B11">
          <w:rPr>
            <w:rFonts w:eastAsia="Malgun Gothic"/>
            <w:sz w:val="20"/>
            <w:rPrChange w:id="219" w:author="Ye-Kui Wang" w:date="2017-03-19T22:11:00Z">
              <w:rPr>
                <w:sz w:val="20"/>
              </w:rPr>
            </w:rPrChange>
          </w:rPr>
          <w:t>regionally-</w:t>
        </w:r>
      </w:ins>
      <w:r w:rsidRPr="00EF5B11">
        <w:rPr>
          <w:rFonts w:eastAsia="Malgun Gothic"/>
          <w:sz w:val="20"/>
          <w:rPrChange w:id="220" w:author="Ye-Kui Wang" w:date="2017-03-19T22:11:00Z">
            <w:rPr>
              <w:sz w:val="20"/>
            </w:rPr>
          </w:rPrChange>
        </w:rPr>
        <w:t>nested SEI message may not be applicable outside the indicated regions.</w:t>
      </w:r>
    </w:p>
    <w:p w14:paraId="1163E772" w14:textId="10AE6EEC" w:rsidR="00024D98" w:rsidRPr="001C3BD2" w:rsidRDefault="00024D98" w:rsidP="00024D98">
      <w:pPr>
        <w:jc w:val="both"/>
        <w:rPr>
          <w:sz w:val="20"/>
        </w:rPr>
      </w:pPr>
      <w:r>
        <w:rPr>
          <w:b/>
          <w:bCs/>
          <w:sz w:val="20"/>
        </w:rPr>
        <w:t>regional_nesting</w:t>
      </w:r>
      <w:r w:rsidRPr="001C3BD2">
        <w:rPr>
          <w:b/>
          <w:bCs/>
          <w:sz w:val="20"/>
        </w:rPr>
        <w:t>_id</w:t>
      </w:r>
      <w:r w:rsidRPr="001C3BD2">
        <w:rPr>
          <w:sz w:val="20"/>
        </w:rPr>
        <w:t xml:space="preserve"> contains an identifying number that may be used to identify the purpose of the one or more </w:t>
      </w:r>
      <w:del w:id="221" w:author="Ye-Kui Wang" w:date="2017-02-17T14:29:00Z">
        <w:r w:rsidRPr="001C3BD2" w:rsidDel="009355E0">
          <w:rPr>
            <w:sz w:val="20"/>
          </w:rPr>
          <w:delText>regional</w:delText>
        </w:r>
      </w:del>
      <w:del w:id="222" w:author="Ye-Kui Wang" w:date="2017-02-17T14:28:00Z">
        <w:r w:rsidRPr="001C3BD2" w:rsidDel="009355E0">
          <w:rPr>
            <w:sz w:val="20"/>
          </w:rPr>
          <w:delText xml:space="preserve"> </w:delText>
        </w:r>
      </w:del>
      <w:del w:id="223" w:author="Ye-Kui Wang" w:date="2017-02-17T14:29:00Z">
        <w:r w:rsidRPr="001C3BD2" w:rsidDel="009355E0">
          <w:rPr>
            <w:sz w:val="20"/>
          </w:rPr>
          <w:delText xml:space="preserve">nesting </w:delText>
        </w:r>
      </w:del>
      <w:r w:rsidRPr="001C3BD2">
        <w:rPr>
          <w:sz w:val="20"/>
        </w:rPr>
        <w:t>SEI messages</w:t>
      </w:r>
      <w:ins w:id="224" w:author="Ye-Kui Wang" w:date="2017-02-17T14:29:00Z">
        <w:r w:rsidR="009355E0">
          <w:rPr>
            <w:sz w:val="20"/>
          </w:rPr>
          <w:t xml:space="preserve"> </w:t>
        </w:r>
      </w:ins>
      <w:ins w:id="225" w:author="Gary Sullivan" w:date="2017-03-31T16:00:00Z">
        <w:r w:rsidR="00EA264A">
          <w:rPr>
            <w:sz w:val="20"/>
          </w:rPr>
          <w:t xml:space="preserve">that are </w:t>
        </w:r>
      </w:ins>
      <w:ins w:id="226" w:author="Ye-Kui Wang" w:date="2017-03-03T02:38:00Z">
        <w:r w:rsidR="00A931F0">
          <w:rPr>
            <w:sz w:val="20"/>
          </w:rPr>
          <w:t>regionally-</w:t>
        </w:r>
      </w:ins>
      <w:ins w:id="227" w:author="Ye-Kui Wang" w:date="2017-02-17T14:29:00Z">
        <w:r w:rsidR="009355E0">
          <w:rPr>
            <w:sz w:val="20"/>
          </w:rPr>
          <w:t>nested in the regional nesting SEI message</w:t>
        </w:r>
      </w:ins>
      <w:r w:rsidRPr="001C3BD2">
        <w:rPr>
          <w:sz w:val="20"/>
        </w:rPr>
        <w:t xml:space="preserve">. The value of </w:t>
      </w:r>
      <w:r>
        <w:rPr>
          <w:sz w:val="20"/>
        </w:rPr>
        <w:t>regional_nesting</w:t>
      </w:r>
      <w:r w:rsidRPr="001C3BD2">
        <w:rPr>
          <w:sz w:val="20"/>
        </w:rPr>
        <w:t>_id shall be in the range of 0 to</w:t>
      </w:r>
      <w:r>
        <w:rPr>
          <w:sz w:val="20"/>
        </w:rPr>
        <w:t xml:space="preserve"> </w:t>
      </w:r>
      <w:r w:rsidRPr="001C3BD2">
        <w:rPr>
          <w:sz w:val="20"/>
        </w:rPr>
        <w:t>2</w:t>
      </w:r>
      <w:r w:rsidRPr="001C3BD2">
        <w:rPr>
          <w:sz w:val="20"/>
          <w:vertAlign w:val="superscript"/>
        </w:rPr>
        <w:t>16</w:t>
      </w:r>
      <w:r w:rsidRPr="001C3BD2">
        <w:rPr>
          <w:sz w:val="20"/>
        </w:rPr>
        <w:t> − 1, inclusive.</w:t>
      </w:r>
    </w:p>
    <w:p w14:paraId="40B2B012" w14:textId="77777777" w:rsidR="00024D98" w:rsidRPr="001C3BD2" w:rsidRDefault="00024D98" w:rsidP="00024D98">
      <w:pPr>
        <w:jc w:val="both"/>
        <w:rPr>
          <w:sz w:val="20"/>
        </w:rPr>
      </w:pPr>
      <w:r w:rsidRPr="001C3BD2">
        <w:rPr>
          <w:sz w:val="20"/>
        </w:rPr>
        <w:t xml:space="preserve">Values of </w:t>
      </w:r>
      <w:r>
        <w:rPr>
          <w:sz w:val="20"/>
        </w:rPr>
        <w:t>regional_nesting</w:t>
      </w:r>
      <w:r w:rsidRPr="001C3BD2">
        <w:rPr>
          <w:sz w:val="20"/>
        </w:rPr>
        <w:t>_id from 0 to 255 and from 512 to 2</w:t>
      </w:r>
      <w:r w:rsidRPr="001C3BD2">
        <w:rPr>
          <w:sz w:val="20"/>
          <w:vertAlign w:val="superscript"/>
        </w:rPr>
        <w:t>15</w:t>
      </w:r>
      <w:r w:rsidRPr="001C3BD2">
        <w:rPr>
          <w:sz w:val="20"/>
        </w:rPr>
        <w:t xml:space="preserve"> − 1 may be used as determined by the application. Values of </w:t>
      </w:r>
      <w:r>
        <w:rPr>
          <w:sz w:val="20"/>
        </w:rPr>
        <w:t>regional_nesting</w:t>
      </w:r>
      <w:r w:rsidRPr="001C3BD2">
        <w:rPr>
          <w:sz w:val="20"/>
        </w:rPr>
        <w:t>_id from 256 to 511 and from 2</w:t>
      </w:r>
      <w:r w:rsidRPr="001C3BD2">
        <w:rPr>
          <w:sz w:val="20"/>
          <w:vertAlign w:val="superscript"/>
        </w:rPr>
        <w:t>15</w:t>
      </w:r>
      <w:r w:rsidRPr="001C3BD2">
        <w:rPr>
          <w:sz w:val="20"/>
        </w:rPr>
        <w:t xml:space="preserve"> to 2</w:t>
      </w:r>
      <w:r w:rsidRPr="001C3BD2">
        <w:rPr>
          <w:sz w:val="20"/>
          <w:vertAlign w:val="superscript"/>
        </w:rPr>
        <w:t>16</w:t>
      </w:r>
      <w:r w:rsidRPr="001C3BD2">
        <w:rPr>
          <w:sz w:val="20"/>
        </w:rPr>
        <w:t xml:space="preserve"> − 1 are reserved for future use by ITU-T | ISO/IEC. Decoders encountering a value of </w:t>
      </w:r>
      <w:r>
        <w:rPr>
          <w:sz w:val="20"/>
        </w:rPr>
        <w:t>regional_nesting</w:t>
      </w:r>
      <w:r w:rsidRPr="001C3BD2">
        <w:rPr>
          <w:sz w:val="20"/>
        </w:rPr>
        <w:t>_id in the range of 256 to 511, inclusive, or in the range of 2</w:t>
      </w:r>
      <w:r w:rsidRPr="001C3BD2">
        <w:rPr>
          <w:sz w:val="20"/>
          <w:vertAlign w:val="superscript"/>
        </w:rPr>
        <w:t>15</w:t>
      </w:r>
      <w:r w:rsidRPr="001C3BD2">
        <w:rPr>
          <w:sz w:val="20"/>
        </w:rPr>
        <w:t xml:space="preserve"> to 2</w:t>
      </w:r>
      <w:r w:rsidRPr="001C3BD2">
        <w:rPr>
          <w:sz w:val="20"/>
          <w:vertAlign w:val="superscript"/>
        </w:rPr>
        <w:t>16</w:t>
      </w:r>
      <w:r w:rsidRPr="001C3BD2">
        <w:rPr>
          <w:sz w:val="20"/>
        </w:rPr>
        <w:t> − 1, inclusive, shall ignore it.</w:t>
      </w:r>
    </w:p>
    <w:p w14:paraId="22196A19" w14:textId="287254BC" w:rsidR="00024D98" w:rsidRPr="001C3BD2" w:rsidRDefault="00024D98" w:rsidP="00024D98">
      <w:pPr>
        <w:jc w:val="both"/>
        <w:rPr>
          <w:sz w:val="20"/>
        </w:rPr>
      </w:pPr>
      <w:r>
        <w:rPr>
          <w:b/>
          <w:sz w:val="20"/>
        </w:rPr>
        <w:t>regional_nesting</w:t>
      </w:r>
      <w:r w:rsidRPr="001C3BD2">
        <w:rPr>
          <w:b/>
          <w:sz w:val="20"/>
        </w:rPr>
        <w:t>_num_rect_regions</w:t>
      </w:r>
      <w:r w:rsidRPr="001C3BD2">
        <w:rPr>
          <w:sz w:val="20"/>
        </w:rPr>
        <w:t xml:space="preserve"> specifies the number of rectangular regions </w:t>
      </w:r>
      <w:ins w:id="228" w:author="Ye-Kui Wang" w:date="2017-02-17T14:29:00Z">
        <w:r w:rsidR="009355E0">
          <w:rPr>
            <w:sz w:val="20"/>
          </w:rPr>
          <w:t xml:space="preserve">specified </w:t>
        </w:r>
      </w:ins>
      <w:del w:id="229" w:author="Ye-Kui Wang" w:date="2017-02-17T14:30:00Z">
        <w:r w:rsidRPr="001C3BD2" w:rsidDel="009355E0">
          <w:rPr>
            <w:sz w:val="20"/>
          </w:rPr>
          <w:delText xml:space="preserve">indicated </w:delText>
        </w:r>
      </w:del>
      <w:del w:id="230" w:author="Gary Sullivan" w:date="2017-03-31T16:02:00Z">
        <w:r w:rsidRPr="001C3BD2" w:rsidDel="00EA264A">
          <w:rPr>
            <w:sz w:val="20"/>
          </w:rPr>
          <w:delText>by</w:delText>
        </w:r>
      </w:del>
      <w:ins w:id="231" w:author="Gary Sullivan" w:date="2017-03-31T16:02:00Z">
        <w:r w:rsidR="00EA264A">
          <w:rPr>
            <w:sz w:val="20"/>
          </w:rPr>
          <w:t>in</w:t>
        </w:r>
      </w:ins>
      <w:r w:rsidRPr="001C3BD2">
        <w:rPr>
          <w:sz w:val="20"/>
        </w:rPr>
        <w:t xml:space="preserve"> the regional nesting SEI message. The value of </w:t>
      </w:r>
      <w:r>
        <w:rPr>
          <w:sz w:val="20"/>
        </w:rPr>
        <w:t>regional_nesting</w:t>
      </w:r>
      <w:r w:rsidRPr="001C3BD2">
        <w:rPr>
          <w:sz w:val="20"/>
        </w:rPr>
        <w:t xml:space="preserve">_num_rect_regions shall be in the range of 1 to 255, inclusive. The value of </w:t>
      </w:r>
      <w:r>
        <w:rPr>
          <w:sz w:val="20"/>
        </w:rPr>
        <w:t>regional_nesting</w:t>
      </w:r>
      <w:r w:rsidRPr="001C3BD2">
        <w:rPr>
          <w:sz w:val="20"/>
        </w:rPr>
        <w:t>_num_rect_regions equal to 0 is reserved for future use by ITU-T | ISO/IEC</w:t>
      </w:r>
      <w:ins w:id="232" w:author="Gary Sullivan" w:date="2017-03-31T16:03:00Z">
        <w:r w:rsidR="00EA264A">
          <w:rPr>
            <w:sz w:val="20"/>
          </w:rPr>
          <w:t xml:space="preserve"> and shall not be used in bitstreams conforming to this version of this Specification</w:t>
        </w:r>
      </w:ins>
      <w:r w:rsidRPr="001C3BD2">
        <w:rPr>
          <w:sz w:val="20"/>
        </w:rPr>
        <w:t>.</w:t>
      </w:r>
      <w:ins w:id="233" w:author="Ye-Kui Wang" w:date="2017-02-28T09:57:00Z">
        <w:r w:rsidR="003561E3">
          <w:rPr>
            <w:sz w:val="20"/>
          </w:rPr>
          <w:t xml:space="preserve"> Decoders shall ignore regional nesting SEI messages with regional_nesting</w:t>
        </w:r>
        <w:r w:rsidR="003561E3" w:rsidRPr="001C3BD2">
          <w:rPr>
            <w:sz w:val="20"/>
          </w:rPr>
          <w:t>_num_rect_regions</w:t>
        </w:r>
        <w:r w:rsidR="003561E3">
          <w:rPr>
            <w:sz w:val="20"/>
          </w:rPr>
          <w:t xml:space="preserve"> equal to 0.</w:t>
        </w:r>
      </w:ins>
    </w:p>
    <w:p w14:paraId="44080677" w14:textId="77777777" w:rsidR="00024D98" w:rsidRPr="001C3BD2" w:rsidRDefault="00024D98" w:rsidP="00024D98">
      <w:pPr>
        <w:jc w:val="both"/>
        <w:rPr>
          <w:sz w:val="20"/>
        </w:rPr>
      </w:pPr>
      <w:r>
        <w:rPr>
          <w:b/>
          <w:sz w:val="20"/>
        </w:rPr>
        <w:t>regional_nesting</w:t>
      </w:r>
      <w:r w:rsidRPr="001C3BD2">
        <w:rPr>
          <w:b/>
          <w:sz w:val="20"/>
        </w:rPr>
        <w:t>_rect_region_id</w:t>
      </w:r>
      <w:r w:rsidRPr="001C3BD2">
        <w:rPr>
          <w:sz w:val="20"/>
        </w:rPr>
        <w:t xml:space="preserve">[ i ] </w:t>
      </w:r>
      <w:del w:id="234" w:author="Ye-Kui Wang" w:date="2017-02-17T13:42:00Z">
        <w:r w:rsidRPr="001C3BD2" w:rsidDel="003F4523">
          <w:rPr>
            <w:sz w:val="20"/>
          </w:rPr>
          <w:delText>indicates</w:delText>
        </w:r>
      </w:del>
      <w:ins w:id="235" w:author="Ye-Kui Wang" w:date="2017-02-17T13:42:00Z">
        <w:r w:rsidR="003F4523">
          <w:rPr>
            <w:sz w:val="20"/>
          </w:rPr>
          <w:t>specifies</w:t>
        </w:r>
      </w:ins>
      <w:r w:rsidRPr="001C3BD2">
        <w:rPr>
          <w:sz w:val="20"/>
        </w:rPr>
        <w:t xml:space="preserve"> </w:t>
      </w:r>
      <w:ins w:id="236" w:author="Ye-Kui Wang" w:date="2017-02-17T13:42:00Z">
        <w:r w:rsidR="003F4523">
          <w:rPr>
            <w:sz w:val="20"/>
          </w:rPr>
          <w:t>the</w:t>
        </w:r>
      </w:ins>
      <w:del w:id="237" w:author="Ye-Kui Wang" w:date="2017-02-17T13:42:00Z">
        <w:r w:rsidRPr="001C3BD2" w:rsidDel="003F4523">
          <w:rPr>
            <w:sz w:val="20"/>
          </w:rPr>
          <w:delText>an</w:delText>
        </w:r>
      </w:del>
      <w:r w:rsidRPr="001C3BD2">
        <w:rPr>
          <w:sz w:val="20"/>
        </w:rPr>
        <w:t xml:space="preserve"> identifier for the i-th rectangular region specified </w:t>
      </w:r>
      <w:del w:id="238" w:author="Ye-Kui Wang" w:date="2017-02-17T14:30:00Z">
        <w:r w:rsidRPr="001C3BD2" w:rsidDel="009355E0">
          <w:rPr>
            <w:sz w:val="20"/>
          </w:rPr>
          <w:delText>in</w:delText>
        </w:r>
      </w:del>
      <w:ins w:id="239" w:author="Ye-Kui Wang" w:date="2017-02-17T13:43:00Z">
        <w:r w:rsidR="003F4523">
          <w:rPr>
            <w:sz w:val="20"/>
          </w:rPr>
          <w:t>by</w:t>
        </w:r>
      </w:ins>
      <w:r w:rsidRPr="001C3BD2">
        <w:rPr>
          <w:sz w:val="20"/>
        </w:rPr>
        <w:t xml:space="preserve"> the regional nesting SEI message</w:t>
      </w:r>
      <w:del w:id="240" w:author="Ye-Kui Wang" w:date="2017-02-17T13:41:00Z">
        <w:r w:rsidRPr="001C3BD2" w:rsidDel="003F4523">
          <w:rPr>
            <w:sz w:val="20"/>
          </w:rPr>
          <w:delText xml:space="preserve">, for i in the range of 0 to </w:delText>
        </w:r>
        <w:r w:rsidDel="003F4523">
          <w:rPr>
            <w:sz w:val="20"/>
          </w:rPr>
          <w:delText>regional_nesting_num_rect_regions −</w:delText>
        </w:r>
        <w:r w:rsidRPr="001C3BD2" w:rsidDel="003F4523">
          <w:rPr>
            <w:sz w:val="20"/>
          </w:rPr>
          <w:delText> 1, inclusive</w:delText>
        </w:r>
      </w:del>
      <w:r w:rsidRPr="001C3BD2">
        <w:rPr>
          <w:sz w:val="20"/>
        </w:rPr>
        <w:t>.</w:t>
      </w:r>
    </w:p>
    <w:p w14:paraId="02ECE4B7" w14:textId="77777777" w:rsidR="00024D98" w:rsidRPr="001C3BD2" w:rsidRDefault="00024D98" w:rsidP="00024D98">
      <w:pPr>
        <w:jc w:val="both"/>
        <w:rPr>
          <w:sz w:val="20"/>
        </w:rPr>
      </w:pPr>
      <w:r w:rsidRPr="001C3BD2">
        <w:rPr>
          <w:sz w:val="20"/>
        </w:rPr>
        <w:t xml:space="preserve">Unless indicated otherwise by some means not specified in this </w:t>
      </w:r>
      <w:r>
        <w:rPr>
          <w:sz w:val="20"/>
        </w:rPr>
        <w:t>document</w:t>
      </w:r>
      <w:r w:rsidRPr="001C3BD2">
        <w:rPr>
          <w:sz w:val="20"/>
        </w:rPr>
        <w:t>, when a sample belongs to more than one region</w:t>
      </w:r>
      <w:r>
        <w:rPr>
          <w:sz w:val="20"/>
        </w:rPr>
        <w:t xml:space="preserve"> </w:t>
      </w:r>
      <w:ins w:id="241" w:author="Ye-Kui Wang" w:date="2017-02-28T10:02:00Z">
        <w:r w:rsidR="003561E3">
          <w:rPr>
            <w:sz w:val="20"/>
          </w:rPr>
          <w:t>indicated as</w:t>
        </w:r>
      </w:ins>
      <w:ins w:id="242" w:author="Ye-Kui Wang" w:date="2017-02-28T10:03:00Z">
        <w:r w:rsidR="003561E3">
          <w:rPr>
            <w:sz w:val="20"/>
          </w:rPr>
          <w:t xml:space="preserve"> applying to </w:t>
        </w:r>
      </w:ins>
      <w:del w:id="243" w:author="Ye-Kui Wang" w:date="2017-02-28T10:03:00Z">
        <w:r w:rsidDel="003561E3">
          <w:rPr>
            <w:sz w:val="20"/>
          </w:rPr>
          <w:delText>for which</w:delText>
        </w:r>
        <w:r w:rsidRPr="001C3BD2" w:rsidDel="003561E3">
          <w:rPr>
            <w:sz w:val="20"/>
          </w:rPr>
          <w:delText xml:space="preserve"> </w:delText>
        </w:r>
      </w:del>
      <w:r w:rsidRPr="001C3BD2">
        <w:rPr>
          <w:sz w:val="20"/>
        </w:rPr>
        <w:t xml:space="preserve">more </w:t>
      </w:r>
      <w:r>
        <w:rPr>
          <w:sz w:val="20"/>
        </w:rPr>
        <w:t xml:space="preserve">than one </w:t>
      </w:r>
      <w:ins w:id="244" w:author="Ye-Kui Wang" w:date="2017-02-28T10:03:00Z">
        <w:r w:rsidR="003561E3">
          <w:rPr>
            <w:sz w:val="20"/>
          </w:rPr>
          <w:t xml:space="preserve">regionally-nested </w:t>
        </w:r>
      </w:ins>
      <w:del w:id="245" w:author="Ye-Kui Wang" w:date="2017-02-17T13:45:00Z">
        <w:r w:rsidDel="003F4523">
          <w:rPr>
            <w:sz w:val="20"/>
          </w:rPr>
          <w:delText xml:space="preserve">regional </w:delText>
        </w:r>
        <w:r w:rsidRPr="001C3BD2" w:rsidDel="003F4523">
          <w:rPr>
            <w:sz w:val="20"/>
          </w:rPr>
          <w:delText xml:space="preserve">nested </w:delText>
        </w:r>
      </w:del>
      <w:r w:rsidRPr="001C3BD2">
        <w:rPr>
          <w:sz w:val="20"/>
        </w:rPr>
        <w:t>SEI message</w:t>
      </w:r>
      <w:del w:id="246" w:author="Ye-Kui Wang" w:date="2017-02-28T09:58:00Z">
        <w:r w:rsidRPr="001C3BD2" w:rsidDel="003561E3">
          <w:rPr>
            <w:sz w:val="20"/>
          </w:rPr>
          <w:delText>s</w:delText>
        </w:r>
      </w:del>
      <w:r w:rsidRPr="001C3BD2">
        <w:rPr>
          <w:sz w:val="20"/>
        </w:rPr>
        <w:t xml:space="preserve"> of </w:t>
      </w:r>
      <w:ins w:id="247" w:author="Ye-Kui Wang" w:date="2017-02-28T10:03:00Z">
        <w:r w:rsidR="003561E3">
          <w:rPr>
            <w:sz w:val="20"/>
          </w:rPr>
          <w:t>a</w:t>
        </w:r>
      </w:ins>
      <w:ins w:id="248" w:author="Ye-Kui Wang" w:date="2017-02-28T10:05:00Z">
        <w:r w:rsidR="003561E3" w:rsidRPr="003561E3">
          <w:rPr>
            <w:rFonts w:eastAsia="Malgun Gothic"/>
            <w:sz w:val="20"/>
          </w:rPr>
          <w:t xml:space="preserve"> </w:t>
        </w:r>
        <w:r w:rsidR="003561E3">
          <w:rPr>
            <w:rFonts w:eastAsia="Malgun Gothic"/>
            <w:sz w:val="20"/>
          </w:rPr>
          <w:t>particular</w:t>
        </w:r>
      </w:ins>
      <w:del w:id="249" w:author="Ye-Kui Wang" w:date="2017-02-28T10:03:00Z">
        <w:r w:rsidRPr="001C3BD2" w:rsidDel="003561E3">
          <w:rPr>
            <w:sz w:val="20"/>
          </w:rPr>
          <w:delText>the same</w:delText>
        </w:r>
      </w:del>
      <w:r w:rsidRPr="001C3BD2">
        <w:rPr>
          <w:sz w:val="20"/>
        </w:rPr>
        <w:t xml:space="preserve"> type in listOfRegion</w:t>
      </w:r>
      <w:r>
        <w:rPr>
          <w:sz w:val="20"/>
        </w:rPr>
        <w:t>NestableMessageTypes</w:t>
      </w:r>
      <w:del w:id="250" w:author="Ye-Kui Wang" w:date="2017-02-28T10:05:00Z">
        <w:r w:rsidDel="003561E3">
          <w:rPr>
            <w:sz w:val="20"/>
          </w:rPr>
          <w:delText xml:space="preserve"> are </w:delText>
        </w:r>
      </w:del>
      <w:del w:id="251" w:author="Ye-Kui Wang" w:date="2017-02-17T13:46:00Z">
        <w:r w:rsidDel="003F4523">
          <w:rPr>
            <w:sz w:val="20"/>
          </w:rPr>
          <w:delText>indicated</w:delText>
        </w:r>
      </w:del>
      <w:r w:rsidRPr="001C3BD2">
        <w:rPr>
          <w:sz w:val="20"/>
        </w:rPr>
        <w:t xml:space="preserve">, </w:t>
      </w:r>
      <w:ins w:id="252" w:author="Ye-Kui Wang" w:date="2017-02-28T10:08:00Z">
        <w:r w:rsidR="003561E3">
          <w:rPr>
            <w:sz w:val="20"/>
          </w:rPr>
          <w:t xml:space="preserve">among </w:t>
        </w:r>
      </w:ins>
      <w:del w:id="253" w:author="Ye-Kui Wang" w:date="2017-02-28T10:08:00Z">
        <w:r w:rsidRPr="001C3BD2" w:rsidDel="003561E3">
          <w:rPr>
            <w:sz w:val="20"/>
          </w:rPr>
          <w:delText xml:space="preserve">only one of </w:delText>
        </w:r>
      </w:del>
      <w:r w:rsidRPr="001C3BD2">
        <w:rPr>
          <w:sz w:val="20"/>
        </w:rPr>
        <w:t xml:space="preserve">these </w:t>
      </w:r>
      <w:ins w:id="254" w:author="Ye-Kui Wang" w:date="2017-02-17T14:31:00Z">
        <w:r w:rsidR="009355E0">
          <w:rPr>
            <w:sz w:val="20"/>
          </w:rPr>
          <w:t>regionally-</w:t>
        </w:r>
      </w:ins>
      <w:r w:rsidRPr="001C3BD2">
        <w:rPr>
          <w:sz w:val="20"/>
        </w:rPr>
        <w:t>nested SEI messages</w:t>
      </w:r>
      <w:ins w:id="255" w:author="Ye-Kui Wang" w:date="2017-02-28T10:09:00Z">
        <w:r w:rsidR="003561E3">
          <w:rPr>
            <w:sz w:val="20"/>
          </w:rPr>
          <w:t>,</w:t>
        </w:r>
      </w:ins>
      <w:r w:rsidRPr="001C3BD2">
        <w:rPr>
          <w:sz w:val="20"/>
        </w:rPr>
        <w:t xml:space="preserve"> </w:t>
      </w:r>
      <w:ins w:id="256" w:author="Ye-Kui Wang" w:date="2017-02-28T10:09:00Z">
        <w:r w:rsidR="003561E3">
          <w:rPr>
            <w:sz w:val="20"/>
          </w:rPr>
          <w:t xml:space="preserve">only those </w:t>
        </w:r>
      </w:ins>
      <w:del w:id="257" w:author="Ye-Kui Wang" w:date="2017-02-28T10:09:00Z">
        <w:r w:rsidRPr="001C3BD2" w:rsidDel="003561E3">
          <w:rPr>
            <w:sz w:val="20"/>
          </w:rPr>
          <w:delText xml:space="preserve">applies to the sample; this nested SEI message is the one </w:delText>
        </w:r>
      </w:del>
      <w:r w:rsidRPr="001C3BD2">
        <w:rPr>
          <w:sz w:val="20"/>
        </w:rPr>
        <w:t xml:space="preserve">that </w:t>
      </w:r>
      <w:ins w:id="258" w:author="Ye-Kui Wang" w:date="2017-02-28T10:09:00Z">
        <w:r w:rsidR="003561E3">
          <w:rPr>
            <w:sz w:val="20"/>
          </w:rPr>
          <w:t>are</w:t>
        </w:r>
      </w:ins>
      <w:del w:id="259" w:author="Ye-Kui Wang" w:date="2017-02-28T10:09:00Z">
        <w:r w:rsidRPr="001C3BD2" w:rsidDel="003561E3">
          <w:rPr>
            <w:sz w:val="20"/>
          </w:rPr>
          <w:delText>is</w:delText>
        </w:r>
      </w:del>
      <w:r w:rsidRPr="001C3BD2">
        <w:rPr>
          <w:sz w:val="20"/>
        </w:rPr>
        <w:t xml:space="preserve"> associated with the region that has the </w:t>
      </w:r>
      <w:del w:id="260" w:author="Ye-Kui Wang" w:date="2017-02-17T13:45:00Z">
        <w:r w:rsidDel="003F4523">
          <w:rPr>
            <w:sz w:val="20"/>
          </w:rPr>
          <w:delText>largest</w:delText>
        </w:r>
        <w:r w:rsidRPr="001C3BD2" w:rsidDel="003F4523">
          <w:rPr>
            <w:sz w:val="20"/>
          </w:rPr>
          <w:delText xml:space="preserve"> </w:delText>
        </w:r>
      </w:del>
      <w:ins w:id="261" w:author="Ye-Kui Wang" w:date="2017-02-17T13:45:00Z">
        <w:r w:rsidR="003F4523">
          <w:rPr>
            <w:sz w:val="20"/>
          </w:rPr>
          <w:t>greatest</w:t>
        </w:r>
        <w:r w:rsidR="003F4523" w:rsidRPr="001C3BD2">
          <w:rPr>
            <w:sz w:val="20"/>
          </w:rPr>
          <w:t xml:space="preserve"> </w:t>
        </w:r>
      </w:ins>
      <w:r w:rsidRPr="001C3BD2">
        <w:rPr>
          <w:sz w:val="20"/>
        </w:rPr>
        <w:t xml:space="preserve">value of </w:t>
      </w:r>
      <w:r>
        <w:rPr>
          <w:sz w:val="20"/>
        </w:rPr>
        <w:t>regional_nesting</w:t>
      </w:r>
      <w:r w:rsidRPr="001C3BD2">
        <w:rPr>
          <w:sz w:val="20"/>
        </w:rPr>
        <w:t>_rect_region_id[ ]</w:t>
      </w:r>
      <w:ins w:id="262" w:author="Ye-Kui Wang" w:date="2017-02-28T10:09:00Z">
        <w:r w:rsidR="003561E3">
          <w:rPr>
            <w:sz w:val="20"/>
          </w:rPr>
          <w:t xml:space="preserve"> </w:t>
        </w:r>
      </w:ins>
      <w:ins w:id="263" w:author="Ye-Kui Wang" w:date="2017-02-28T10:10:00Z">
        <w:r w:rsidR="003561E3">
          <w:rPr>
            <w:sz w:val="20"/>
          </w:rPr>
          <w:t xml:space="preserve">are considered as applying </w:t>
        </w:r>
      </w:ins>
      <w:ins w:id="264" w:author="Ye-Kui Wang" w:date="2017-02-28T10:09:00Z">
        <w:r w:rsidR="003561E3">
          <w:rPr>
            <w:sz w:val="20"/>
          </w:rPr>
          <w:t>to the sample</w:t>
        </w:r>
      </w:ins>
      <w:r w:rsidRPr="001C3BD2">
        <w:rPr>
          <w:sz w:val="20"/>
        </w:rPr>
        <w:t xml:space="preserve">, </w:t>
      </w:r>
      <w:ins w:id="265" w:author="Ye-Kui Wang" w:date="2017-02-28T10:09:00Z">
        <w:r w:rsidR="003561E3">
          <w:rPr>
            <w:sz w:val="20"/>
          </w:rPr>
          <w:t xml:space="preserve">while </w:t>
        </w:r>
      </w:ins>
      <w:del w:id="266" w:author="Ye-Kui Wang" w:date="2017-02-28T10:09:00Z">
        <w:r w:rsidRPr="001C3BD2" w:rsidDel="003561E3">
          <w:rPr>
            <w:sz w:val="20"/>
          </w:rPr>
          <w:delText xml:space="preserve">and </w:delText>
        </w:r>
      </w:del>
      <w:r w:rsidRPr="001C3BD2">
        <w:rPr>
          <w:sz w:val="20"/>
        </w:rPr>
        <w:t>the rest of the</w:t>
      </w:r>
      <w:ins w:id="267" w:author="Ye-Kui Wang" w:date="2017-02-17T13:48:00Z">
        <w:r w:rsidR="003F4523">
          <w:rPr>
            <w:sz w:val="20"/>
          </w:rPr>
          <w:t>se</w:t>
        </w:r>
      </w:ins>
      <w:r w:rsidRPr="001C3BD2">
        <w:rPr>
          <w:sz w:val="20"/>
        </w:rPr>
        <w:t xml:space="preserve"> </w:t>
      </w:r>
      <w:ins w:id="268" w:author="Ye-Kui Wang" w:date="2017-02-17T14:31:00Z">
        <w:r w:rsidR="009355E0">
          <w:rPr>
            <w:sz w:val="20"/>
          </w:rPr>
          <w:t>regionally-</w:t>
        </w:r>
      </w:ins>
      <w:del w:id="269" w:author="Ye-Kui Wang" w:date="2017-02-17T13:48:00Z">
        <w:r w:rsidDel="003F4523">
          <w:rPr>
            <w:sz w:val="20"/>
          </w:rPr>
          <w:delText xml:space="preserve">regional </w:delText>
        </w:r>
      </w:del>
      <w:r w:rsidRPr="001C3BD2">
        <w:rPr>
          <w:sz w:val="20"/>
        </w:rPr>
        <w:t xml:space="preserve">nested SEI messages </w:t>
      </w:r>
      <w:ins w:id="270" w:author="Ye-Kui Wang" w:date="2017-02-28T10:10:00Z">
        <w:r w:rsidR="003561E3">
          <w:rPr>
            <w:sz w:val="20"/>
          </w:rPr>
          <w:t xml:space="preserve">are considered </w:t>
        </w:r>
      </w:ins>
      <w:ins w:id="271" w:author="Ye-Kui Wang" w:date="2017-02-28T10:11:00Z">
        <w:r w:rsidR="003561E3">
          <w:rPr>
            <w:sz w:val="20"/>
          </w:rPr>
          <w:t xml:space="preserve">as </w:t>
        </w:r>
      </w:ins>
      <w:del w:id="272" w:author="Ye-Kui Wang" w:date="2017-02-17T13:48:00Z">
        <w:r w:rsidDel="003F4523">
          <w:rPr>
            <w:sz w:val="20"/>
          </w:rPr>
          <w:delText xml:space="preserve">of that type that are </w:delText>
        </w:r>
        <w:r w:rsidRPr="001C3BD2" w:rsidDel="003F4523">
          <w:rPr>
            <w:sz w:val="20"/>
          </w:rPr>
          <w:delText xml:space="preserve">associated with the region </w:delText>
        </w:r>
      </w:del>
      <w:del w:id="273" w:author="Ye-Kui Wang" w:date="2017-02-28T10:11:00Z">
        <w:r w:rsidDel="003561E3">
          <w:rPr>
            <w:sz w:val="20"/>
          </w:rPr>
          <w:delText xml:space="preserve">do </w:delText>
        </w:r>
      </w:del>
      <w:r>
        <w:rPr>
          <w:sz w:val="20"/>
        </w:rPr>
        <w:t>not apply</w:t>
      </w:r>
      <w:ins w:id="274" w:author="Ye-Kui Wang" w:date="2017-02-28T10:11:00Z">
        <w:r w:rsidR="003561E3">
          <w:rPr>
            <w:sz w:val="20"/>
          </w:rPr>
          <w:t>ing</w:t>
        </w:r>
      </w:ins>
      <w:ins w:id="275" w:author="Ye-Kui Wang" w:date="2017-02-17T13:49:00Z">
        <w:r w:rsidR="003F4523">
          <w:rPr>
            <w:sz w:val="20"/>
          </w:rPr>
          <w:t xml:space="preserve"> to the sample</w:t>
        </w:r>
      </w:ins>
      <w:r w:rsidRPr="001C3BD2">
        <w:rPr>
          <w:sz w:val="20"/>
        </w:rPr>
        <w:t>.</w:t>
      </w:r>
    </w:p>
    <w:p w14:paraId="550F0005" w14:textId="322AEAB7" w:rsidR="00AD19DB" w:rsidRPr="00BA4227" w:rsidRDefault="00AD19DB" w:rsidP="00AD19DB">
      <w:pPr>
        <w:ind w:left="360"/>
        <w:jc w:val="both"/>
        <w:rPr>
          <w:ins w:id="276" w:author="Ye-Kui Wang" w:date="2017-02-28T10:11:00Z"/>
          <w:sz w:val="18"/>
          <w:szCs w:val="18"/>
        </w:rPr>
      </w:pPr>
      <w:ins w:id="277" w:author="Ye-Kui Wang" w:date="2017-02-28T10:11:00Z">
        <w:r w:rsidRPr="009355E0">
          <w:rPr>
            <w:sz w:val="18"/>
            <w:szCs w:val="18"/>
          </w:rPr>
          <w:t>NOTE</w:t>
        </w:r>
        <w:r>
          <w:rPr>
            <w:sz w:val="18"/>
            <w:szCs w:val="18"/>
          </w:rPr>
          <w:t> </w:t>
        </w:r>
        <w:r w:rsidRPr="00BA4227">
          <w:rPr>
            <w:sz w:val="18"/>
            <w:szCs w:val="18"/>
          </w:rPr>
          <w:fldChar w:fldCharType="begin"/>
        </w:r>
        <w:r w:rsidRPr="00BA4227">
          <w:rPr>
            <w:sz w:val="18"/>
            <w:szCs w:val="18"/>
          </w:rPr>
          <w:instrText xml:space="preserve"> SEQ NoteCounter \* MERGEFORMAT </w:instrText>
        </w:r>
        <w:r w:rsidRPr="00BA4227">
          <w:rPr>
            <w:sz w:val="18"/>
            <w:szCs w:val="18"/>
          </w:rPr>
          <w:fldChar w:fldCharType="separate"/>
        </w:r>
      </w:ins>
      <w:ins w:id="278" w:author="Ye-Kui Wang" w:date="2017-03-19T22:11:00Z">
        <w:r w:rsidR="00EF5B11">
          <w:rPr>
            <w:noProof/>
            <w:sz w:val="18"/>
            <w:szCs w:val="18"/>
          </w:rPr>
          <w:t>4</w:t>
        </w:r>
      </w:ins>
      <w:ins w:id="279" w:author="Ye-Kui Wang" w:date="2017-02-28T10:11:00Z">
        <w:r w:rsidRPr="00BA4227">
          <w:rPr>
            <w:sz w:val="18"/>
            <w:szCs w:val="18"/>
          </w:rPr>
          <w:fldChar w:fldCharType="end"/>
        </w:r>
        <w:r>
          <w:rPr>
            <w:sz w:val="18"/>
            <w:szCs w:val="18"/>
          </w:rPr>
          <w:t> </w:t>
        </w:r>
        <w:r w:rsidRPr="009355E0">
          <w:rPr>
            <w:sz w:val="18"/>
            <w:szCs w:val="18"/>
          </w:rPr>
          <w:t>– </w:t>
        </w:r>
        <w:r>
          <w:rPr>
            <w:sz w:val="18"/>
            <w:szCs w:val="18"/>
          </w:rPr>
          <w:t xml:space="preserve">When there are </w:t>
        </w:r>
        <w:del w:id="280" w:author="Gary Sullivan" w:date="2017-03-31T16:04:00Z">
          <w:r w:rsidDel="00EA264A">
            <w:rPr>
              <w:sz w:val="18"/>
              <w:szCs w:val="18"/>
            </w:rPr>
            <w:delText>multiple</w:delText>
          </w:r>
        </w:del>
      </w:ins>
      <w:ins w:id="281" w:author="Gary Sullivan" w:date="2017-03-31T16:04:00Z">
        <w:r w:rsidR="00EA264A">
          <w:rPr>
            <w:sz w:val="18"/>
            <w:szCs w:val="18"/>
          </w:rPr>
          <w:t>more than one</w:t>
        </w:r>
      </w:ins>
      <w:ins w:id="282" w:author="Ye-Kui Wang" w:date="2017-02-28T10:11:00Z">
        <w:r>
          <w:rPr>
            <w:sz w:val="18"/>
            <w:szCs w:val="18"/>
          </w:rPr>
          <w:t xml:space="preserve"> </w:t>
        </w:r>
      </w:ins>
      <w:ins w:id="283" w:author="Ye-Kui Wang" w:date="2017-02-28T10:12:00Z">
        <w:r>
          <w:rPr>
            <w:sz w:val="18"/>
            <w:szCs w:val="18"/>
          </w:rPr>
          <w:t xml:space="preserve">of these </w:t>
        </w:r>
        <w:r w:rsidRPr="00AD19DB">
          <w:rPr>
            <w:sz w:val="18"/>
            <w:szCs w:val="18"/>
          </w:rPr>
          <w:t>regionally-nested SEI messages associated with the region that has the greatest value of regional_nesting_rect_region_id[</w:t>
        </w:r>
        <w:r>
          <w:rPr>
            <w:sz w:val="18"/>
            <w:szCs w:val="18"/>
          </w:rPr>
          <w:t> </w:t>
        </w:r>
        <w:r w:rsidRPr="00AD19DB">
          <w:rPr>
            <w:sz w:val="18"/>
            <w:szCs w:val="18"/>
          </w:rPr>
          <w:t>]</w:t>
        </w:r>
        <w:r>
          <w:rPr>
            <w:sz w:val="18"/>
            <w:szCs w:val="18"/>
          </w:rPr>
          <w:t xml:space="preserve">, they are identical </w:t>
        </w:r>
      </w:ins>
      <w:ins w:id="284" w:author="Ye-Kui Wang" w:date="2017-02-28T10:13:00Z">
        <w:r>
          <w:rPr>
            <w:sz w:val="18"/>
            <w:szCs w:val="18"/>
          </w:rPr>
          <w:t xml:space="preserve">per </w:t>
        </w:r>
      </w:ins>
      <w:ins w:id="285" w:author="Ye-Kui Wang" w:date="2017-02-28T10:12:00Z">
        <w:r>
          <w:rPr>
            <w:sz w:val="18"/>
            <w:szCs w:val="18"/>
          </w:rPr>
          <w:t xml:space="preserve">other </w:t>
        </w:r>
      </w:ins>
      <w:ins w:id="286" w:author="Gary Sullivan" w:date="2017-03-31T16:05:00Z">
        <w:r w:rsidR="00EA264A">
          <w:rPr>
            <w:sz w:val="18"/>
            <w:szCs w:val="18"/>
          </w:rPr>
          <w:t xml:space="preserve">expressed </w:t>
        </w:r>
      </w:ins>
      <w:ins w:id="287" w:author="Ye-Kui Wang" w:date="2017-02-28T10:12:00Z">
        <w:r>
          <w:rPr>
            <w:sz w:val="18"/>
            <w:szCs w:val="18"/>
          </w:rPr>
          <w:t>co</w:t>
        </w:r>
      </w:ins>
      <w:ins w:id="288" w:author="Ye-Kui Wang" w:date="2017-02-28T10:13:00Z">
        <w:r>
          <w:rPr>
            <w:sz w:val="18"/>
            <w:szCs w:val="18"/>
          </w:rPr>
          <w:t>nstraints</w:t>
        </w:r>
      </w:ins>
      <w:ins w:id="289" w:author="Ye-Kui Wang" w:date="2017-02-28T10:12:00Z">
        <w:r>
          <w:rPr>
            <w:sz w:val="18"/>
            <w:szCs w:val="18"/>
          </w:rPr>
          <w:t>.</w:t>
        </w:r>
      </w:ins>
    </w:p>
    <w:p w14:paraId="3B809ADB" w14:textId="77777777" w:rsidR="00024D98" w:rsidRPr="001C3BD2" w:rsidRDefault="00024D98" w:rsidP="00024D98">
      <w:pPr>
        <w:jc w:val="both"/>
        <w:rPr>
          <w:sz w:val="20"/>
        </w:rPr>
      </w:pPr>
      <w:r w:rsidRPr="001C3BD2">
        <w:rPr>
          <w:sz w:val="20"/>
        </w:rPr>
        <w:t xml:space="preserve">It is a requirement of bitstream conformance that the value of </w:t>
      </w:r>
      <w:r>
        <w:rPr>
          <w:sz w:val="20"/>
        </w:rPr>
        <w:t>regional_nesting</w:t>
      </w:r>
      <w:r w:rsidRPr="001C3BD2">
        <w:rPr>
          <w:sz w:val="20"/>
        </w:rPr>
        <w:t xml:space="preserve">_rect_region_id[ i ] shall not be the same for any two different values of i in the range of 0 to </w:t>
      </w:r>
      <w:r>
        <w:rPr>
          <w:sz w:val="20"/>
        </w:rPr>
        <w:t>regional_nesting</w:t>
      </w:r>
      <w:r w:rsidRPr="001C3BD2">
        <w:rPr>
          <w:sz w:val="20"/>
        </w:rPr>
        <w:t>_num</w:t>
      </w:r>
      <w:r>
        <w:rPr>
          <w:sz w:val="20"/>
        </w:rPr>
        <w:t>_rect_regions −</w:t>
      </w:r>
      <w:r w:rsidRPr="001C3BD2">
        <w:rPr>
          <w:sz w:val="20"/>
        </w:rPr>
        <w:t> 1, inclusive, in the regional nesting SEI message.</w:t>
      </w:r>
    </w:p>
    <w:p w14:paraId="4FC1A8A3" w14:textId="77777777" w:rsidR="00024D98" w:rsidRPr="001C3BD2" w:rsidRDefault="00024D98" w:rsidP="00024D98">
      <w:pPr>
        <w:jc w:val="both"/>
        <w:rPr>
          <w:bCs/>
          <w:sz w:val="20"/>
        </w:rPr>
      </w:pPr>
      <w:r w:rsidRPr="001C3BD2">
        <w:rPr>
          <w:bCs/>
          <w:sz w:val="20"/>
        </w:rPr>
        <w:t>When a</w:t>
      </w:r>
      <w:ins w:id="290" w:author="Ye-Kui Wang" w:date="2017-02-28T10:16:00Z">
        <w:r w:rsidR="009C69FB">
          <w:rPr>
            <w:bCs/>
            <w:sz w:val="20"/>
          </w:rPr>
          <w:t xml:space="preserve"> regionally-nested</w:t>
        </w:r>
      </w:ins>
      <w:del w:id="291" w:author="Ye-Kui Wang" w:date="2017-02-28T10:16:00Z">
        <w:r w:rsidRPr="001C3BD2" w:rsidDel="009C69FB">
          <w:rPr>
            <w:bCs/>
            <w:sz w:val="20"/>
          </w:rPr>
          <w:delText>n</w:delText>
        </w:r>
      </w:del>
      <w:r w:rsidRPr="001C3BD2">
        <w:rPr>
          <w:bCs/>
          <w:sz w:val="20"/>
        </w:rPr>
        <w:t xml:space="preserve"> SEI message of a particular type in </w:t>
      </w:r>
      <w:r w:rsidRPr="001C3BD2">
        <w:rPr>
          <w:sz w:val="20"/>
        </w:rPr>
        <w:t>listOfRegion</w:t>
      </w:r>
      <w:r>
        <w:rPr>
          <w:sz w:val="20"/>
        </w:rPr>
        <w:t>NestableMessageTypes</w:t>
      </w:r>
      <w:r w:rsidRPr="001C3BD2">
        <w:rPr>
          <w:sz w:val="20"/>
        </w:rPr>
        <w:t xml:space="preserve"> is </w:t>
      </w:r>
      <w:ins w:id="292" w:author="Ye-Kui Wang" w:date="2017-02-28T10:17:00Z">
        <w:r w:rsidR="009C69FB">
          <w:rPr>
            <w:sz w:val="20"/>
          </w:rPr>
          <w:t xml:space="preserve">indicated as applying </w:t>
        </w:r>
      </w:ins>
      <w:del w:id="293" w:author="Ye-Kui Wang" w:date="2017-02-28T10:17:00Z">
        <w:r w:rsidRPr="001C3BD2" w:rsidDel="009C69FB">
          <w:rPr>
            <w:sz w:val="20"/>
          </w:rPr>
          <w:delText xml:space="preserve">present in one regional nesting SEI message and applies </w:delText>
        </w:r>
      </w:del>
      <w:r w:rsidRPr="001C3BD2">
        <w:rPr>
          <w:sz w:val="20"/>
        </w:rPr>
        <w:t xml:space="preserve">to a list of regions listA in the current picture and another </w:t>
      </w:r>
      <w:ins w:id="294" w:author="Ye-Kui Wang" w:date="2017-02-28T10:17:00Z">
        <w:r w:rsidR="009C69FB">
          <w:rPr>
            <w:bCs/>
            <w:sz w:val="20"/>
          </w:rPr>
          <w:t>regionally-nested</w:t>
        </w:r>
        <w:r w:rsidR="009C69FB" w:rsidRPr="001C3BD2">
          <w:rPr>
            <w:bCs/>
            <w:sz w:val="20"/>
          </w:rPr>
          <w:t xml:space="preserve"> </w:t>
        </w:r>
      </w:ins>
      <w:r w:rsidRPr="001C3BD2">
        <w:rPr>
          <w:bCs/>
          <w:sz w:val="20"/>
        </w:rPr>
        <w:t xml:space="preserve">SEI message of the same type </w:t>
      </w:r>
      <w:del w:id="295" w:author="Ye-Kui Wang" w:date="2017-02-28T10:17:00Z">
        <w:r w:rsidRPr="001C3BD2" w:rsidDel="009C69FB">
          <w:rPr>
            <w:bCs/>
            <w:sz w:val="20"/>
          </w:rPr>
          <w:delText xml:space="preserve">in </w:delText>
        </w:r>
        <w:r w:rsidRPr="001C3BD2" w:rsidDel="009C69FB">
          <w:rPr>
            <w:sz w:val="20"/>
          </w:rPr>
          <w:delText>listOfRegion</w:delText>
        </w:r>
        <w:r w:rsidDel="009C69FB">
          <w:rPr>
            <w:sz w:val="20"/>
          </w:rPr>
          <w:delText>NestableMessageTypes</w:delText>
        </w:r>
        <w:r w:rsidRPr="001C3BD2" w:rsidDel="009C69FB">
          <w:rPr>
            <w:sz w:val="20"/>
          </w:rPr>
          <w:delText xml:space="preserve"> </w:delText>
        </w:r>
      </w:del>
      <w:r w:rsidRPr="001C3BD2">
        <w:rPr>
          <w:sz w:val="20"/>
        </w:rPr>
        <w:t xml:space="preserve">is </w:t>
      </w:r>
      <w:ins w:id="296" w:author="Ye-Kui Wang" w:date="2017-02-28T10:18:00Z">
        <w:r w:rsidR="009C69FB">
          <w:rPr>
            <w:sz w:val="20"/>
          </w:rPr>
          <w:t>indicated as applying</w:t>
        </w:r>
        <w:r w:rsidR="009C69FB" w:rsidRPr="001C3BD2">
          <w:rPr>
            <w:sz w:val="20"/>
          </w:rPr>
          <w:t xml:space="preserve"> </w:t>
        </w:r>
      </w:ins>
      <w:del w:id="297" w:author="Ye-Kui Wang" w:date="2017-02-28T10:18:00Z">
        <w:r w:rsidRPr="001C3BD2" w:rsidDel="009C69FB">
          <w:rPr>
            <w:sz w:val="20"/>
          </w:rPr>
          <w:delText xml:space="preserve">present in </w:delText>
        </w:r>
      </w:del>
      <w:del w:id="298" w:author="Ye-Kui Wang" w:date="2017-02-28T10:14:00Z">
        <w:r w:rsidRPr="001C3BD2" w:rsidDel="009C69FB">
          <w:rPr>
            <w:sz w:val="20"/>
          </w:rPr>
          <w:delText>a</w:delText>
        </w:r>
      </w:del>
      <w:del w:id="299" w:author="Ye-Kui Wang" w:date="2017-02-28T10:18:00Z">
        <w:r w:rsidRPr="001C3BD2" w:rsidDel="009C69FB">
          <w:rPr>
            <w:sz w:val="20"/>
          </w:rPr>
          <w:delText xml:space="preserve"> regional nesting SEI message and applies </w:delText>
        </w:r>
      </w:del>
      <w:r w:rsidRPr="001C3BD2">
        <w:rPr>
          <w:sz w:val="20"/>
        </w:rPr>
        <w:t>to a</w:t>
      </w:r>
      <w:ins w:id="300" w:author="Ye-Kui Wang" w:date="2017-02-28T10:18:00Z">
        <w:r w:rsidR="009C69FB">
          <w:rPr>
            <w:sz w:val="20"/>
          </w:rPr>
          <w:t>nother</w:t>
        </w:r>
      </w:ins>
      <w:r w:rsidRPr="001C3BD2">
        <w:rPr>
          <w:sz w:val="20"/>
        </w:rPr>
        <w:t xml:space="preserve"> list of regions listB in the current picture, it is a requirement of bitstream conformance that, for any pair </w:t>
      </w:r>
      <w:del w:id="301" w:author="Ye-Kui Wang" w:date="2017-02-28T10:15:00Z">
        <w:r w:rsidRPr="001C3BD2" w:rsidDel="009C69FB">
          <w:rPr>
            <w:sz w:val="20"/>
          </w:rPr>
          <w:delText xml:space="preserve">or </w:delText>
        </w:r>
      </w:del>
      <w:ins w:id="302" w:author="Ye-Kui Wang" w:date="2017-02-28T10:15:00Z">
        <w:r w:rsidR="009C69FB">
          <w:rPr>
            <w:sz w:val="20"/>
          </w:rPr>
          <w:t>of</w:t>
        </w:r>
        <w:r w:rsidR="009C69FB" w:rsidRPr="001C3BD2">
          <w:rPr>
            <w:sz w:val="20"/>
          </w:rPr>
          <w:t xml:space="preserve"> </w:t>
        </w:r>
      </w:ins>
      <w:r w:rsidRPr="001C3BD2">
        <w:rPr>
          <w:sz w:val="20"/>
        </w:rPr>
        <w:t xml:space="preserve">regions formed by choosing one from listA and the other from listB, the value of </w:t>
      </w:r>
      <w:r>
        <w:rPr>
          <w:sz w:val="20"/>
        </w:rPr>
        <w:t>regional_nesting</w:t>
      </w:r>
      <w:r w:rsidRPr="001C3BD2">
        <w:rPr>
          <w:sz w:val="20"/>
        </w:rPr>
        <w:t>_rect_region_id[ ] of the two regions shall not be the same unless the two regions are identical</w:t>
      </w:r>
      <w:ins w:id="303" w:author="Ye-Kui Wang" w:date="2017-02-28T10:19:00Z">
        <w:r w:rsidR="009C69FB">
          <w:rPr>
            <w:sz w:val="20"/>
          </w:rPr>
          <w:t xml:space="preserve"> (i.e., both position and size are the same)</w:t>
        </w:r>
      </w:ins>
      <w:r w:rsidRPr="001C3BD2">
        <w:rPr>
          <w:sz w:val="20"/>
        </w:rPr>
        <w:t xml:space="preserve"> and the two </w:t>
      </w:r>
      <w:ins w:id="304" w:author="Ye-Kui Wang" w:date="2017-02-28T10:15:00Z">
        <w:r w:rsidR="009C69FB">
          <w:rPr>
            <w:sz w:val="20"/>
          </w:rPr>
          <w:t>regionally-nested</w:t>
        </w:r>
        <w:r w:rsidR="009C69FB" w:rsidRPr="001C3BD2">
          <w:rPr>
            <w:sz w:val="20"/>
          </w:rPr>
          <w:t xml:space="preserve"> </w:t>
        </w:r>
      </w:ins>
      <w:r w:rsidRPr="001C3BD2">
        <w:rPr>
          <w:sz w:val="20"/>
        </w:rPr>
        <w:t>SEI messages are identical.</w:t>
      </w:r>
    </w:p>
    <w:p w14:paraId="536F5054" w14:textId="77777777" w:rsidR="00024D98" w:rsidRPr="001C3BD2" w:rsidRDefault="00024D98" w:rsidP="00024D98">
      <w:pPr>
        <w:jc w:val="both"/>
        <w:rPr>
          <w:sz w:val="20"/>
        </w:rPr>
      </w:pPr>
      <w:r>
        <w:rPr>
          <w:b/>
          <w:sz w:val="20"/>
        </w:rPr>
        <w:t>regional_nesting</w:t>
      </w:r>
      <w:r w:rsidRPr="001C3BD2">
        <w:rPr>
          <w:b/>
          <w:sz w:val="20"/>
        </w:rPr>
        <w:t>_rect_left_offset</w:t>
      </w:r>
      <w:r w:rsidRPr="001C3BD2">
        <w:rPr>
          <w:sz w:val="20"/>
        </w:rPr>
        <w:t xml:space="preserve">[ i ], </w:t>
      </w:r>
      <w:r>
        <w:rPr>
          <w:b/>
          <w:sz w:val="20"/>
        </w:rPr>
        <w:t>regional_nesting</w:t>
      </w:r>
      <w:r w:rsidRPr="001C3BD2">
        <w:rPr>
          <w:b/>
          <w:sz w:val="20"/>
        </w:rPr>
        <w:t>_rect_right_offset</w:t>
      </w:r>
      <w:r w:rsidRPr="001C3BD2">
        <w:rPr>
          <w:sz w:val="20"/>
        </w:rPr>
        <w:t xml:space="preserve">[ i ], </w:t>
      </w:r>
      <w:r>
        <w:rPr>
          <w:b/>
          <w:sz w:val="20"/>
        </w:rPr>
        <w:t>regional_nesting</w:t>
      </w:r>
      <w:r w:rsidRPr="001C3BD2">
        <w:rPr>
          <w:b/>
          <w:sz w:val="20"/>
        </w:rPr>
        <w:t>_rect_</w:t>
      </w:r>
      <w:ins w:id="305" w:author="Ye-Kui Wang" w:date="2017-02-17T13:56:00Z">
        <w:r w:rsidR="003F4523">
          <w:rPr>
            <w:sz w:val="20"/>
          </w:rPr>
          <w:t>‌</w:t>
        </w:r>
      </w:ins>
      <w:r w:rsidRPr="001C3BD2">
        <w:rPr>
          <w:b/>
          <w:sz w:val="20"/>
        </w:rPr>
        <w:t>top_offset</w:t>
      </w:r>
      <w:r w:rsidRPr="001C3BD2">
        <w:rPr>
          <w:sz w:val="20"/>
        </w:rPr>
        <w:t xml:space="preserve">[ i ] and </w:t>
      </w:r>
      <w:r>
        <w:rPr>
          <w:b/>
          <w:sz w:val="20"/>
        </w:rPr>
        <w:t>regional_nesting</w:t>
      </w:r>
      <w:r w:rsidRPr="001C3BD2">
        <w:rPr>
          <w:b/>
          <w:sz w:val="20"/>
        </w:rPr>
        <w:t>_rect_bottom_offset</w:t>
      </w:r>
      <w:r w:rsidRPr="001C3BD2">
        <w:rPr>
          <w:sz w:val="20"/>
        </w:rPr>
        <w:t xml:space="preserve">[ i ] specify the coordinates of the i-th rectangular region </w:t>
      </w:r>
      <w:ins w:id="306" w:author="Ye-Kui Wang" w:date="2017-02-17T14:34:00Z">
        <w:r w:rsidR="009355E0">
          <w:rPr>
            <w:sz w:val="20"/>
          </w:rPr>
          <w:t xml:space="preserve">specified </w:t>
        </w:r>
      </w:ins>
      <w:del w:id="307" w:author="Ye-Kui Wang" w:date="2017-02-17T13:54:00Z">
        <w:r w:rsidRPr="001C3BD2" w:rsidDel="003F4523">
          <w:rPr>
            <w:sz w:val="20"/>
          </w:rPr>
          <w:delText xml:space="preserve">specified </w:delText>
        </w:r>
      </w:del>
      <w:ins w:id="308" w:author="Ye-Kui Wang" w:date="2017-02-17T13:54:00Z">
        <w:r w:rsidR="003F4523">
          <w:rPr>
            <w:sz w:val="20"/>
          </w:rPr>
          <w:t>by</w:t>
        </w:r>
      </w:ins>
      <w:del w:id="309" w:author="Ye-Kui Wang" w:date="2017-02-17T13:54:00Z">
        <w:r w:rsidRPr="001C3BD2" w:rsidDel="003F4523">
          <w:rPr>
            <w:sz w:val="20"/>
          </w:rPr>
          <w:delText>in</w:delText>
        </w:r>
      </w:del>
      <w:r w:rsidRPr="001C3BD2">
        <w:rPr>
          <w:sz w:val="20"/>
        </w:rPr>
        <w:t xml:space="preserve"> the SEI message. The offsets for the rectangular region are specified in units of luma sample</w:t>
      </w:r>
      <w:ins w:id="310" w:author="Ye-Kui Wang" w:date="2017-02-17T13:55:00Z">
        <w:r w:rsidR="003F4523">
          <w:rPr>
            <w:sz w:val="20"/>
          </w:rPr>
          <w:t>s</w:t>
        </w:r>
      </w:ins>
      <w:del w:id="311" w:author="Ye-Kui Wang" w:date="2017-02-17T13:55:00Z">
        <w:r w:rsidRPr="001C3BD2" w:rsidDel="003F4523">
          <w:rPr>
            <w:sz w:val="20"/>
          </w:rPr>
          <w:delText xml:space="preserve"> positions</w:delText>
        </w:r>
      </w:del>
      <w:r w:rsidRPr="001C3BD2">
        <w:rPr>
          <w:sz w:val="20"/>
        </w:rPr>
        <w:t xml:space="preserve">. The i-th rectangular region contains the </w:t>
      </w:r>
      <w:r>
        <w:rPr>
          <w:sz w:val="20"/>
        </w:rPr>
        <w:t xml:space="preserve">luma </w:t>
      </w:r>
      <w:r w:rsidRPr="001C3BD2">
        <w:rPr>
          <w:sz w:val="20"/>
        </w:rPr>
        <w:t>samples with horizontal picture coordinates from SubWidthC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rect_left_offset[ i ] to pic_width_</w:t>
      </w:r>
      <w:r>
        <w:rPr>
          <w:sz w:val="20"/>
        </w:rPr>
        <w:t>‌</w:t>
      </w:r>
      <w:r w:rsidRPr="001C3BD2">
        <w:rPr>
          <w:sz w:val="20"/>
        </w:rPr>
        <w:t>in_luma_samples</w:t>
      </w:r>
      <w:r>
        <w:rPr>
          <w:sz w:val="20"/>
        </w:rPr>
        <w:t xml:space="preserve"> </w:t>
      </w:r>
      <w:r w:rsidRPr="001C3BD2">
        <w:rPr>
          <w:sz w:val="20"/>
        </w:rPr>
        <w:t>−</w:t>
      </w:r>
      <w:r>
        <w:rPr>
          <w:sz w:val="20"/>
        </w:rPr>
        <w:t xml:space="preserve"> </w:t>
      </w:r>
      <w:r w:rsidRPr="001C3BD2">
        <w:rPr>
          <w:sz w:val="20"/>
        </w:rPr>
        <w:t>( SubWidthC</w:t>
      </w:r>
      <w:ins w:id="312" w:author="Ye-Kui Wang" w:date="2017-02-17T14:35:00Z">
        <w:r w:rsidR="009355E0">
          <w:rPr>
            <w:sz w:val="20"/>
          </w:rPr>
          <w:t xml:space="preserve"> </w:t>
        </w:r>
      </w:ins>
      <w:del w:id="313" w:author="Ye-Kui Wang" w:date="2017-02-17T14:35:00Z">
        <w:r w:rsidRPr="001C3BD2" w:rsidDel="009355E0">
          <w:rPr>
            <w:rFonts w:eastAsia="Malgun Gothic"/>
            <w:sz w:val="20"/>
          </w:rPr>
          <w:delText> </w:delText>
        </w:r>
      </w:del>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rect_right_offset[ i ] + 1 ), inclusive, and vertical picture coordinates from SubHeightC</w:t>
      </w:r>
      <w:r w:rsidRPr="001C3BD2">
        <w:rPr>
          <w:rFonts w:eastAsia="Malgun Gothic"/>
          <w:sz w:val="20"/>
        </w:rPr>
        <w:t> </w:t>
      </w:r>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rect_top_offset[ i ] to pic_height_</w:t>
      </w:r>
      <w:r>
        <w:rPr>
          <w:sz w:val="20"/>
        </w:rPr>
        <w:t>‌</w:t>
      </w:r>
      <w:r w:rsidRPr="001C3BD2">
        <w:rPr>
          <w:sz w:val="20"/>
        </w:rPr>
        <w:t>in_luma_samples</w:t>
      </w:r>
      <w:r>
        <w:rPr>
          <w:sz w:val="20"/>
        </w:rPr>
        <w:t xml:space="preserve"> </w:t>
      </w:r>
      <w:r w:rsidRPr="001C3BD2">
        <w:rPr>
          <w:sz w:val="20"/>
        </w:rPr>
        <w:t>−</w:t>
      </w:r>
      <w:r>
        <w:rPr>
          <w:sz w:val="20"/>
        </w:rPr>
        <w:t xml:space="preserve"> </w:t>
      </w:r>
      <w:r w:rsidRPr="001C3BD2">
        <w:rPr>
          <w:sz w:val="20"/>
        </w:rPr>
        <w:t>( SubHeightC</w:t>
      </w:r>
      <w:ins w:id="314" w:author="Ye-Kui Wang" w:date="2017-02-17T14:35:00Z">
        <w:r w:rsidR="009355E0">
          <w:rPr>
            <w:sz w:val="20"/>
          </w:rPr>
          <w:t xml:space="preserve"> </w:t>
        </w:r>
      </w:ins>
      <w:del w:id="315" w:author="Ye-Kui Wang" w:date="2017-02-17T14:35:00Z">
        <w:r w:rsidRPr="001C3BD2" w:rsidDel="009355E0">
          <w:rPr>
            <w:rFonts w:eastAsia="Malgun Gothic"/>
            <w:sz w:val="20"/>
          </w:rPr>
          <w:delText> </w:delText>
        </w:r>
      </w:del>
      <w:r w:rsidRPr="001C3BD2">
        <w:rPr>
          <w:sz w:val="20"/>
        </w:rPr>
        <w:t>*</w:t>
      </w:r>
      <w:r w:rsidRPr="001C3BD2">
        <w:rPr>
          <w:rFonts w:eastAsia="Malgun Gothic"/>
          <w:sz w:val="20"/>
        </w:rPr>
        <w:t> </w:t>
      </w:r>
      <w:r>
        <w:rPr>
          <w:sz w:val="20"/>
        </w:rPr>
        <w:t>regional_nesting</w:t>
      </w:r>
      <w:r w:rsidRPr="001C3BD2">
        <w:rPr>
          <w:sz w:val="20"/>
        </w:rPr>
        <w:t>_</w:t>
      </w:r>
      <w:r>
        <w:rPr>
          <w:sz w:val="20"/>
        </w:rPr>
        <w:t>‌</w:t>
      </w:r>
      <w:r w:rsidRPr="001C3BD2">
        <w:rPr>
          <w:sz w:val="20"/>
        </w:rPr>
        <w:t>rect_botto</w:t>
      </w:r>
      <w:r>
        <w:rPr>
          <w:sz w:val="20"/>
        </w:rPr>
        <w:t>m_offset[ i ] + 1 ), inclusive.</w:t>
      </w:r>
    </w:p>
    <w:p w14:paraId="70697B8E" w14:textId="77777777" w:rsidR="00024D98" w:rsidRPr="001C3BD2" w:rsidRDefault="00024D98" w:rsidP="00024D98">
      <w:pPr>
        <w:jc w:val="both"/>
        <w:rPr>
          <w:sz w:val="20"/>
        </w:rPr>
      </w:pPr>
      <w:r w:rsidRPr="001C3BD2">
        <w:rPr>
          <w:sz w:val="20"/>
        </w:rPr>
        <w:t>The value of SubWidthC</w:t>
      </w:r>
      <w:r w:rsidRPr="001C3BD2">
        <w:rPr>
          <w:rFonts w:eastAsia="Malgun Gothic"/>
          <w:sz w:val="20"/>
        </w:rPr>
        <w:t> </w:t>
      </w:r>
      <w:r w:rsidRPr="001C3BD2">
        <w:rPr>
          <w:sz w:val="20"/>
        </w:rPr>
        <w:t>*</w:t>
      </w:r>
      <w:r w:rsidRPr="001C3BD2">
        <w:rPr>
          <w:rFonts w:eastAsia="Malgun Gothic"/>
          <w:sz w:val="20"/>
        </w:rPr>
        <w:t> </w:t>
      </w:r>
      <w:r w:rsidRPr="001C3BD2">
        <w:rPr>
          <w:sz w:val="20"/>
        </w:rPr>
        <w:t>( </w:t>
      </w:r>
      <w:r>
        <w:rPr>
          <w:sz w:val="20"/>
        </w:rPr>
        <w:t>regional_nesting</w:t>
      </w:r>
      <w:r w:rsidRPr="001C3BD2">
        <w:rPr>
          <w:sz w:val="20"/>
        </w:rPr>
        <w:t>_</w:t>
      </w:r>
      <w:r>
        <w:rPr>
          <w:sz w:val="20"/>
        </w:rPr>
        <w:t>‌</w:t>
      </w:r>
      <w:r w:rsidRPr="001C3BD2">
        <w:rPr>
          <w:sz w:val="20"/>
        </w:rPr>
        <w:t>rect_left_offset[ i ] + </w:t>
      </w:r>
      <w:r>
        <w:rPr>
          <w:sz w:val="20"/>
        </w:rPr>
        <w:t>regional_nesting</w:t>
      </w:r>
      <w:r w:rsidRPr="001C3BD2">
        <w:rPr>
          <w:sz w:val="20"/>
        </w:rPr>
        <w:t>_</w:t>
      </w:r>
      <w:r>
        <w:rPr>
          <w:sz w:val="20"/>
        </w:rPr>
        <w:t>‌</w:t>
      </w:r>
      <w:r w:rsidRPr="001C3BD2">
        <w:rPr>
          <w:sz w:val="20"/>
        </w:rPr>
        <w:t>rect_right_offset[ i ] ) shall be less than pic_width_</w:t>
      </w:r>
      <w:r>
        <w:rPr>
          <w:sz w:val="20"/>
        </w:rPr>
        <w:t>‌</w:t>
      </w:r>
      <w:r w:rsidRPr="001C3BD2">
        <w:rPr>
          <w:sz w:val="20"/>
        </w:rPr>
        <w:t>in_luma_samples and the value of SubHeightC</w:t>
      </w:r>
      <w:r w:rsidRPr="001C3BD2">
        <w:rPr>
          <w:rFonts w:eastAsia="Malgun Gothic"/>
          <w:sz w:val="20"/>
        </w:rPr>
        <w:t> </w:t>
      </w:r>
      <w:r w:rsidRPr="001C3BD2">
        <w:rPr>
          <w:sz w:val="20"/>
        </w:rPr>
        <w:t>*</w:t>
      </w:r>
      <w:r w:rsidRPr="001C3BD2">
        <w:rPr>
          <w:rFonts w:eastAsia="Malgun Gothic"/>
          <w:sz w:val="20"/>
        </w:rPr>
        <w:t> </w:t>
      </w:r>
      <w:r w:rsidRPr="001C3BD2">
        <w:rPr>
          <w:sz w:val="20"/>
        </w:rPr>
        <w:t>( </w:t>
      </w:r>
      <w:r>
        <w:rPr>
          <w:sz w:val="20"/>
        </w:rPr>
        <w:t>regional_nesting</w:t>
      </w:r>
      <w:r w:rsidRPr="001C3BD2">
        <w:rPr>
          <w:sz w:val="20"/>
        </w:rPr>
        <w:t>_</w:t>
      </w:r>
      <w:r>
        <w:rPr>
          <w:sz w:val="20"/>
        </w:rPr>
        <w:t>‌</w:t>
      </w:r>
      <w:r w:rsidRPr="001C3BD2">
        <w:rPr>
          <w:sz w:val="20"/>
        </w:rPr>
        <w:t>rect_top_offset[ i ] + </w:t>
      </w:r>
      <w:r>
        <w:rPr>
          <w:sz w:val="20"/>
        </w:rPr>
        <w:t>regional_nesting</w:t>
      </w:r>
      <w:r w:rsidRPr="001C3BD2">
        <w:rPr>
          <w:sz w:val="20"/>
        </w:rPr>
        <w:t>_</w:t>
      </w:r>
      <w:r>
        <w:rPr>
          <w:sz w:val="20"/>
        </w:rPr>
        <w:t>‌</w:t>
      </w:r>
      <w:r w:rsidRPr="001C3BD2">
        <w:rPr>
          <w:sz w:val="20"/>
        </w:rPr>
        <w:t>rect_bottom_offset[ i ] ) shall be less than pic_height_in_luma_samples.</w:t>
      </w:r>
    </w:p>
    <w:p w14:paraId="19B5FD03" w14:textId="77777777" w:rsidR="00024D98" w:rsidRPr="001C3BD2" w:rsidRDefault="00024D98" w:rsidP="00024D98">
      <w:pPr>
        <w:jc w:val="both"/>
        <w:rPr>
          <w:sz w:val="20"/>
        </w:rPr>
      </w:pPr>
      <w:r>
        <w:rPr>
          <w:b/>
          <w:sz w:val="20"/>
        </w:rPr>
        <w:t>num_sei_messages_in</w:t>
      </w:r>
      <w:r w:rsidRPr="001C3BD2">
        <w:rPr>
          <w:b/>
          <w:sz w:val="20"/>
        </w:rPr>
        <w:t>_</w:t>
      </w:r>
      <w:r>
        <w:rPr>
          <w:b/>
          <w:sz w:val="20"/>
        </w:rPr>
        <w:t>regional_nesting</w:t>
      </w:r>
      <w:r w:rsidRPr="001C3BD2">
        <w:rPr>
          <w:b/>
          <w:sz w:val="20"/>
        </w:rPr>
        <w:t>_minus1</w:t>
      </w:r>
      <w:r w:rsidRPr="001C3BD2">
        <w:rPr>
          <w:sz w:val="20"/>
        </w:rPr>
        <w:t xml:space="preserve"> plus 1 specifies the number of </w:t>
      </w:r>
      <w:ins w:id="316" w:author="Ye-Kui Wang" w:date="2017-02-17T14:37:00Z">
        <w:r w:rsidR="009355E0">
          <w:rPr>
            <w:sz w:val="20"/>
          </w:rPr>
          <w:t>regionally-</w:t>
        </w:r>
      </w:ins>
      <w:r w:rsidRPr="001C3BD2">
        <w:rPr>
          <w:sz w:val="20"/>
        </w:rPr>
        <w:t xml:space="preserve">nested SEI messages </w:t>
      </w:r>
      <w:del w:id="317" w:author="Ye-Kui Wang" w:date="2017-02-17T13:57:00Z">
        <w:r w:rsidRPr="001C3BD2" w:rsidDel="003F4523">
          <w:rPr>
            <w:sz w:val="20"/>
          </w:rPr>
          <w:delText xml:space="preserve">specified </w:delText>
        </w:r>
      </w:del>
      <w:r w:rsidRPr="001C3BD2">
        <w:rPr>
          <w:sz w:val="20"/>
        </w:rPr>
        <w:t xml:space="preserve">in the regional nesting SEI message. The value of </w:t>
      </w:r>
      <w:r>
        <w:rPr>
          <w:sz w:val="20"/>
        </w:rPr>
        <w:t>num_sei_messages_in</w:t>
      </w:r>
      <w:r w:rsidRPr="001C3BD2">
        <w:rPr>
          <w:sz w:val="20"/>
        </w:rPr>
        <w:t>_</w:t>
      </w:r>
      <w:r>
        <w:rPr>
          <w:sz w:val="20"/>
        </w:rPr>
        <w:t>regional_nesting</w:t>
      </w:r>
      <w:r w:rsidRPr="001C3BD2">
        <w:rPr>
          <w:sz w:val="20"/>
        </w:rPr>
        <w:t>_minus1 shall be in the range of 0 to 255, inclusive.</w:t>
      </w:r>
    </w:p>
    <w:p w14:paraId="75B80A78" w14:textId="77777777" w:rsidR="00024D98" w:rsidRPr="001C3BD2" w:rsidRDefault="00024D98" w:rsidP="00024D98">
      <w:pPr>
        <w:jc w:val="both"/>
        <w:rPr>
          <w:sz w:val="20"/>
        </w:rPr>
      </w:pPr>
      <w:r>
        <w:rPr>
          <w:b/>
          <w:sz w:val="20"/>
        </w:rPr>
        <w:t>num_regions_for_sei_message</w:t>
      </w:r>
      <w:r w:rsidRPr="001C3BD2">
        <w:rPr>
          <w:sz w:val="20"/>
        </w:rPr>
        <w:t xml:space="preserve">[ i ] specifies the number of regions to which the i-th </w:t>
      </w:r>
      <w:ins w:id="318" w:author="Ye-Kui Wang" w:date="2017-02-17T14:36:00Z">
        <w:r w:rsidR="009355E0">
          <w:rPr>
            <w:sz w:val="20"/>
          </w:rPr>
          <w:t>regionally-</w:t>
        </w:r>
      </w:ins>
      <w:r w:rsidRPr="001C3BD2">
        <w:rPr>
          <w:sz w:val="20"/>
        </w:rPr>
        <w:t xml:space="preserve">nested SEI message is associated. When </w:t>
      </w:r>
      <w:r>
        <w:rPr>
          <w:sz w:val="20"/>
        </w:rPr>
        <w:t>regional_nesting</w:t>
      </w:r>
      <w:r w:rsidRPr="001C3BD2">
        <w:rPr>
          <w:sz w:val="20"/>
        </w:rPr>
        <w:t xml:space="preserve">_num_rect_regions is greater than </w:t>
      </w:r>
      <w:ins w:id="319" w:author="Ye-Kui Wang" w:date="2017-02-28T10:20:00Z">
        <w:r w:rsidR="009C69FB">
          <w:rPr>
            <w:sz w:val="20"/>
          </w:rPr>
          <w:t>0</w:t>
        </w:r>
      </w:ins>
      <w:del w:id="320" w:author="Ye-Kui Wang" w:date="2017-02-28T10:20:00Z">
        <w:r w:rsidRPr="001C3BD2" w:rsidDel="009C69FB">
          <w:rPr>
            <w:sz w:val="20"/>
          </w:rPr>
          <w:delText>1</w:delText>
        </w:r>
      </w:del>
      <w:r w:rsidRPr="001C3BD2">
        <w:rPr>
          <w:sz w:val="20"/>
        </w:rPr>
        <w:t xml:space="preserve">, the value of </w:t>
      </w:r>
      <w:r>
        <w:rPr>
          <w:sz w:val="20"/>
        </w:rPr>
        <w:t>num_regions_for_sei_message</w:t>
      </w:r>
      <w:r w:rsidRPr="001C3BD2">
        <w:rPr>
          <w:sz w:val="20"/>
        </w:rPr>
        <w:t xml:space="preserve">[ i ] shall be in the range of 0 to </w:t>
      </w:r>
      <w:r>
        <w:rPr>
          <w:sz w:val="20"/>
        </w:rPr>
        <w:t>regional_nesting</w:t>
      </w:r>
      <w:r w:rsidRPr="001C3BD2">
        <w:rPr>
          <w:sz w:val="20"/>
        </w:rPr>
        <w:t xml:space="preserve">_num_rect_regions, inclusive. When </w:t>
      </w:r>
      <w:r>
        <w:rPr>
          <w:sz w:val="20"/>
        </w:rPr>
        <w:t>num_regions_for_sei_message</w:t>
      </w:r>
      <w:r w:rsidRPr="001C3BD2">
        <w:rPr>
          <w:sz w:val="20"/>
        </w:rPr>
        <w:t xml:space="preserve">[ i ] is equal to 0, the i-th </w:t>
      </w:r>
      <w:ins w:id="321" w:author="Ye-Kui Wang" w:date="2017-02-17T14:36:00Z">
        <w:r w:rsidR="009355E0">
          <w:rPr>
            <w:sz w:val="20"/>
          </w:rPr>
          <w:t>regionally-</w:t>
        </w:r>
      </w:ins>
      <w:r w:rsidRPr="001C3BD2">
        <w:rPr>
          <w:sz w:val="20"/>
        </w:rPr>
        <w:t xml:space="preserve">nested SEI message applies to all the regions specified </w:t>
      </w:r>
      <w:del w:id="322" w:author="Ye-Kui Wang" w:date="2017-02-17T14:36:00Z">
        <w:r w:rsidRPr="001C3BD2" w:rsidDel="009355E0">
          <w:rPr>
            <w:sz w:val="20"/>
          </w:rPr>
          <w:delText xml:space="preserve">in </w:delText>
        </w:r>
      </w:del>
      <w:ins w:id="323" w:author="Ye-Kui Wang" w:date="2017-02-17T14:01:00Z">
        <w:r w:rsidR="009355E0">
          <w:rPr>
            <w:sz w:val="20"/>
          </w:rPr>
          <w:t xml:space="preserve">by </w:t>
        </w:r>
      </w:ins>
      <w:r w:rsidRPr="001C3BD2">
        <w:rPr>
          <w:sz w:val="20"/>
        </w:rPr>
        <w:t>the regional nesting SEI message.</w:t>
      </w:r>
    </w:p>
    <w:p w14:paraId="30768825" w14:textId="77777777" w:rsidR="00024D98" w:rsidRPr="001C3BD2" w:rsidRDefault="00024D98" w:rsidP="00024D98">
      <w:pPr>
        <w:jc w:val="both"/>
        <w:rPr>
          <w:sz w:val="20"/>
        </w:rPr>
      </w:pPr>
      <w:r>
        <w:rPr>
          <w:b/>
          <w:sz w:val="20"/>
        </w:rPr>
        <w:t>regional_nesting</w:t>
      </w:r>
      <w:r w:rsidRPr="001C3BD2">
        <w:rPr>
          <w:b/>
          <w:sz w:val="20"/>
        </w:rPr>
        <w:t>_sei_region_idx</w:t>
      </w:r>
      <w:r w:rsidRPr="001C3BD2">
        <w:rPr>
          <w:sz w:val="20"/>
        </w:rPr>
        <w:t xml:space="preserve">[ i ][ j ] specifies the index, into the list of regions specified in the regional nesting SEI message, of the j-th region to which the i-th </w:t>
      </w:r>
      <w:ins w:id="324" w:author="Ye-Kui Wang" w:date="2017-02-17T14:37:00Z">
        <w:r w:rsidR="009355E0">
          <w:rPr>
            <w:sz w:val="20"/>
          </w:rPr>
          <w:t xml:space="preserve">regionally-nested </w:t>
        </w:r>
      </w:ins>
      <w:del w:id="325" w:author="Ye-Kui Wang" w:date="2017-02-17T14:02:00Z">
        <w:r w:rsidRPr="001C3BD2" w:rsidDel="009355E0">
          <w:rPr>
            <w:sz w:val="20"/>
          </w:rPr>
          <w:delText xml:space="preserve">nested </w:delText>
        </w:r>
      </w:del>
      <w:r w:rsidRPr="001C3BD2">
        <w:rPr>
          <w:sz w:val="20"/>
        </w:rPr>
        <w:t xml:space="preserve">SEI message </w:t>
      </w:r>
      <w:del w:id="326" w:author="Ye-Kui Wang" w:date="2017-02-17T14:02:00Z">
        <w:r w:rsidRPr="001C3BD2" w:rsidDel="009355E0">
          <w:rPr>
            <w:sz w:val="20"/>
          </w:rPr>
          <w:delText xml:space="preserve">signalled </w:delText>
        </w:r>
      </w:del>
      <w:r w:rsidRPr="001C3BD2">
        <w:rPr>
          <w:sz w:val="20"/>
        </w:rPr>
        <w:t xml:space="preserve">in the regional nesting SEI message is associated. The value of </w:t>
      </w:r>
      <w:r>
        <w:rPr>
          <w:sz w:val="20"/>
        </w:rPr>
        <w:t>regional_nesting</w:t>
      </w:r>
      <w:r w:rsidRPr="001C3BD2">
        <w:rPr>
          <w:sz w:val="20"/>
        </w:rPr>
        <w:t xml:space="preserve">_sei_region_idx[ i ][ j ] shall be in the range of 0 to </w:t>
      </w:r>
      <w:r>
        <w:rPr>
          <w:sz w:val="20"/>
        </w:rPr>
        <w:t>regional_nesting_num_rect_region −</w:t>
      </w:r>
      <w:r w:rsidRPr="001C3BD2">
        <w:rPr>
          <w:sz w:val="20"/>
        </w:rPr>
        <w:t> 1, inclusive.</w:t>
      </w:r>
    </w:p>
    <w:p w14:paraId="4E51B24E"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D.3.43</w:t>
      </w:r>
      <w:r>
        <w:rPr>
          <w:b/>
          <w:szCs w:val="22"/>
        </w:rPr>
        <w:tab/>
        <w:t>Motion-constrained tile sets</w:t>
      </w:r>
      <w:r w:rsidRPr="001C3BD2">
        <w:rPr>
          <w:b/>
          <w:szCs w:val="22"/>
        </w:rPr>
        <w:t xml:space="preserve"> extraction information set SEI message semantics</w:t>
      </w:r>
    </w:p>
    <w:p w14:paraId="2F324363" w14:textId="7EEA6B40" w:rsidR="00024D98" w:rsidRPr="001C3BD2" w:rsidRDefault="00024D98" w:rsidP="00024D98">
      <w:pPr>
        <w:jc w:val="both"/>
        <w:rPr>
          <w:sz w:val="20"/>
          <w:szCs w:val="22"/>
        </w:rPr>
      </w:pPr>
      <w:r>
        <w:rPr>
          <w:sz w:val="20"/>
          <w:szCs w:val="22"/>
        </w:rPr>
        <w:t>A motion-constrained tile sets</w:t>
      </w:r>
      <w:r w:rsidRPr="001C3BD2">
        <w:rPr>
          <w:sz w:val="20"/>
          <w:szCs w:val="22"/>
        </w:rPr>
        <w:t xml:space="preserve"> extraction information set SEI message provides supplemental information to carry out sub-bitstream </w:t>
      </w:r>
      <w:r>
        <w:rPr>
          <w:sz w:val="20"/>
          <w:szCs w:val="22"/>
        </w:rPr>
        <w:t>motion-constrained tile sets</w:t>
      </w:r>
      <w:r w:rsidRPr="001C3BD2">
        <w:rPr>
          <w:sz w:val="20"/>
          <w:szCs w:val="22"/>
        </w:rPr>
        <w:t xml:space="preserve"> extraction as specified below to derive a conform</w:t>
      </w:r>
      <w:r>
        <w:rPr>
          <w:sz w:val="20"/>
          <w:szCs w:val="22"/>
        </w:rPr>
        <w:t>ing</w:t>
      </w:r>
      <w:r w:rsidRPr="001C3BD2">
        <w:rPr>
          <w:sz w:val="20"/>
          <w:szCs w:val="22"/>
        </w:rPr>
        <w:t xml:space="preserve"> bitstream from </w:t>
      </w:r>
      <w:r w:rsidRPr="001C3BD2">
        <w:rPr>
          <w:sz w:val="20"/>
        </w:rPr>
        <w:t>a motion-constrained tile set.</w:t>
      </w:r>
      <w:r w:rsidRPr="001C3BD2">
        <w:rPr>
          <w:sz w:val="20"/>
          <w:szCs w:val="22"/>
        </w:rPr>
        <w:t xml:space="preserve"> The information consists of a number of extraction information sets, each containing identifiers of the motion-constrained tile sets to which the extraction information set applies. Each extraction information set contains RBSP bytes of replacement video parameter sets, sequence parameter sets and picture parameter sets to be used during the sub-bitstream </w:t>
      </w:r>
      <w:r>
        <w:rPr>
          <w:sz w:val="20"/>
          <w:szCs w:val="22"/>
        </w:rPr>
        <w:t>motion-constrained tile sets</w:t>
      </w:r>
      <w:r w:rsidRPr="001C3BD2">
        <w:rPr>
          <w:sz w:val="20"/>
          <w:szCs w:val="22"/>
        </w:rPr>
        <w:t xml:space="preserve"> extraction process.</w:t>
      </w:r>
    </w:p>
    <w:p w14:paraId="70F9CA57" w14:textId="77777777" w:rsidR="00024D98" w:rsidRPr="001C3BD2" w:rsidRDefault="00024D98" w:rsidP="0081156C">
      <w:pPr>
        <w:rPr>
          <w:sz w:val="20"/>
        </w:rPr>
      </w:pPr>
      <w:r w:rsidRPr="001C3BD2">
        <w:rPr>
          <w:sz w:val="20"/>
        </w:rPr>
        <w:t xml:space="preserve">Let a set of pictures associatedPicSet be the pictures from the access unit containing the </w:t>
      </w:r>
      <w:r>
        <w:rPr>
          <w:sz w:val="20"/>
        </w:rPr>
        <w:t>motion-constrained tile sets</w:t>
      </w:r>
      <w:r w:rsidRPr="001C3BD2">
        <w:rPr>
          <w:sz w:val="20"/>
        </w:rPr>
        <w:t xml:space="preserve"> extraction information set</w:t>
      </w:r>
      <w:r w:rsidRPr="001C3BD2">
        <w:t xml:space="preserve"> </w:t>
      </w:r>
      <w:r w:rsidRPr="001C3BD2">
        <w:rPr>
          <w:sz w:val="20"/>
        </w:rPr>
        <w:t>SEI message, inclusive, up to but not including the first of any of the following in decoding order:</w:t>
      </w:r>
    </w:p>
    <w:p w14:paraId="39D45CAC"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sz w:val="20"/>
        </w:rPr>
      </w:pPr>
      <w:r w:rsidRPr="001C3BD2">
        <w:rPr>
          <w:rFonts w:eastAsia="Malgun Gothic"/>
          <w:sz w:val="20"/>
        </w:rPr>
        <w:t>–</w:t>
      </w:r>
      <w:r w:rsidRPr="001C3BD2">
        <w:rPr>
          <w:rFonts w:eastAsia="Malgun Gothic"/>
          <w:sz w:val="20"/>
        </w:rPr>
        <w:tab/>
        <w:t xml:space="preserve">The next access unit, in decoding order, that contains </w:t>
      </w:r>
      <w:r>
        <w:rPr>
          <w:rFonts w:eastAsia="Malgun Gothic"/>
          <w:sz w:val="20"/>
        </w:rPr>
        <w:t>a motion-constrained tile sets</w:t>
      </w:r>
      <w:r w:rsidRPr="001C3BD2">
        <w:rPr>
          <w:rFonts w:eastAsia="Malgun Gothic"/>
          <w:sz w:val="20"/>
        </w:rPr>
        <w:t xml:space="preserve"> extraction information set SEI message.</w:t>
      </w:r>
    </w:p>
    <w:p w14:paraId="22F41012"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sz w:val="20"/>
        </w:rPr>
      </w:pPr>
      <w:r w:rsidRPr="001C3BD2">
        <w:rPr>
          <w:rFonts w:eastAsia="Malgun Gothic"/>
          <w:sz w:val="20"/>
        </w:rPr>
        <w:t>–</w:t>
      </w:r>
      <w:r w:rsidRPr="001C3BD2">
        <w:rPr>
          <w:rFonts w:eastAsia="Malgun Gothic"/>
          <w:sz w:val="20"/>
        </w:rPr>
        <w:tab/>
        <w:t xml:space="preserve">The next IRAP picture with NoRaslOutputFlag equal to 1, in decoding order. </w:t>
      </w:r>
    </w:p>
    <w:p w14:paraId="0819575D" w14:textId="77777777" w:rsidR="00024D98" w:rsidRPr="001C3BD2" w:rsidRDefault="00024D98" w:rsidP="00D93ABF">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ja-JP"/>
        </w:rPr>
      </w:pPr>
      <w:r w:rsidRPr="001C3BD2">
        <w:rPr>
          <w:rFonts w:eastAsia="Malgun Gothic"/>
          <w:sz w:val="20"/>
        </w:rPr>
        <w:t>–</w:t>
      </w:r>
      <w:r w:rsidRPr="001C3BD2">
        <w:rPr>
          <w:rFonts w:eastAsia="Malgun Gothic"/>
          <w:sz w:val="20"/>
        </w:rPr>
        <w:tab/>
        <w:t>The next IRAP access unit, in decoding order, with NoClrasOutputFlag equal to 1.</w:t>
      </w:r>
    </w:p>
    <w:p w14:paraId="4F392F93" w14:textId="77777777" w:rsidR="00024D98" w:rsidRPr="001C3BD2" w:rsidRDefault="00024D98" w:rsidP="0081156C">
      <w:pPr>
        <w:rPr>
          <w:sz w:val="20"/>
        </w:rPr>
      </w:pPr>
      <w:r w:rsidRPr="001C3BD2">
        <w:rPr>
          <w:sz w:val="20"/>
        </w:rPr>
        <w:t xml:space="preserve">The scope of the </w:t>
      </w:r>
      <w:r>
        <w:rPr>
          <w:sz w:val="20"/>
        </w:rPr>
        <w:t>motion-constrained tile sets</w:t>
      </w:r>
      <w:r w:rsidRPr="001C3BD2">
        <w:rPr>
          <w:sz w:val="20"/>
        </w:rPr>
        <w:t xml:space="preserve"> extraction information set SEI message is the set of pictures associatedPicSet.</w:t>
      </w:r>
    </w:p>
    <w:p w14:paraId="5FE2FB5C" w14:textId="77777777" w:rsidR="00024D98" w:rsidRPr="001C3BD2" w:rsidRDefault="00024D98" w:rsidP="0081156C">
      <w:pPr>
        <w:rPr>
          <w:sz w:val="20"/>
        </w:rPr>
      </w:pPr>
      <w:r w:rsidRPr="001C3BD2">
        <w:rPr>
          <w:sz w:val="20"/>
        </w:rPr>
        <w:t xml:space="preserve">When </w:t>
      </w:r>
      <w:r>
        <w:rPr>
          <w:sz w:val="20"/>
        </w:rPr>
        <w:t>a motion-constrained tile sets</w:t>
      </w:r>
      <w:r w:rsidRPr="001C3BD2">
        <w:rPr>
          <w:sz w:val="20"/>
        </w:rPr>
        <w:t xml:space="preserve"> extraction information set tile sets SEI message is present for any picture in associatedPicSet, a temporal motion-constrained tile set SEI message shall be present for the first picture of associatedPicSet in decoding order and may also be present for other pictures of associatedPicSet. The temporal motion-constrained tile sets SEI message shall have with mcts_id[ ] equal to mcts_identifer[ ] for all pictures in associatedPicSet.</w:t>
      </w:r>
    </w:p>
    <w:p w14:paraId="21D1D3E9" w14:textId="77777777" w:rsidR="00024D98" w:rsidRPr="001C3BD2" w:rsidRDefault="00024D98" w:rsidP="0081156C">
      <w:pPr>
        <w:rPr>
          <w:sz w:val="20"/>
        </w:rPr>
      </w:pPr>
      <w:r w:rsidRPr="001C3BD2">
        <w:rPr>
          <w:sz w:val="20"/>
        </w:rPr>
        <w:t xml:space="preserve">When </w:t>
      </w:r>
      <w:r>
        <w:rPr>
          <w:sz w:val="20"/>
        </w:rPr>
        <w:t>a motion-constrained tile sets</w:t>
      </w:r>
      <w:r w:rsidRPr="001C3BD2">
        <w:rPr>
          <w:sz w:val="20"/>
        </w:rPr>
        <w:t xml:space="preserve"> extraction information set tile sets SEI message is present for any picture in associatedPicSet, </w:t>
      </w:r>
      <w:r>
        <w:rPr>
          <w:sz w:val="20"/>
        </w:rPr>
        <w:t>a motion-constrained tile sets</w:t>
      </w:r>
      <w:r w:rsidRPr="001C3BD2">
        <w:rPr>
          <w:sz w:val="20"/>
        </w:rPr>
        <w:t xml:space="preserve"> extraction information set SEI message shall be present for the first picture of associatedPicSet in decoding order and may also be present for other pictures of associatedPicSet.</w:t>
      </w:r>
    </w:p>
    <w:p w14:paraId="09BB632C" w14:textId="77777777" w:rsidR="00024D98" w:rsidRPr="001C3BD2" w:rsidRDefault="00024D98" w:rsidP="0081156C">
      <w:pPr>
        <w:rPr>
          <w:sz w:val="20"/>
        </w:rPr>
      </w:pPr>
      <w:r w:rsidRPr="001C3BD2">
        <w:rPr>
          <w:sz w:val="20"/>
        </w:rPr>
        <w:t xml:space="preserve">The </w:t>
      </w:r>
      <w:r>
        <w:rPr>
          <w:sz w:val="20"/>
        </w:rPr>
        <w:t>motion-constrained tile sets</w:t>
      </w:r>
      <w:r w:rsidRPr="001C3BD2">
        <w:rPr>
          <w:sz w:val="20"/>
        </w:rPr>
        <w:t xml:space="preserve"> extraction information set SEI message shall not be present for any picture in associatedPicSet when tiles_enabled_flag is equal to 0 for any PPS that is active for any picture in associatedPicSet.</w:t>
      </w:r>
    </w:p>
    <w:p w14:paraId="74D83412" w14:textId="77777777" w:rsidR="00024D98" w:rsidRPr="001C3BD2" w:rsidRDefault="00024D98" w:rsidP="0081156C">
      <w:pPr>
        <w:rPr>
          <w:sz w:val="20"/>
        </w:rPr>
      </w:pPr>
      <w:r w:rsidRPr="001C3BD2">
        <w:rPr>
          <w:sz w:val="20"/>
        </w:rPr>
        <w:t xml:space="preserve">The </w:t>
      </w:r>
      <w:r>
        <w:rPr>
          <w:sz w:val="20"/>
          <w:szCs w:val="22"/>
        </w:rPr>
        <w:t>motion-constrained tile sets</w:t>
      </w:r>
      <w:r w:rsidRPr="001C3BD2">
        <w:rPr>
          <w:sz w:val="20"/>
          <w:szCs w:val="22"/>
        </w:rPr>
        <w:t xml:space="preserve"> extraction information set </w:t>
      </w:r>
      <w:r w:rsidRPr="001C3BD2">
        <w:rPr>
          <w:sz w:val="20"/>
        </w:rPr>
        <w:t>SEI message shall not be present for any picture in associatedPicSet unless every PPS that is active for any picture in associatedPicSet has the same values of the syntax elements num_tile_columns_minus1, num_tile_rows_minus1, uniform_spacing_flag, column_width_minus1[ i ], and row_height_minus1[ i ].</w:t>
      </w:r>
    </w:p>
    <w:p w14:paraId="2552935F" w14:textId="77777777" w:rsidR="00024D98" w:rsidRPr="001C3BD2" w:rsidRDefault="00024D98" w:rsidP="0081156C">
      <w:pPr>
        <w:spacing w:before="60"/>
        <w:ind w:left="288"/>
        <w:rPr>
          <w:sz w:val="18"/>
        </w:rPr>
      </w:pPr>
      <w:r w:rsidRPr="001C3BD2">
        <w:rPr>
          <w:sz w:val="18"/>
        </w:rPr>
        <w:t>NOTE </w:t>
      </w:r>
      <w:r w:rsidRPr="001C3BD2">
        <w:rPr>
          <w:sz w:val="18"/>
        </w:rPr>
        <w:fldChar w:fldCharType="begin"/>
      </w:r>
      <w:r w:rsidRPr="001C3BD2">
        <w:rPr>
          <w:sz w:val="18"/>
        </w:rPr>
        <w:instrText xml:space="preserve"> SEQ NoteCounter \* MERGEFORMAT \r 1 </w:instrText>
      </w:r>
      <w:r w:rsidRPr="001C3BD2">
        <w:rPr>
          <w:sz w:val="18"/>
        </w:rPr>
        <w:fldChar w:fldCharType="separate"/>
      </w:r>
      <w:r w:rsidRPr="001C3BD2">
        <w:rPr>
          <w:noProof/>
          <w:sz w:val="18"/>
        </w:rPr>
        <w:t>1</w:t>
      </w:r>
      <w:r w:rsidRPr="001C3BD2">
        <w:rPr>
          <w:sz w:val="18"/>
        </w:rPr>
        <w:fldChar w:fldCharType="end"/>
      </w:r>
      <w:r w:rsidRPr="001C3BD2">
        <w:rPr>
          <w:sz w:val="18"/>
        </w:rPr>
        <w:t> – This constraint is similar to the constraint associated with tiles_fixed_structure_flag equal to 1, and it may be desirable for tiles_fixed_structure_flag to be equal to 1 when the</w:t>
      </w:r>
      <w:r w:rsidRPr="001C3BD2">
        <w:rPr>
          <w:sz w:val="16"/>
        </w:rPr>
        <w:t xml:space="preserve"> </w:t>
      </w:r>
      <w:r>
        <w:rPr>
          <w:sz w:val="18"/>
          <w:szCs w:val="22"/>
        </w:rPr>
        <w:t>motion-constrained tile sets</w:t>
      </w:r>
      <w:r w:rsidRPr="001C3BD2">
        <w:rPr>
          <w:sz w:val="18"/>
          <w:szCs w:val="22"/>
        </w:rPr>
        <w:t xml:space="preserve"> extraction information set </w:t>
      </w:r>
      <w:r w:rsidRPr="001C3BD2">
        <w:rPr>
          <w:sz w:val="18"/>
        </w:rPr>
        <w:t>SEI message is present (although this is not required).</w:t>
      </w:r>
    </w:p>
    <w:p w14:paraId="6BEC6EAA" w14:textId="0571EB68" w:rsidR="00024D98" w:rsidRPr="001C3BD2" w:rsidRDefault="00024D98" w:rsidP="0081156C">
      <w:pPr>
        <w:rPr>
          <w:sz w:val="20"/>
        </w:rPr>
      </w:pPr>
      <w:r w:rsidRPr="001C3BD2">
        <w:rPr>
          <w:sz w:val="20"/>
        </w:rPr>
        <w:t xml:space="preserve">When more than one </w:t>
      </w:r>
      <w:r>
        <w:rPr>
          <w:sz w:val="20"/>
          <w:szCs w:val="22"/>
        </w:rPr>
        <w:t>motion-constrained tile sets</w:t>
      </w:r>
      <w:r w:rsidRPr="001C3BD2">
        <w:rPr>
          <w:sz w:val="20"/>
          <w:szCs w:val="22"/>
        </w:rPr>
        <w:t xml:space="preserve"> extraction information set </w:t>
      </w:r>
      <w:r w:rsidRPr="001C3BD2">
        <w:rPr>
          <w:sz w:val="20"/>
        </w:rPr>
        <w:t>SEI message is present for the pictures of associatedPicSet, they shall contain identical content.</w:t>
      </w:r>
    </w:p>
    <w:p w14:paraId="685E50B7" w14:textId="21ED5719" w:rsidR="00024D98" w:rsidRPr="001C3BD2" w:rsidRDefault="00024D98" w:rsidP="0081156C">
      <w:pPr>
        <w:rPr>
          <w:sz w:val="20"/>
        </w:rPr>
      </w:pPr>
      <w:r w:rsidRPr="001C3BD2">
        <w:rPr>
          <w:sz w:val="20"/>
        </w:rPr>
        <w:t>NAL units that contain tiles belonging to tile set tileSetA shall not contain tiles that do not belong to tile set tileSetA.</w:t>
      </w:r>
    </w:p>
    <w:p w14:paraId="054B581F" w14:textId="2933167A" w:rsidR="00024D98" w:rsidRPr="001C3BD2" w:rsidRDefault="00024D98" w:rsidP="0081156C">
      <w:pPr>
        <w:rPr>
          <w:sz w:val="20"/>
        </w:rPr>
      </w:pPr>
      <w:r w:rsidRPr="001C3BD2">
        <w:rPr>
          <w:sz w:val="20"/>
        </w:rPr>
        <w:t xml:space="preserve">The number of </w:t>
      </w:r>
      <w:r>
        <w:rPr>
          <w:sz w:val="20"/>
        </w:rPr>
        <w:t>motion-constrained tile sets</w:t>
      </w:r>
      <w:r w:rsidRPr="001C3BD2">
        <w:rPr>
          <w:sz w:val="20"/>
        </w:rPr>
        <w:t xml:space="preserve"> extraction information set SEI messages in ea</w:t>
      </w:r>
      <w:r>
        <w:rPr>
          <w:sz w:val="20"/>
        </w:rPr>
        <w:t>ch access unit shall not exceed </w:t>
      </w:r>
      <w:r w:rsidRPr="001C3BD2">
        <w:rPr>
          <w:sz w:val="20"/>
        </w:rPr>
        <w:t>5.</w:t>
      </w:r>
    </w:p>
    <w:p w14:paraId="3680565C" w14:textId="701A7F85" w:rsidR="00024D98" w:rsidRPr="001C3BD2" w:rsidRDefault="00024D98" w:rsidP="00024D98">
      <w:pPr>
        <w:jc w:val="both"/>
        <w:rPr>
          <w:sz w:val="20"/>
          <w:szCs w:val="22"/>
        </w:rPr>
      </w:pPr>
      <w:r w:rsidRPr="001C3BD2">
        <w:rPr>
          <w:b/>
          <w:sz w:val="20"/>
        </w:rPr>
        <w:t xml:space="preserve">num_extraction_info_sets_minus1 </w:t>
      </w:r>
      <w:r w:rsidRPr="001C3BD2">
        <w:rPr>
          <w:sz w:val="20"/>
        </w:rPr>
        <w:t xml:space="preserve">plus 1 indicates the number of extraction information sets contained in the </w:t>
      </w:r>
      <w:r>
        <w:rPr>
          <w:sz w:val="20"/>
        </w:rPr>
        <w:t>motion-constrained tile sets</w:t>
      </w:r>
      <w:r w:rsidRPr="001C3BD2">
        <w:rPr>
          <w:sz w:val="20"/>
        </w:rPr>
        <w:t xml:space="preserve"> extraction information set SEI message to be applied in the mcts extraction process. The value of</w:t>
      </w:r>
      <w:r w:rsidRPr="001C3BD2">
        <w:rPr>
          <w:sz w:val="20"/>
          <w:szCs w:val="22"/>
        </w:rPr>
        <w:t xml:space="preserve"> num_extraction_info_sets_minus1 shall be in the range of 0 to 2</w:t>
      </w:r>
      <w:r w:rsidRPr="001C3BD2">
        <w:rPr>
          <w:sz w:val="20"/>
          <w:szCs w:val="22"/>
          <w:vertAlign w:val="superscript"/>
        </w:rPr>
        <w:t>32</w:t>
      </w:r>
      <w:r w:rsidRPr="001C3BD2">
        <w:rPr>
          <w:sz w:val="20"/>
          <w:szCs w:val="22"/>
        </w:rPr>
        <w:t> − 2, inclusive.</w:t>
      </w:r>
    </w:p>
    <w:p w14:paraId="747DCAA1" w14:textId="2D4FA069" w:rsidR="00024D98" w:rsidRPr="001C3BD2" w:rsidRDefault="00024D98" w:rsidP="00024D98">
      <w:pPr>
        <w:jc w:val="both"/>
        <w:rPr>
          <w:sz w:val="20"/>
          <w:szCs w:val="22"/>
        </w:rPr>
      </w:pPr>
      <w:r w:rsidRPr="001C3BD2">
        <w:rPr>
          <w:sz w:val="20"/>
          <w:szCs w:val="22"/>
        </w:rPr>
        <w:t xml:space="preserve">The i-th extraction information is assigned </w:t>
      </w:r>
      <w:r>
        <w:rPr>
          <w:sz w:val="20"/>
          <w:szCs w:val="22"/>
        </w:rPr>
        <w:t>a motion-constrained tile sets</w:t>
      </w:r>
      <w:r w:rsidRPr="001C3BD2">
        <w:rPr>
          <w:sz w:val="20"/>
          <w:szCs w:val="22"/>
        </w:rPr>
        <w:t xml:space="preserve"> extraction information set identifier value equal to i.</w:t>
      </w:r>
    </w:p>
    <w:p w14:paraId="18D38012" w14:textId="1145B70E" w:rsidR="00024D98" w:rsidRPr="001C3BD2" w:rsidRDefault="00024D98" w:rsidP="00024D98">
      <w:pPr>
        <w:jc w:val="both"/>
        <w:rPr>
          <w:sz w:val="20"/>
          <w:szCs w:val="22"/>
        </w:rPr>
      </w:pPr>
      <w:r w:rsidRPr="001C3BD2">
        <w:rPr>
          <w:b/>
          <w:sz w:val="20"/>
          <w:szCs w:val="22"/>
        </w:rPr>
        <w:t>num_associated_tile_set_identifiers_minus1</w:t>
      </w:r>
      <w:r w:rsidRPr="001C3BD2">
        <w:rPr>
          <w:sz w:val="20"/>
          <w:szCs w:val="22"/>
        </w:rPr>
        <w:t>[ i ] plus 1 indicates the number of values of mcts_id of the tile sets in the i-th extraction information set. The value of num_extraction_info_sets_minus1[ i ] shall be in the range of 0 to </w:t>
      </w:r>
      <w:r w:rsidRPr="0081156C">
        <w:rPr>
          <w:sz w:val="20"/>
          <w:szCs w:val="22"/>
        </w:rPr>
        <w:t>2</w:t>
      </w:r>
      <w:r w:rsidRPr="0081156C">
        <w:rPr>
          <w:sz w:val="20"/>
          <w:szCs w:val="22"/>
          <w:vertAlign w:val="superscript"/>
        </w:rPr>
        <w:t>32</w:t>
      </w:r>
      <w:r w:rsidRPr="0081156C">
        <w:rPr>
          <w:sz w:val="20"/>
          <w:szCs w:val="22"/>
        </w:rPr>
        <w:t> − 2</w:t>
      </w:r>
      <w:r w:rsidRPr="001C3BD2">
        <w:rPr>
          <w:sz w:val="20"/>
          <w:szCs w:val="22"/>
        </w:rPr>
        <w:t>, inclusive.</w:t>
      </w:r>
    </w:p>
    <w:p w14:paraId="04E4F681" w14:textId="1E8DCF73" w:rsidR="00024D98" w:rsidRPr="001C3BD2" w:rsidRDefault="00024D98" w:rsidP="00024D98">
      <w:pPr>
        <w:jc w:val="both"/>
        <w:rPr>
          <w:sz w:val="20"/>
          <w:szCs w:val="22"/>
        </w:rPr>
      </w:pPr>
      <w:r w:rsidRPr="001C3BD2">
        <w:rPr>
          <w:b/>
          <w:sz w:val="20"/>
          <w:szCs w:val="22"/>
        </w:rPr>
        <w:t>mcts_identifier</w:t>
      </w:r>
      <w:r w:rsidRPr="001C3BD2">
        <w:rPr>
          <w:sz w:val="20"/>
          <w:szCs w:val="22"/>
        </w:rPr>
        <w:t>[ i ][ j ] identifies the j-th tile set with mcts_id equal to mcts_identifier[ i ][ k ] associated to the i-th extraction information set. The value of mcts_identifier[ i ][ j ] shall be in the range of 0 to </w:t>
      </w:r>
      <w:r w:rsidRPr="0081156C">
        <w:rPr>
          <w:sz w:val="20"/>
          <w:szCs w:val="22"/>
        </w:rPr>
        <w:t>2</w:t>
      </w:r>
      <w:r w:rsidRPr="0081156C">
        <w:rPr>
          <w:sz w:val="20"/>
          <w:szCs w:val="22"/>
          <w:vertAlign w:val="superscript"/>
        </w:rPr>
        <w:t>32</w:t>
      </w:r>
      <w:r w:rsidRPr="0081156C">
        <w:rPr>
          <w:sz w:val="20"/>
          <w:szCs w:val="22"/>
        </w:rPr>
        <w:t> − 2</w:t>
      </w:r>
      <w:r w:rsidRPr="001C3BD2">
        <w:rPr>
          <w:sz w:val="20"/>
          <w:szCs w:val="22"/>
        </w:rPr>
        <w:t>, inclusive.</w:t>
      </w:r>
    </w:p>
    <w:p w14:paraId="5ED15CAC" w14:textId="46CDD4F9" w:rsidR="00024D98" w:rsidRPr="001C3BD2" w:rsidRDefault="00024D98" w:rsidP="00024D98">
      <w:pPr>
        <w:jc w:val="both"/>
        <w:rPr>
          <w:sz w:val="20"/>
          <w:szCs w:val="22"/>
        </w:rPr>
      </w:pPr>
      <w:r w:rsidRPr="001C3BD2">
        <w:rPr>
          <w:b/>
          <w:sz w:val="20"/>
          <w:szCs w:val="22"/>
        </w:rPr>
        <w:t>num_vps_in_extraction_</w:t>
      </w:r>
      <w:r w:rsidRPr="001C3BD2">
        <w:rPr>
          <w:b/>
          <w:sz w:val="20"/>
        </w:rPr>
        <w:t>info</w:t>
      </w:r>
      <w:r w:rsidRPr="001C3BD2">
        <w:rPr>
          <w:b/>
          <w:sz w:val="20"/>
          <w:szCs w:val="22"/>
        </w:rPr>
        <w:t>_set_minus1</w:t>
      </w:r>
      <w:r w:rsidRPr="001C3BD2">
        <w:rPr>
          <w:sz w:val="20"/>
          <w:szCs w:val="22"/>
        </w:rPr>
        <w:t>[ i ] plus 1 indicates the number of replacement video parameter sets in the i-th extraction information set. The value of num_vps_in_extraction_</w:t>
      </w:r>
      <w:r w:rsidRPr="001C3BD2">
        <w:rPr>
          <w:sz w:val="20"/>
        </w:rPr>
        <w:t>info</w:t>
      </w:r>
      <w:r w:rsidRPr="001C3BD2">
        <w:rPr>
          <w:sz w:val="20"/>
          <w:szCs w:val="22"/>
        </w:rPr>
        <w:t>_set_minus1[ i ] shall be in the range of 0 to 15, inclusive.</w:t>
      </w:r>
    </w:p>
    <w:p w14:paraId="20DD19F6" w14:textId="2789FC90" w:rsidR="00024D98" w:rsidRPr="001C3BD2" w:rsidRDefault="00024D98" w:rsidP="00024D98">
      <w:pPr>
        <w:jc w:val="both"/>
        <w:rPr>
          <w:sz w:val="20"/>
          <w:szCs w:val="22"/>
        </w:rPr>
      </w:pPr>
      <w:r w:rsidRPr="001C3BD2">
        <w:rPr>
          <w:b/>
          <w:sz w:val="20"/>
          <w:szCs w:val="22"/>
        </w:rPr>
        <w:t>vps_rbsp_data_length</w:t>
      </w:r>
      <w:r w:rsidRPr="001C3BD2">
        <w:rPr>
          <w:sz w:val="20"/>
          <w:szCs w:val="22"/>
        </w:rPr>
        <w:t xml:space="preserve">[ i ][ j ] indicates the number of bytes </w:t>
      </w:r>
      <w:r w:rsidRPr="001C3BD2">
        <w:rPr>
          <w:rFonts w:eastAsia="Batang"/>
          <w:bCs/>
          <w:sz w:val="20"/>
          <w:lang w:eastAsia="ko-KR"/>
        </w:rPr>
        <w:t>vps_rbsp_data_bytes[ i ][ j ][ k ]</w:t>
      </w:r>
      <w:r w:rsidRPr="001C3BD2">
        <w:rPr>
          <w:sz w:val="20"/>
          <w:szCs w:val="22"/>
        </w:rPr>
        <w:t xml:space="preserve"> of the following j-th replacement video parameter set in the i-th extraction information set.</w:t>
      </w:r>
    </w:p>
    <w:p w14:paraId="5D39C649" w14:textId="197AB053" w:rsidR="00024D98" w:rsidRPr="001C3BD2" w:rsidRDefault="00024D98" w:rsidP="00024D98">
      <w:pPr>
        <w:jc w:val="both"/>
        <w:rPr>
          <w:sz w:val="20"/>
          <w:szCs w:val="22"/>
        </w:rPr>
      </w:pPr>
      <w:r w:rsidRPr="001C3BD2">
        <w:rPr>
          <w:b/>
          <w:sz w:val="20"/>
          <w:szCs w:val="22"/>
        </w:rPr>
        <w:t>num_sps_in_extraction_</w:t>
      </w:r>
      <w:r w:rsidRPr="001C3BD2">
        <w:rPr>
          <w:b/>
          <w:sz w:val="20"/>
        </w:rPr>
        <w:t>info</w:t>
      </w:r>
      <w:r w:rsidRPr="001C3BD2">
        <w:rPr>
          <w:b/>
          <w:sz w:val="20"/>
          <w:szCs w:val="22"/>
        </w:rPr>
        <w:t>_set_minus1</w:t>
      </w:r>
      <w:r w:rsidRPr="001C3BD2">
        <w:rPr>
          <w:sz w:val="20"/>
          <w:szCs w:val="22"/>
        </w:rPr>
        <w:t>[ i ] plus 1 indicates the number of replacement sequence parameter sets in the i-th extraction information set. The value of num_sps_in_extraction_</w:t>
      </w:r>
      <w:r w:rsidRPr="001C3BD2">
        <w:rPr>
          <w:sz w:val="20"/>
        </w:rPr>
        <w:t>info</w:t>
      </w:r>
      <w:r w:rsidRPr="001C3BD2">
        <w:rPr>
          <w:sz w:val="20"/>
          <w:szCs w:val="22"/>
        </w:rPr>
        <w:t xml:space="preserve">_set_minus1[ i ] shall be in the range of 0 to 15, inclusive. </w:t>
      </w:r>
    </w:p>
    <w:p w14:paraId="0C78C925" w14:textId="0BE8AD0C" w:rsidR="00024D98" w:rsidRPr="001C3BD2" w:rsidRDefault="00024D98" w:rsidP="00024D98">
      <w:pPr>
        <w:jc w:val="both"/>
        <w:rPr>
          <w:sz w:val="20"/>
          <w:szCs w:val="22"/>
        </w:rPr>
      </w:pPr>
      <w:r w:rsidRPr="001C3BD2">
        <w:rPr>
          <w:b/>
          <w:sz w:val="20"/>
          <w:szCs w:val="22"/>
        </w:rPr>
        <w:t>sps_rbsp_data_length</w:t>
      </w:r>
      <w:r w:rsidRPr="001C3BD2">
        <w:rPr>
          <w:sz w:val="20"/>
          <w:szCs w:val="22"/>
        </w:rPr>
        <w:t xml:space="preserve">[ i ][ j ] indicates the number of bytes </w:t>
      </w:r>
      <w:r w:rsidRPr="001C3BD2">
        <w:rPr>
          <w:rFonts w:eastAsia="Batang"/>
          <w:bCs/>
          <w:sz w:val="20"/>
          <w:lang w:eastAsia="ko-KR"/>
        </w:rPr>
        <w:t>sps_rbsp_data_bytes[ i ][ j ][ k ]</w:t>
      </w:r>
      <w:r w:rsidRPr="001C3BD2">
        <w:rPr>
          <w:sz w:val="20"/>
          <w:szCs w:val="22"/>
        </w:rPr>
        <w:t xml:space="preserve"> of the following j-th replacement sequence parameter set in the i-th extraction information set.</w:t>
      </w:r>
    </w:p>
    <w:p w14:paraId="10C95621" w14:textId="37618996" w:rsidR="00024D98" w:rsidRPr="001C3BD2" w:rsidRDefault="00024D98" w:rsidP="00024D98">
      <w:pPr>
        <w:jc w:val="both"/>
        <w:rPr>
          <w:sz w:val="20"/>
          <w:szCs w:val="22"/>
        </w:rPr>
      </w:pPr>
      <w:r w:rsidRPr="001C3BD2">
        <w:rPr>
          <w:b/>
          <w:sz w:val="20"/>
          <w:szCs w:val="22"/>
        </w:rPr>
        <w:t>num_pps_in_extraction_</w:t>
      </w:r>
      <w:r w:rsidRPr="001C3BD2">
        <w:rPr>
          <w:b/>
          <w:sz w:val="20"/>
        </w:rPr>
        <w:t>info</w:t>
      </w:r>
      <w:r w:rsidRPr="001C3BD2">
        <w:rPr>
          <w:b/>
          <w:sz w:val="20"/>
          <w:szCs w:val="22"/>
        </w:rPr>
        <w:t>_set_minus1</w:t>
      </w:r>
      <w:r w:rsidRPr="001C3BD2">
        <w:rPr>
          <w:sz w:val="20"/>
          <w:szCs w:val="22"/>
        </w:rPr>
        <w:t>[ i ] plus 1 indicates the number of replacement picture parameter sets in the i-th extraction information set. The value of num_pps_in_extraction_</w:t>
      </w:r>
      <w:r w:rsidRPr="001C3BD2">
        <w:rPr>
          <w:sz w:val="20"/>
        </w:rPr>
        <w:t>info</w:t>
      </w:r>
      <w:r w:rsidRPr="001C3BD2">
        <w:rPr>
          <w:sz w:val="20"/>
          <w:szCs w:val="22"/>
        </w:rPr>
        <w:t xml:space="preserve">_set_minus1[ i ] shall be in the range of 0 to 63, inclusive. </w:t>
      </w:r>
    </w:p>
    <w:p w14:paraId="16F9E09F" w14:textId="19CF4EE3" w:rsidR="00024D98" w:rsidRPr="001C3BD2" w:rsidRDefault="00024D98" w:rsidP="00024D98">
      <w:pPr>
        <w:jc w:val="both"/>
        <w:rPr>
          <w:sz w:val="20"/>
          <w:szCs w:val="22"/>
        </w:rPr>
      </w:pPr>
      <w:r w:rsidRPr="001C3BD2">
        <w:rPr>
          <w:b/>
          <w:sz w:val="20"/>
          <w:szCs w:val="22"/>
        </w:rPr>
        <w:t>pps_nuh_temporal_id_plus1</w:t>
      </w:r>
      <w:r>
        <w:rPr>
          <w:sz w:val="20"/>
          <w:szCs w:val="22"/>
        </w:rPr>
        <w:t>[ </w:t>
      </w:r>
      <w:r w:rsidRPr="001C3BD2">
        <w:rPr>
          <w:sz w:val="20"/>
          <w:szCs w:val="22"/>
        </w:rPr>
        <w:t>i</w:t>
      </w:r>
      <w:r>
        <w:rPr>
          <w:sz w:val="20"/>
          <w:szCs w:val="22"/>
        </w:rPr>
        <w:t> ][ </w:t>
      </w:r>
      <w:r w:rsidRPr="001C3BD2">
        <w:rPr>
          <w:sz w:val="20"/>
          <w:szCs w:val="22"/>
        </w:rPr>
        <w:t>j</w:t>
      </w:r>
      <w:r>
        <w:rPr>
          <w:sz w:val="20"/>
          <w:szCs w:val="22"/>
        </w:rPr>
        <w:t> ]</w:t>
      </w:r>
      <w:r w:rsidRPr="001C3BD2">
        <w:rPr>
          <w:sz w:val="20"/>
          <w:szCs w:val="22"/>
        </w:rPr>
        <w:t xml:space="preserve"> specifies a temporal identifier for generating PPS NAL unit associated with PPS data specified in PPS RBSP specified by pps_rbsp_data_bytes</w:t>
      </w:r>
      <w:r>
        <w:rPr>
          <w:sz w:val="20"/>
          <w:szCs w:val="22"/>
        </w:rPr>
        <w:t>[ </w:t>
      </w:r>
      <w:r w:rsidRPr="001C3BD2">
        <w:rPr>
          <w:sz w:val="20"/>
          <w:szCs w:val="22"/>
        </w:rPr>
        <w:t>i</w:t>
      </w:r>
      <w:r>
        <w:rPr>
          <w:sz w:val="20"/>
          <w:szCs w:val="22"/>
        </w:rPr>
        <w:t> ][ </w:t>
      </w:r>
      <w:r w:rsidRPr="001C3BD2">
        <w:rPr>
          <w:sz w:val="20"/>
          <w:szCs w:val="22"/>
        </w:rPr>
        <w:t>j</w:t>
      </w:r>
      <w:r>
        <w:rPr>
          <w:sz w:val="20"/>
          <w:szCs w:val="22"/>
        </w:rPr>
        <w:t> ][ k </w:t>
      </w:r>
      <w:r w:rsidRPr="001C3BD2">
        <w:rPr>
          <w:sz w:val="20"/>
          <w:szCs w:val="22"/>
        </w:rPr>
        <w:t>] for the j-th replacement picture parameter set for the i-th extraction information set.</w:t>
      </w:r>
    </w:p>
    <w:p w14:paraId="0B2AE2D2" w14:textId="51359F49" w:rsidR="00024D98" w:rsidRPr="001C3BD2" w:rsidRDefault="00024D98" w:rsidP="00024D98">
      <w:pPr>
        <w:jc w:val="both"/>
        <w:rPr>
          <w:sz w:val="20"/>
          <w:szCs w:val="22"/>
        </w:rPr>
      </w:pPr>
      <w:r w:rsidRPr="001C3BD2">
        <w:rPr>
          <w:b/>
          <w:sz w:val="20"/>
          <w:szCs w:val="22"/>
        </w:rPr>
        <w:t>pps_rbsp_data_length</w:t>
      </w:r>
      <w:r w:rsidRPr="001C3BD2">
        <w:rPr>
          <w:sz w:val="20"/>
          <w:szCs w:val="22"/>
        </w:rPr>
        <w:t xml:space="preserve">[ i ][ j ] indicates the number of bytes </w:t>
      </w:r>
      <w:r w:rsidRPr="001C3BD2">
        <w:rPr>
          <w:rFonts w:eastAsia="Batang"/>
          <w:bCs/>
          <w:sz w:val="20"/>
          <w:lang w:eastAsia="ko-KR"/>
        </w:rPr>
        <w:t>pps_rbsp_data_bytes[ i ][ j ][ k ]</w:t>
      </w:r>
      <w:r w:rsidRPr="001C3BD2">
        <w:rPr>
          <w:sz w:val="20"/>
          <w:szCs w:val="22"/>
        </w:rPr>
        <w:t xml:space="preserve"> of the following j-th replacement picture parameter set in the i-th extraction information set.</w:t>
      </w:r>
    </w:p>
    <w:p w14:paraId="074C4877" w14:textId="77777777" w:rsidR="00024D98" w:rsidRPr="001C3BD2" w:rsidRDefault="00024D98" w:rsidP="00024D98">
      <w:pPr>
        <w:jc w:val="both"/>
        <w:rPr>
          <w:sz w:val="20"/>
          <w:szCs w:val="22"/>
        </w:rPr>
      </w:pPr>
      <w:r w:rsidRPr="001C3BD2">
        <w:rPr>
          <w:rFonts w:eastAsia="Batang"/>
          <w:b/>
          <w:bCs/>
          <w:sz w:val="20"/>
          <w:lang w:eastAsia="ko-KR"/>
        </w:rPr>
        <w:t>mcts_alignment_bit_equal_to_zero</w:t>
      </w:r>
      <w:r w:rsidRPr="001C3BD2">
        <w:rPr>
          <w:rFonts w:eastAsia="Batang"/>
          <w:bCs/>
          <w:sz w:val="20"/>
          <w:lang w:eastAsia="ko-KR"/>
        </w:rPr>
        <w:t xml:space="preserve"> shall be equal to 0.</w:t>
      </w:r>
    </w:p>
    <w:p w14:paraId="1484BD39" w14:textId="75F58B8E" w:rsidR="00024D98" w:rsidRPr="007B242B" w:rsidRDefault="00024D98" w:rsidP="00024D98">
      <w:pPr>
        <w:jc w:val="both"/>
        <w:rPr>
          <w:sz w:val="20"/>
          <w:szCs w:val="22"/>
        </w:rPr>
      </w:pPr>
      <w:r w:rsidRPr="001C3BD2">
        <w:rPr>
          <w:b/>
          <w:sz w:val="20"/>
          <w:szCs w:val="22"/>
        </w:rPr>
        <w:t>vps_rbsp_data_bytes</w:t>
      </w:r>
      <w:r w:rsidRPr="001C3BD2">
        <w:rPr>
          <w:sz w:val="20"/>
          <w:szCs w:val="22"/>
        </w:rPr>
        <w:t>[ i ][ j ][ k ] contains the k-th byte of the RBSP of the following j-th replacement video parameter set in the i-th extraction information set.</w:t>
      </w:r>
    </w:p>
    <w:p w14:paraId="435BEBD4" w14:textId="26FC8BDB" w:rsidR="00024D98" w:rsidRPr="007B242B" w:rsidRDefault="00024D98" w:rsidP="00024D98">
      <w:pPr>
        <w:jc w:val="both"/>
        <w:rPr>
          <w:sz w:val="20"/>
          <w:lang w:eastAsia="ko-KR"/>
        </w:rPr>
      </w:pPr>
      <w:r w:rsidRPr="001C3BD2">
        <w:rPr>
          <w:b/>
          <w:sz w:val="20"/>
          <w:szCs w:val="22"/>
        </w:rPr>
        <w:t>sps_rbsp_data_bytes</w:t>
      </w:r>
      <w:r w:rsidRPr="001C3BD2">
        <w:rPr>
          <w:sz w:val="20"/>
          <w:szCs w:val="22"/>
        </w:rPr>
        <w:t>[ i ][ j ][ k ] contains the k-th byte of the RBSP of the following j-th replacement sequence parameter set in the i-th extraction information set.</w:t>
      </w:r>
    </w:p>
    <w:p w14:paraId="3872FFBB" w14:textId="04960CE5" w:rsidR="00024D98" w:rsidRPr="001C3BD2" w:rsidRDefault="00024D98" w:rsidP="00024D98">
      <w:pPr>
        <w:jc w:val="both"/>
        <w:rPr>
          <w:sz w:val="20"/>
          <w:szCs w:val="22"/>
        </w:rPr>
      </w:pPr>
      <w:r w:rsidRPr="001C3BD2">
        <w:rPr>
          <w:b/>
          <w:sz w:val="20"/>
          <w:szCs w:val="22"/>
        </w:rPr>
        <w:t>pps_rbsp_data_bytes</w:t>
      </w:r>
      <w:r w:rsidRPr="001C3BD2">
        <w:rPr>
          <w:sz w:val="20"/>
          <w:szCs w:val="22"/>
        </w:rPr>
        <w:t>[ i ][ j ][ k ] contains the k-th byte of the RBSP of the following j-th replacement picture parameter set in the i</w:t>
      </w:r>
      <w:r>
        <w:rPr>
          <w:sz w:val="20"/>
          <w:szCs w:val="22"/>
        </w:rPr>
        <w:t>-th extraction information set.</w:t>
      </w:r>
    </w:p>
    <w:p w14:paraId="2EC96900" w14:textId="4CE2963F" w:rsidR="00024D98" w:rsidRPr="001C3BD2" w:rsidRDefault="00024D98" w:rsidP="00024D98">
      <w:pPr>
        <w:jc w:val="both"/>
        <w:rPr>
          <w:sz w:val="20"/>
        </w:rPr>
      </w:pPr>
      <w:r w:rsidRPr="001C3BD2">
        <w:rPr>
          <w:sz w:val="20"/>
        </w:rPr>
        <w:t xml:space="preserve">The sub-bitstream </w:t>
      </w:r>
      <w:r>
        <w:rPr>
          <w:sz w:val="20"/>
        </w:rPr>
        <w:t>motion-constrained tile sets</w:t>
      </w:r>
      <w:r w:rsidRPr="001C3BD2">
        <w:rPr>
          <w:sz w:val="20"/>
        </w:rPr>
        <w:t xml:space="preserve"> extraction process is applied as follows:</w:t>
      </w:r>
    </w:p>
    <w:p w14:paraId="7FCDE416" w14:textId="24B4CAA6" w:rsidR="00024D98" w:rsidRPr="001C3BD2" w:rsidRDefault="00024D98" w:rsidP="0081156C">
      <w:pPr>
        <w:jc w:val="both"/>
        <w:rPr>
          <w:sz w:val="20"/>
        </w:rPr>
      </w:pPr>
      <w:r w:rsidRPr="001C3BD2">
        <w:rPr>
          <w:sz w:val="20"/>
        </w:rPr>
        <w:t xml:space="preserve">Let a bitstream inBitstream, a target </w:t>
      </w:r>
      <w:r>
        <w:rPr>
          <w:sz w:val="20"/>
        </w:rPr>
        <w:t>motion-constrained tile sets</w:t>
      </w:r>
      <w:r w:rsidRPr="001C3BD2">
        <w:rPr>
          <w:sz w:val="20"/>
        </w:rPr>
        <w:t xml:space="preserve"> identifier mctsIdTarget, target </w:t>
      </w:r>
      <w:r>
        <w:rPr>
          <w:sz w:val="20"/>
        </w:rPr>
        <w:t>motion-constrained tile sets</w:t>
      </w:r>
      <w:r w:rsidRPr="001C3BD2">
        <w:rPr>
          <w:sz w:val="20"/>
        </w:rPr>
        <w:t xml:space="preserve"> extraction information set identifier mctsEISIdTarget and a target highest TemporalId value mctsTIdTarget be the inputs to the sub-bitstream </w:t>
      </w:r>
      <w:r>
        <w:rPr>
          <w:sz w:val="20"/>
        </w:rPr>
        <w:t>motion-constrained tile sets</w:t>
      </w:r>
      <w:r w:rsidRPr="001C3BD2">
        <w:rPr>
          <w:sz w:val="20"/>
        </w:rPr>
        <w:t xml:space="preserve"> extraction process.</w:t>
      </w:r>
    </w:p>
    <w:p w14:paraId="18B41DF3" w14:textId="0F0DB06E" w:rsidR="00024D98" w:rsidRPr="001C3BD2" w:rsidRDefault="00024D98" w:rsidP="0081156C">
      <w:pPr>
        <w:jc w:val="both"/>
        <w:rPr>
          <w:sz w:val="20"/>
        </w:rPr>
      </w:pPr>
      <w:r w:rsidRPr="001C3BD2">
        <w:rPr>
          <w:sz w:val="20"/>
        </w:rPr>
        <w:t xml:space="preserve">The output of the sub-bitstream </w:t>
      </w:r>
      <w:r>
        <w:rPr>
          <w:sz w:val="20"/>
        </w:rPr>
        <w:t>motion-constrained tile sets</w:t>
      </w:r>
      <w:r w:rsidRPr="001C3BD2">
        <w:rPr>
          <w:sz w:val="20"/>
        </w:rPr>
        <w:t xml:space="preserve"> extraction process is a sub-bitstream outBitstream.</w:t>
      </w:r>
    </w:p>
    <w:p w14:paraId="50EDB3CA" w14:textId="77777777" w:rsidR="00024D98" w:rsidRPr="001C3BD2" w:rsidRDefault="00024D98" w:rsidP="0081156C">
      <w:pPr>
        <w:rPr>
          <w:sz w:val="20"/>
        </w:rPr>
      </w:pPr>
      <w:r w:rsidRPr="001C3BD2">
        <w:rPr>
          <w:sz w:val="20"/>
        </w:rPr>
        <w:t xml:space="preserve">It is a requirement of bitstream conformance for the input bitstream that any output sub-bitstream that is the output of the process specified in this clause with the bitstream shall be a conforming bitstream. </w:t>
      </w:r>
    </w:p>
    <w:p w14:paraId="4A173548" w14:textId="1B36382A" w:rsidR="00024D98" w:rsidRPr="001C3BD2" w:rsidRDefault="00024D98" w:rsidP="0081156C">
      <w:pPr>
        <w:rPr>
          <w:sz w:val="20"/>
        </w:rPr>
      </w:pPr>
      <w:r w:rsidRPr="001C3BD2">
        <w:rPr>
          <w:sz w:val="20"/>
        </w:rPr>
        <w:t>The output sub-bitstream is derived as follows:</w:t>
      </w:r>
    </w:p>
    <w:p w14:paraId="7763F062" w14:textId="77777777"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t>–</w:t>
      </w:r>
      <w:r w:rsidRPr="001C3BD2">
        <w:rPr>
          <w:sz w:val="20"/>
        </w:rPr>
        <w:tab/>
        <w:t>The bitstream outBitstream is set to be identical to the bitstream inBitstream.</w:t>
      </w:r>
    </w:p>
    <w:p w14:paraId="5009C8A6" w14:textId="6823A0EF"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t>–</w:t>
      </w:r>
      <w:r w:rsidRPr="001C3BD2">
        <w:rPr>
          <w:sz w:val="20"/>
        </w:rPr>
        <w:tab/>
        <w:t xml:space="preserve">The lists ausWithVPS, ausWithSPS and ausWithPPS are set to consist of all access units within outBitstream containing </w:t>
      </w:r>
      <w:r w:rsidRPr="001C3BD2">
        <w:rPr>
          <w:sz w:val="20"/>
          <w:szCs w:val="22"/>
        </w:rPr>
        <w:t>VCL NAL units with types VPS_NUT, SPS_NUT and PPS_NUT</w:t>
      </w:r>
      <w:r w:rsidRPr="001C3BD2">
        <w:rPr>
          <w:sz w:val="20"/>
        </w:rPr>
        <w:t>.</w:t>
      </w:r>
    </w:p>
    <w:p w14:paraId="22637B9F" w14:textId="39E1DAB3"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rPr>
      </w:pPr>
      <w:r w:rsidRPr="001C3BD2">
        <w:rPr>
          <w:sz w:val="20"/>
        </w:rPr>
        <w:t>–</w:t>
      </w:r>
      <w:r w:rsidRPr="001C3BD2">
        <w:rPr>
          <w:sz w:val="20"/>
        </w:rPr>
        <w:tab/>
      </w:r>
      <w:r w:rsidRPr="001C3BD2">
        <w:rPr>
          <w:sz w:val="20"/>
          <w:szCs w:val="22"/>
        </w:rPr>
        <w:t>Remove all SEI NAL units that have nuh_layer_id equal to 0 and that contain non-nested SEI messages.</w:t>
      </w:r>
      <w:r w:rsidRPr="001C3BD2">
        <w:rPr>
          <w:lang w:eastAsia="ko-KR"/>
        </w:rPr>
        <w:t xml:space="preserve"> </w:t>
      </w:r>
    </w:p>
    <w:p w14:paraId="5D8A4B24" w14:textId="306EB2F4" w:rsidR="00024D98" w:rsidRPr="001C3BD2" w:rsidRDefault="00024D98" w:rsidP="00024D98">
      <w:pPr>
        <w:tabs>
          <w:tab w:val="clear" w:pos="360"/>
          <w:tab w:val="clear" w:pos="720"/>
          <w:tab w:val="clear" w:pos="1080"/>
          <w:tab w:val="clear" w:pos="1440"/>
        </w:tabs>
        <w:spacing w:before="120"/>
        <w:ind w:left="806"/>
        <w:jc w:val="both"/>
        <w:rPr>
          <w:rFonts w:eastAsia="Malgun Gothic"/>
          <w:sz w:val="18"/>
          <w:szCs w:val="18"/>
        </w:rPr>
      </w:pPr>
      <w:r w:rsidRPr="001C3BD2">
        <w:rPr>
          <w:rFonts w:eastAsia="Malgun Gothic"/>
          <w:sz w:val="18"/>
          <w:szCs w:val="18"/>
        </w:rPr>
        <w:t>NOTE </w:t>
      </w:r>
      <w:r w:rsidRPr="001C3BD2">
        <w:rPr>
          <w:rFonts w:eastAsia="Malgun Gothic"/>
          <w:sz w:val="18"/>
          <w:szCs w:val="18"/>
        </w:rPr>
        <w:fldChar w:fldCharType="begin"/>
      </w:r>
      <w:r w:rsidRPr="001C3BD2">
        <w:rPr>
          <w:rFonts w:eastAsia="Malgun Gothic"/>
          <w:sz w:val="18"/>
          <w:szCs w:val="18"/>
        </w:rPr>
        <w:instrText xml:space="preserve"> SEQ NoteCounter \* MERGEFORMAT </w:instrText>
      </w:r>
      <w:r w:rsidRPr="001C3BD2">
        <w:rPr>
          <w:rFonts w:eastAsia="Malgun Gothic"/>
          <w:sz w:val="18"/>
          <w:szCs w:val="18"/>
        </w:rPr>
        <w:fldChar w:fldCharType="separate"/>
      </w:r>
      <w:r w:rsidRPr="001C3BD2">
        <w:rPr>
          <w:rFonts w:eastAsia="Malgun Gothic"/>
          <w:noProof/>
          <w:sz w:val="18"/>
          <w:szCs w:val="18"/>
        </w:rPr>
        <w:t>2</w:t>
      </w:r>
      <w:r w:rsidRPr="001C3BD2">
        <w:rPr>
          <w:rFonts w:eastAsia="Malgun Gothic"/>
          <w:sz w:val="18"/>
          <w:szCs w:val="18"/>
        </w:rPr>
        <w:fldChar w:fldCharType="end"/>
      </w:r>
      <w:r w:rsidRPr="001C3BD2">
        <w:rPr>
          <w:rFonts w:eastAsia="Malgun Gothic"/>
          <w:sz w:val="18"/>
          <w:szCs w:val="18"/>
        </w:rPr>
        <w:t xml:space="preserve"> – A "smart" bitstream </w:t>
      </w:r>
      <w:r w:rsidRPr="002B2DF4">
        <w:rPr>
          <w:rFonts w:eastAsia="Malgun Gothic"/>
          <w:sz w:val="18"/>
          <w:szCs w:val="18"/>
        </w:rPr>
        <w:t>extractor might include appropriate non-nested SEI messages in the extracted sub-bitstream, provided that the SEI messages applicable to the sub-bitstream were present as nested SEI messages in the mcts_extraction_info</w:t>
      </w:r>
      <w:r w:rsidRPr="008C3EEC">
        <w:rPr>
          <w:rFonts w:eastAsia="Malgun Gothic"/>
          <w:sz w:val="18"/>
          <w:szCs w:val="18"/>
        </w:rPr>
        <w:t>_nesting ( ) in</w:t>
      </w:r>
      <w:r w:rsidRPr="0081156C">
        <w:rPr>
          <w:sz w:val="20"/>
          <w:szCs w:val="18"/>
        </w:rPr>
        <w:t xml:space="preserve"> the </w:t>
      </w:r>
      <w:r w:rsidRPr="002B2DF4">
        <w:rPr>
          <w:rFonts w:eastAsia="Malgun Gothic"/>
          <w:sz w:val="18"/>
          <w:szCs w:val="18"/>
        </w:rPr>
        <w:t>original bitstream.</w:t>
      </w:r>
    </w:p>
    <w:p w14:paraId="1D718FC1" w14:textId="21D40C51"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Remove from outBitstream all NAL units with types:</w:t>
      </w:r>
    </w:p>
    <w:p w14:paraId="28A49344" w14:textId="33415A5E" w:rsidR="00024D98" w:rsidRPr="001C3BD2" w:rsidRDefault="00024D98" w:rsidP="0081156C">
      <w:pPr>
        <w:ind w:left="720" w:hanging="288"/>
        <w:jc w:val="both"/>
        <w:rPr>
          <w:sz w:val="20"/>
          <w:szCs w:val="22"/>
        </w:rPr>
      </w:pPr>
      <w:r w:rsidRPr="001C3BD2">
        <w:rPr>
          <w:sz w:val="20"/>
          <w:szCs w:val="22"/>
        </w:rPr>
        <w:t>–</w:t>
      </w:r>
      <w:r w:rsidRPr="001C3BD2">
        <w:rPr>
          <w:sz w:val="20"/>
          <w:szCs w:val="22"/>
        </w:rPr>
        <w:tab/>
        <w:t xml:space="preserve">VCL NAL units that contain tiles not belonging to the tile set with mcts_id[ i ] equal to </w:t>
      </w:r>
      <w:r w:rsidRPr="001C3BD2">
        <w:rPr>
          <w:sz w:val="20"/>
        </w:rPr>
        <w:t>mctsIdTarget</w:t>
      </w:r>
      <w:r w:rsidRPr="001C3BD2">
        <w:rPr>
          <w:sz w:val="20"/>
          <w:szCs w:val="22"/>
        </w:rPr>
        <w:t>,</w:t>
      </w:r>
    </w:p>
    <w:p w14:paraId="4CB25B5D" w14:textId="50813639" w:rsidR="00024D98" w:rsidRPr="001C3BD2" w:rsidRDefault="00024D98" w:rsidP="0081156C">
      <w:pPr>
        <w:ind w:left="720" w:hanging="288"/>
        <w:jc w:val="both"/>
        <w:rPr>
          <w:sz w:val="20"/>
          <w:szCs w:val="22"/>
        </w:rPr>
      </w:pPr>
      <w:r w:rsidRPr="001C3BD2">
        <w:rPr>
          <w:sz w:val="20"/>
          <w:szCs w:val="22"/>
        </w:rPr>
        <w:t>–</w:t>
      </w:r>
      <w:r w:rsidRPr="001C3BD2">
        <w:rPr>
          <w:sz w:val="20"/>
          <w:szCs w:val="22"/>
        </w:rPr>
        <w:tab/>
        <w:t>non-VCL NAL units with types VPS_NUT, SPS_NUT or PPS_NUT.</w:t>
      </w:r>
    </w:p>
    <w:p w14:paraId="7167D972" w14:textId="61A73A51"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 xml:space="preserve">Insert into all access units within the list </w:t>
      </w:r>
      <w:r w:rsidRPr="001C3BD2">
        <w:rPr>
          <w:sz w:val="20"/>
        </w:rPr>
        <w:t xml:space="preserve">ausWithVPS in outBitstream </w:t>
      </w:r>
      <w:r w:rsidRPr="001C3BD2">
        <w:rPr>
          <w:sz w:val="20"/>
          <w:szCs w:val="22"/>
        </w:rPr>
        <w:t>num_vps_in_extraction_</w:t>
      </w:r>
      <w:r w:rsidRPr="001C3BD2">
        <w:rPr>
          <w:sz w:val="20"/>
        </w:rPr>
        <w:t>info</w:t>
      </w:r>
      <w:r w:rsidRPr="001C3BD2">
        <w:rPr>
          <w:sz w:val="20"/>
          <w:szCs w:val="22"/>
        </w:rPr>
        <w:t>_minus1[ mctsEISIdTarget</w:t>
      </w:r>
      <w:r w:rsidRPr="001C3BD2">
        <w:rPr>
          <w:sz w:val="20"/>
        </w:rPr>
        <w:t> </w:t>
      </w:r>
      <w:r w:rsidRPr="001C3BD2">
        <w:rPr>
          <w:sz w:val="20"/>
          <w:szCs w:val="22"/>
        </w:rPr>
        <w:t xml:space="preserve">] plus 1 NAL units with type VPS_NUT generated from the VPS RBSP data in the mctsEISIdTarget-th </w:t>
      </w:r>
      <w:r>
        <w:rPr>
          <w:sz w:val="20"/>
          <w:szCs w:val="22"/>
        </w:rPr>
        <w:t>motion-constrained tile sets</w:t>
      </w:r>
      <w:r w:rsidRPr="001C3BD2">
        <w:rPr>
          <w:sz w:val="20"/>
          <w:szCs w:val="22"/>
        </w:rPr>
        <w:t xml:space="preserve"> extraction information set, i.e. </w:t>
      </w:r>
      <w:r w:rsidRPr="001C3BD2">
        <w:rPr>
          <w:sz w:val="20"/>
        </w:rPr>
        <w:t>vps_rbsp_data_bytes</w:t>
      </w:r>
      <w:r w:rsidRPr="001C3BD2">
        <w:rPr>
          <w:sz w:val="20"/>
          <w:szCs w:val="22"/>
        </w:rPr>
        <w:t>[ mctsEISIdTarget ][ j ][ ] for all values of j in the range of 0 to num_vps_in_extraction_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w:t>
      </w:r>
      <w:r w:rsidRPr="001C3BD2">
        <w:rPr>
          <w:sz w:val="20"/>
          <w:szCs w:val="22"/>
        </w:rPr>
        <w:t xml:space="preserve">, inclusive. For each VPS_NUT that is generated the nuh_layer_id is set equal to 0 and nuh_temporal_id_plus1 is set equal to 1. </w:t>
      </w:r>
    </w:p>
    <w:p w14:paraId="380DE260" w14:textId="7D588F39"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 xml:space="preserve">Insert into all access units within the list </w:t>
      </w:r>
      <w:r w:rsidRPr="001C3BD2">
        <w:rPr>
          <w:sz w:val="20"/>
        </w:rPr>
        <w:t xml:space="preserve">ausWithSPS in outBitstream </w:t>
      </w:r>
      <w:r w:rsidRPr="001C3BD2">
        <w:rPr>
          <w:sz w:val="20"/>
          <w:szCs w:val="22"/>
        </w:rPr>
        <w:t>num_sps_in_extraction_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xml:space="preserve"> ] plus 1 </w:t>
      </w:r>
      <w:r w:rsidRPr="001C3BD2">
        <w:rPr>
          <w:sz w:val="20"/>
          <w:szCs w:val="22"/>
        </w:rPr>
        <w:t xml:space="preserve">NAL units with type SPS_NUT generated from the SPS RBSP data in the mctsEISIdTarget-th </w:t>
      </w:r>
      <w:r>
        <w:rPr>
          <w:sz w:val="20"/>
          <w:szCs w:val="22"/>
        </w:rPr>
        <w:t>motion-constrained tile sets</w:t>
      </w:r>
      <w:r w:rsidRPr="001C3BD2">
        <w:rPr>
          <w:sz w:val="20"/>
          <w:szCs w:val="22"/>
        </w:rPr>
        <w:t xml:space="preserve"> extraction information set, i.e. </w:t>
      </w:r>
      <w:r w:rsidRPr="001C3BD2">
        <w:rPr>
          <w:sz w:val="20"/>
        </w:rPr>
        <w:t>sps_rbsp_data_bytes</w:t>
      </w:r>
      <w:r w:rsidRPr="001C3BD2">
        <w:rPr>
          <w:sz w:val="20"/>
          <w:szCs w:val="22"/>
        </w:rPr>
        <w:t>[ mctsEISIdTarget</w:t>
      </w:r>
      <w:r w:rsidRPr="001C3BD2">
        <w:rPr>
          <w:sz w:val="20"/>
        </w:rPr>
        <w:t> ]</w:t>
      </w:r>
      <w:r w:rsidRPr="001C3BD2">
        <w:rPr>
          <w:sz w:val="20"/>
          <w:szCs w:val="22"/>
        </w:rPr>
        <w:t>[ j ][ ] for all values of j in the range of 0 to num_sps_in_extraction_</w:t>
      </w:r>
      <w:r w:rsidRPr="001C3BD2">
        <w:rPr>
          <w:sz w:val="20"/>
        </w:rPr>
        <w:t>info</w:t>
      </w:r>
      <w:r w:rsidRPr="001C3BD2">
        <w:rPr>
          <w:sz w:val="20"/>
          <w:szCs w:val="22"/>
        </w:rPr>
        <w:t>_minus1</w:t>
      </w:r>
      <w:r w:rsidRPr="001C3BD2">
        <w:rPr>
          <w:sz w:val="20"/>
        </w:rPr>
        <w:t>[ </w:t>
      </w:r>
      <w:r w:rsidRPr="001C3BD2">
        <w:rPr>
          <w:sz w:val="20"/>
          <w:szCs w:val="22"/>
        </w:rPr>
        <w:t>mctsEISIdTarget</w:t>
      </w:r>
      <w:r w:rsidRPr="001C3BD2">
        <w:rPr>
          <w:sz w:val="20"/>
        </w:rPr>
        <w:t> ]</w:t>
      </w:r>
      <w:r w:rsidRPr="001C3BD2">
        <w:rPr>
          <w:sz w:val="20"/>
          <w:szCs w:val="22"/>
        </w:rPr>
        <w:t xml:space="preserve">, inclusive. For each SPS_NUT that is generated the nuh_layer_id is set equal to 0 and nuh_temporal_id_plus1 is set equal to 1. </w:t>
      </w:r>
    </w:p>
    <w:p w14:paraId="07B24F60" w14:textId="5003CEE7"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3456C9">
        <w:rPr>
          <w:sz w:val="20"/>
          <w:szCs w:val="22"/>
        </w:rPr>
        <w:t xml:space="preserve">Insert into all access units within the list </w:t>
      </w:r>
      <w:r w:rsidRPr="003456C9">
        <w:rPr>
          <w:sz w:val="20"/>
        </w:rPr>
        <w:t xml:space="preserve">ausWithPPS in outBitstream </w:t>
      </w:r>
      <w:r w:rsidRPr="003456C9">
        <w:rPr>
          <w:sz w:val="20"/>
          <w:szCs w:val="22"/>
        </w:rPr>
        <w:t>NAL units with type PPS_NUT generated from the PPS RBSP data in the mctsEISIdTarget-th motion-constrained tile sets extraction information set, i.e</w:t>
      </w:r>
      <w:r w:rsidRPr="003456C9">
        <w:rPr>
          <w:sz w:val="20"/>
        </w:rPr>
        <w:t>. pps_rbsp_data_bytes[ </w:t>
      </w:r>
      <w:r w:rsidRPr="003456C9">
        <w:rPr>
          <w:sz w:val="20"/>
          <w:szCs w:val="22"/>
        </w:rPr>
        <w:t>mctsEISIdTarget</w:t>
      </w:r>
      <w:r w:rsidRPr="003456C9">
        <w:rPr>
          <w:sz w:val="20"/>
        </w:rPr>
        <w:t> ]</w:t>
      </w:r>
      <w:r w:rsidRPr="003456C9">
        <w:rPr>
          <w:sz w:val="20"/>
          <w:szCs w:val="22"/>
        </w:rPr>
        <w:t>[ j ][ ] for all values of j in the range of 0 to num_pps_in_extraction_</w:t>
      </w:r>
      <w:r w:rsidRPr="003456C9">
        <w:rPr>
          <w:sz w:val="20"/>
        </w:rPr>
        <w:t>info</w:t>
      </w:r>
      <w:r w:rsidRPr="003456C9">
        <w:rPr>
          <w:sz w:val="20"/>
          <w:szCs w:val="22"/>
        </w:rPr>
        <w:t>_minus1</w:t>
      </w:r>
      <w:r w:rsidRPr="003456C9">
        <w:rPr>
          <w:sz w:val="20"/>
        </w:rPr>
        <w:t>[ </w:t>
      </w:r>
      <w:r w:rsidRPr="003456C9">
        <w:rPr>
          <w:sz w:val="20"/>
          <w:szCs w:val="22"/>
        </w:rPr>
        <w:t>mctsEISIdTarget</w:t>
      </w:r>
      <w:r w:rsidRPr="003456C9">
        <w:rPr>
          <w:sz w:val="20"/>
        </w:rPr>
        <w:t> ]</w:t>
      </w:r>
      <w:r w:rsidRPr="003456C9">
        <w:rPr>
          <w:sz w:val="20"/>
          <w:szCs w:val="22"/>
        </w:rPr>
        <w:t xml:space="preserve">, inclusive, for which </w:t>
      </w:r>
      <w:r w:rsidRPr="003456C9">
        <w:rPr>
          <w:bCs/>
          <w:sz w:val="20"/>
          <w:szCs w:val="22"/>
        </w:rPr>
        <w:t xml:space="preserve">  pps_nuh_temporal_id_plus1[ </w:t>
      </w:r>
      <w:r w:rsidRPr="003456C9">
        <w:rPr>
          <w:sz w:val="20"/>
          <w:szCs w:val="22"/>
        </w:rPr>
        <w:t>mctsEISIdTarget</w:t>
      </w:r>
      <w:r w:rsidRPr="003456C9">
        <w:rPr>
          <w:bCs/>
          <w:sz w:val="20"/>
          <w:szCs w:val="22"/>
        </w:rPr>
        <w:t xml:space="preserve"> ][ j ]  is less than or equal to </w:t>
      </w:r>
      <w:r w:rsidRPr="003456C9">
        <w:rPr>
          <w:sz w:val="20"/>
          <w:szCs w:val="22"/>
        </w:rPr>
        <w:t xml:space="preserve">mctsTIdTarget. For each PPS_NUT that is generated the nuh_layer_id is set equal to 0 and nuh_temporal_id_plus1 is set equal to </w:t>
      </w:r>
      <w:r w:rsidRPr="003456C9">
        <w:rPr>
          <w:bCs/>
          <w:sz w:val="20"/>
          <w:szCs w:val="22"/>
        </w:rPr>
        <w:t>pps_nuh_temporal_id_plus1[ </w:t>
      </w:r>
      <w:r w:rsidRPr="003456C9">
        <w:rPr>
          <w:sz w:val="20"/>
          <w:szCs w:val="22"/>
        </w:rPr>
        <w:t>mctsEISIdTarget</w:t>
      </w:r>
      <w:r w:rsidRPr="003456C9">
        <w:rPr>
          <w:bCs/>
          <w:sz w:val="20"/>
          <w:szCs w:val="22"/>
        </w:rPr>
        <w:t xml:space="preserve"> ][ j ] </w:t>
      </w:r>
      <w:r w:rsidRPr="003456C9">
        <w:rPr>
          <w:sz w:val="20"/>
          <w:szCs w:val="22"/>
        </w:rPr>
        <w:t xml:space="preserve">for all values of j in the range of 0 to num_pps_in_extraction_info_minus1[ mctsEISIdTarget ], inclusive for which </w:t>
      </w:r>
      <w:r w:rsidRPr="003456C9">
        <w:rPr>
          <w:bCs/>
          <w:sz w:val="20"/>
          <w:szCs w:val="22"/>
        </w:rPr>
        <w:t xml:space="preserve">  pps_nuh_temporal_id_plus1[ </w:t>
      </w:r>
      <w:r w:rsidRPr="003456C9">
        <w:rPr>
          <w:sz w:val="20"/>
          <w:szCs w:val="22"/>
        </w:rPr>
        <w:t>mctsEISIdTarget</w:t>
      </w:r>
      <w:r w:rsidRPr="003456C9">
        <w:rPr>
          <w:bCs/>
          <w:sz w:val="20"/>
          <w:szCs w:val="22"/>
        </w:rPr>
        <w:t xml:space="preserve"> ][ j ]  is less than or equal to </w:t>
      </w:r>
      <w:r w:rsidRPr="003456C9">
        <w:rPr>
          <w:sz w:val="20"/>
          <w:szCs w:val="22"/>
        </w:rPr>
        <w:t>mctsTIdTarget.</w:t>
      </w:r>
    </w:p>
    <w:p w14:paraId="5E9BC8D3" w14:textId="3D2544FE"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Remove from outBitstream all NAL units with TemporalId greater than mctsTIdTarget.</w:t>
      </w:r>
    </w:p>
    <w:p w14:paraId="19743446" w14:textId="77777777" w:rsidR="00024D98" w:rsidRPr="001C3BD2" w:rsidRDefault="00024D98" w:rsidP="0081156C">
      <w:pPr>
        <w:tabs>
          <w:tab w:val="clear" w:pos="360"/>
          <w:tab w:val="clear" w:pos="720"/>
          <w:tab w:val="clear" w:pos="1080"/>
          <w:tab w:val="clear" w:pos="1440"/>
          <w:tab w:val="left" w:pos="794"/>
          <w:tab w:val="left" w:pos="1191"/>
          <w:tab w:val="left" w:pos="1588"/>
          <w:tab w:val="left" w:pos="1985"/>
        </w:tabs>
        <w:spacing w:before="86"/>
        <w:ind w:left="397" w:hanging="397"/>
        <w:jc w:val="both"/>
        <w:rPr>
          <w:sz w:val="20"/>
          <w:szCs w:val="22"/>
        </w:rPr>
      </w:pPr>
      <w:r w:rsidRPr="001C3BD2">
        <w:rPr>
          <w:rFonts w:eastAsia="Malgun Gothic"/>
          <w:sz w:val="20"/>
        </w:rPr>
        <w:t>–</w:t>
      </w:r>
      <w:r w:rsidRPr="001C3BD2">
        <w:rPr>
          <w:rFonts w:eastAsia="Malgun Gothic"/>
          <w:sz w:val="20"/>
        </w:rPr>
        <w:tab/>
      </w:r>
      <w:r w:rsidRPr="001C3BD2">
        <w:rPr>
          <w:sz w:val="20"/>
          <w:szCs w:val="22"/>
        </w:rPr>
        <w:t>For each remaining VCL NAL units in outBitstream, adjust the slice segment header as follows:</w:t>
      </w:r>
    </w:p>
    <w:p w14:paraId="1A06314E" w14:textId="4A166EFC" w:rsidR="00024D98" w:rsidRPr="001C3BD2" w:rsidRDefault="00024D98" w:rsidP="0081156C">
      <w:pPr>
        <w:ind w:left="720" w:hanging="288"/>
        <w:jc w:val="both"/>
        <w:rPr>
          <w:sz w:val="20"/>
          <w:szCs w:val="22"/>
        </w:rPr>
      </w:pPr>
      <w:r w:rsidRPr="001C3BD2">
        <w:rPr>
          <w:sz w:val="20"/>
          <w:szCs w:val="22"/>
        </w:rPr>
        <w:t>–</w:t>
      </w:r>
      <w:r w:rsidRPr="001C3BD2">
        <w:rPr>
          <w:sz w:val="20"/>
          <w:szCs w:val="22"/>
        </w:rPr>
        <w:tab/>
        <w:t>For the first VCL NAL unit within each access unit, set the value of first_slice_segment_in_pic_flag equal to 1, otherwise 0.</w:t>
      </w:r>
    </w:p>
    <w:p w14:paraId="25610398" w14:textId="39117530" w:rsidR="002B2DF4" w:rsidRDefault="00024D98" w:rsidP="0081156C">
      <w:pPr>
        <w:ind w:left="720" w:hanging="288"/>
        <w:jc w:val="both"/>
        <w:rPr>
          <w:sz w:val="20"/>
          <w:szCs w:val="22"/>
        </w:rPr>
      </w:pPr>
      <w:r w:rsidRPr="001C3BD2">
        <w:rPr>
          <w:sz w:val="20"/>
          <w:szCs w:val="22"/>
        </w:rPr>
        <w:t>–</w:t>
      </w:r>
      <w:r w:rsidRPr="001C3BD2">
        <w:rPr>
          <w:sz w:val="20"/>
          <w:szCs w:val="22"/>
        </w:rPr>
        <w:tab/>
        <w:t>Set the value of slice_segment_</w:t>
      </w:r>
      <w:r w:rsidRPr="00217F9F">
        <w:rPr>
          <w:sz w:val="20"/>
          <w:szCs w:val="22"/>
        </w:rPr>
        <w:t xml:space="preserve">address </w:t>
      </w:r>
      <w:r w:rsidRPr="000A74C5">
        <w:rPr>
          <w:sz w:val="20"/>
          <w:szCs w:val="22"/>
        </w:rPr>
        <w:t xml:space="preserve">according to the tile </w:t>
      </w:r>
      <w:r w:rsidRPr="00217F9F">
        <w:rPr>
          <w:sz w:val="20"/>
          <w:szCs w:val="22"/>
        </w:rPr>
        <w:t>setup</w:t>
      </w:r>
      <w:r w:rsidRPr="000A74C5">
        <w:rPr>
          <w:sz w:val="20"/>
          <w:szCs w:val="22"/>
        </w:rPr>
        <w:t xml:space="preserve"> defined in the</w:t>
      </w:r>
      <w:r w:rsidRPr="001C3BD2">
        <w:rPr>
          <w:sz w:val="20"/>
          <w:szCs w:val="22"/>
        </w:rPr>
        <w:t xml:space="preserve"> PPS with pps_pic_parameter_set_id equal to slice_pic_parameter_set_id.</w:t>
      </w:r>
    </w:p>
    <w:p w14:paraId="15D3A0FC" w14:textId="77777777" w:rsidR="00024D98" w:rsidRPr="001C3BD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Pr>
          <w:b/>
          <w:szCs w:val="22"/>
        </w:rPr>
        <w:t>D.3.44</w:t>
      </w:r>
      <w:r>
        <w:rPr>
          <w:b/>
          <w:szCs w:val="22"/>
        </w:rPr>
        <w:tab/>
        <w:t>Motion-constrained tile sets</w:t>
      </w:r>
      <w:r w:rsidRPr="001C3BD2">
        <w:rPr>
          <w:b/>
          <w:szCs w:val="22"/>
        </w:rPr>
        <w:t xml:space="preserve"> extraction information nesting SEI message semantics</w:t>
      </w:r>
    </w:p>
    <w:p w14:paraId="72D390F3" w14:textId="33104907" w:rsidR="00024D98" w:rsidRPr="001C3BD2" w:rsidRDefault="00024D98" w:rsidP="00024D98">
      <w:pPr>
        <w:jc w:val="both"/>
        <w:rPr>
          <w:sz w:val="20"/>
        </w:rPr>
      </w:pPr>
      <w:r w:rsidRPr="001C3BD2">
        <w:rPr>
          <w:sz w:val="20"/>
          <w:szCs w:val="22"/>
        </w:rPr>
        <w:t xml:space="preserve">The </w:t>
      </w:r>
      <w:r>
        <w:rPr>
          <w:sz w:val="20"/>
          <w:szCs w:val="22"/>
        </w:rPr>
        <w:t>motion-constrained tile sets</w:t>
      </w:r>
      <w:r w:rsidRPr="001C3BD2">
        <w:rPr>
          <w:sz w:val="20"/>
          <w:szCs w:val="22"/>
        </w:rPr>
        <w:t xml:space="preserve"> extraction information nesting SEI message provides a mechanism to carry nested SEI messages and associate the nested SEI messages with bitstream subsets corresponding to one </w:t>
      </w:r>
      <w:r w:rsidRPr="001C3BD2">
        <w:rPr>
          <w:sz w:val="20"/>
        </w:rPr>
        <w:t>or more motion-constrained tile set.</w:t>
      </w:r>
    </w:p>
    <w:p w14:paraId="49F84999" w14:textId="281A59C5" w:rsidR="006B3627" w:rsidRPr="001C3BD2" w:rsidRDefault="00024D98" w:rsidP="00024D98">
      <w:pPr>
        <w:jc w:val="both"/>
        <w:rPr>
          <w:sz w:val="20"/>
          <w:szCs w:val="22"/>
        </w:rPr>
      </w:pPr>
      <w:r w:rsidRPr="001C3BD2">
        <w:rPr>
          <w:sz w:val="20"/>
          <w:szCs w:val="22"/>
        </w:rPr>
        <w:t xml:space="preserve">In the sub-bitstream </w:t>
      </w:r>
      <w:r>
        <w:rPr>
          <w:sz w:val="20"/>
          <w:szCs w:val="22"/>
        </w:rPr>
        <w:t>motion-constrained tile sets</w:t>
      </w:r>
      <w:r w:rsidRPr="001C3BD2">
        <w:rPr>
          <w:sz w:val="20"/>
          <w:szCs w:val="22"/>
        </w:rPr>
        <w:t xml:space="preserve"> extraction process as specified in the semantics of the </w:t>
      </w:r>
      <w:r>
        <w:rPr>
          <w:sz w:val="20"/>
          <w:szCs w:val="22"/>
        </w:rPr>
        <w:t>motion-constrained tile sets</w:t>
      </w:r>
      <w:r w:rsidRPr="001C3BD2">
        <w:rPr>
          <w:sz w:val="20"/>
          <w:szCs w:val="22"/>
        </w:rPr>
        <w:t xml:space="preserve"> extraction information set SEI message, the nested SEI messages contained in the </w:t>
      </w:r>
      <w:r>
        <w:rPr>
          <w:sz w:val="20"/>
          <w:szCs w:val="22"/>
        </w:rPr>
        <w:t>motion-constrained tile sets</w:t>
      </w:r>
      <w:r w:rsidRPr="001C3BD2">
        <w:rPr>
          <w:sz w:val="20"/>
          <w:szCs w:val="22"/>
        </w:rPr>
        <w:t xml:space="preserve"> extraction information nesting SEI message can be used to replace the non-nested SEI messages in the access unit that contains the </w:t>
      </w:r>
      <w:r>
        <w:rPr>
          <w:sz w:val="20"/>
          <w:szCs w:val="22"/>
        </w:rPr>
        <w:t>motion-constrained tile sets</w:t>
      </w:r>
      <w:r w:rsidRPr="001C3BD2">
        <w:rPr>
          <w:sz w:val="20"/>
          <w:szCs w:val="22"/>
        </w:rPr>
        <w:t xml:space="preserve"> extraction information nesting SEI message.</w:t>
      </w:r>
    </w:p>
    <w:p w14:paraId="552C5257" w14:textId="54428BE1" w:rsidR="00024D98" w:rsidRPr="001C3BD2" w:rsidRDefault="00024D98" w:rsidP="00024D98">
      <w:pPr>
        <w:jc w:val="both"/>
        <w:rPr>
          <w:sz w:val="20"/>
          <w:szCs w:val="22"/>
        </w:rPr>
      </w:pPr>
      <w:r w:rsidRPr="001C3BD2">
        <w:rPr>
          <w:b/>
          <w:sz w:val="20"/>
          <w:szCs w:val="22"/>
        </w:rPr>
        <w:t>all_tile_sets_flag</w:t>
      </w:r>
      <w:r w:rsidRPr="001C3BD2">
        <w:rPr>
          <w:sz w:val="20"/>
          <w:szCs w:val="22"/>
        </w:rPr>
        <w:t xml:space="preserve"> equal to 0 specifies that the mcts_identifier list is set to consist of mcts_identifier[ i ]. all_tile_sets_flag equal to 1 specifies that the list mcts_identifier[ i ] consists of all values of mcts_id[ ] of the temporal_motion_constrained_tile_sets SEI messages present in the current access unit.</w:t>
      </w:r>
    </w:p>
    <w:p w14:paraId="205FB2B1" w14:textId="7ECAB89E" w:rsidR="00024D98" w:rsidRPr="001C3BD2" w:rsidRDefault="00024D98" w:rsidP="00024D98">
      <w:pPr>
        <w:jc w:val="both"/>
        <w:rPr>
          <w:sz w:val="20"/>
          <w:szCs w:val="22"/>
        </w:rPr>
      </w:pPr>
      <w:r w:rsidRPr="001C3BD2">
        <w:rPr>
          <w:b/>
          <w:sz w:val="20"/>
          <w:szCs w:val="22"/>
        </w:rPr>
        <w:t>num_associated_mcts_identifiers_minus1</w:t>
      </w:r>
      <w:r w:rsidRPr="001C3BD2">
        <w:rPr>
          <w:sz w:val="20"/>
          <w:szCs w:val="22"/>
        </w:rPr>
        <w:t xml:space="preserve"> plus 1 specifies the number of following mcts_identifier. The value of num_associated_mcts_identifiers_minus1[ i ] shall be in the range of 0 to </w:t>
      </w:r>
      <w:r w:rsidRPr="0081156C">
        <w:rPr>
          <w:sz w:val="20"/>
          <w:szCs w:val="22"/>
        </w:rPr>
        <w:t>2</w:t>
      </w:r>
      <w:r w:rsidRPr="0081156C">
        <w:rPr>
          <w:sz w:val="20"/>
          <w:szCs w:val="22"/>
          <w:vertAlign w:val="superscript"/>
        </w:rPr>
        <w:t>32</w:t>
      </w:r>
      <w:r w:rsidRPr="0081156C">
        <w:rPr>
          <w:sz w:val="20"/>
          <w:szCs w:val="22"/>
        </w:rPr>
        <w:t> − 2</w:t>
      </w:r>
      <w:r w:rsidRPr="001C3BD2">
        <w:rPr>
          <w:sz w:val="20"/>
          <w:szCs w:val="22"/>
        </w:rPr>
        <w:t>, inclusive.</w:t>
      </w:r>
    </w:p>
    <w:p w14:paraId="1256F709" w14:textId="6512F540" w:rsidR="00024D98" w:rsidRPr="001C3BD2" w:rsidRDefault="00024D98" w:rsidP="00024D98">
      <w:pPr>
        <w:jc w:val="both"/>
        <w:rPr>
          <w:sz w:val="20"/>
          <w:szCs w:val="22"/>
        </w:rPr>
      </w:pPr>
      <w:r w:rsidRPr="001C3BD2">
        <w:rPr>
          <w:b/>
          <w:sz w:val="20"/>
          <w:szCs w:val="22"/>
        </w:rPr>
        <w:t>mcts_identifier</w:t>
      </w:r>
      <w:r w:rsidRPr="001C3BD2">
        <w:rPr>
          <w:sz w:val="20"/>
          <w:szCs w:val="22"/>
        </w:rPr>
        <w:t>[ i ] identifies the tile set with mcts_id equal to mcts_identifier[ i ] associated to the following nested SEI messages. The value of mcts_identifier[ i ] shall be in the range of 0 to </w:t>
      </w:r>
      <w:r w:rsidRPr="0081156C">
        <w:rPr>
          <w:sz w:val="20"/>
          <w:szCs w:val="22"/>
        </w:rPr>
        <w:t>2</w:t>
      </w:r>
      <w:r w:rsidRPr="0081156C">
        <w:rPr>
          <w:sz w:val="20"/>
          <w:szCs w:val="22"/>
          <w:vertAlign w:val="superscript"/>
        </w:rPr>
        <w:t>32</w:t>
      </w:r>
      <w:r w:rsidRPr="0081156C">
        <w:rPr>
          <w:sz w:val="20"/>
          <w:szCs w:val="22"/>
        </w:rPr>
        <w:t> − 2</w:t>
      </w:r>
      <w:r w:rsidRPr="001C3BD2">
        <w:rPr>
          <w:sz w:val="20"/>
          <w:szCs w:val="22"/>
        </w:rPr>
        <w:t>, inclusive.</w:t>
      </w:r>
    </w:p>
    <w:p w14:paraId="2D4FD9BB" w14:textId="16DE6086" w:rsidR="00024D98" w:rsidRPr="001C3BD2" w:rsidRDefault="00024D98" w:rsidP="00024D98">
      <w:pPr>
        <w:jc w:val="both"/>
        <w:rPr>
          <w:noProof/>
          <w:sz w:val="20"/>
        </w:rPr>
      </w:pPr>
      <w:r>
        <w:rPr>
          <w:b/>
          <w:noProof/>
          <w:sz w:val="20"/>
        </w:rPr>
        <w:t>num_sei_messages</w:t>
      </w:r>
      <w:r w:rsidRPr="001C3BD2">
        <w:rPr>
          <w:b/>
          <w:noProof/>
          <w:sz w:val="20"/>
        </w:rPr>
        <w:t>_in_mcts_</w:t>
      </w:r>
      <w:r>
        <w:rPr>
          <w:b/>
          <w:noProof/>
          <w:sz w:val="20"/>
        </w:rPr>
        <w:t>extraction_nesting</w:t>
      </w:r>
      <w:r w:rsidRPr="001C3BD2">
        <w:rPr>
          <w:b/>
          <w:noProof/>
          <w:sz w:val="20"/>
        </w:rPr>
        <w:t>_minus1</w:t>
      </w:r>
      <w:r w:rsidRPr="0081156C">
        <w:rPr>
          <w:b/>
          <w:noProof/>
          <w:sz w:val="20"/>
        </w:rPr>
        <w:t xml:space="preserve"> </w:t>
      </w:r>
      <w:r w:rsidRPr="001C3BD2">
        <w:rPr>
          <w:noProof/>
          <w:sz w:val="20"/>
        </w:rPr>
        <w:t>plus 1 indicates the number of the</w:t>
      </w:r>
      <w:r>
        <w:rPr>
          <w:noProof/>
          <w:sz w:val="20"/>
        </w:rPr>
        <w:t xml:space="preserve"> following nested SEI messages.</w:t>
      </w:r>
    </w:p>
    <w:p w14:paraId="6B609D05" w14:textId="6C29B4BE" w:rsidR="00024D98" w:rsidRPr="001C3BD2" w:rsidRDefault="00024D98" w:rsidP="00024D98">
      <w:pPr>
        <w:jc w:val="both"/>
        <w:rPr>
          <w:noProof/>
          <w:sz w:val="20"/>
        </w:rPr>
      </w:pPr>
      <w:r w:rsidRPr="001C3BD2">
        <w:rPr>
          <w:b/>
          <w:noProof/>
          <w:sz w:val="20"/>
        </w:rPr>
        <w:t>mcts_nesting_zero_bit</w:t>
      </w:r>
      <w:r w:rsidRPr="001C3BD2">
        <w:rPr>
          <w:noProof/>
          <w:sz w:val="20"/>
        </w:rPr>
        <w:t xml:space="preserve"> shall be equal to 0.</w:t>
      </w:r>
    </w:p>
    <w:p w14:paraId="7474AA98" w14:textId="77777777" w:rsidR="00024D98" w:rsidRDefault="00024D98" w:rsidP="00024D98">
      <w:pPr>
        <w:keepNext/>
        <w:keepLines/>
        <w:spacing w:before="360"/>
        <w:outlineLvl w:val="0"/>
        <w:rPr>
          <w:i/>
          <w:noProof/>
          <w:sz w:val="24"/>
        </w:rPr>
      </w:pPr>
      <w:r>
        <w:rPr>
          <w:i/>
          <w:noProof/>
          <w:sz w:val="24"/>
        </w:rPr>
        <w:t>In</w:t>
      </w:r>
      <w:r w:rsidRPr="001C3BD2">
        <w:rPr>
          <w:i/>
          <w:noProof/>
          <w:sz w:val="24"/>
        </w:rPr>
        <w:t xml:space="preserve"> </w:t>
      </w:r>
      <w:r>
        <w:rPr>
          <w:i/>
          <w:noProof/>
          <w:sz w:val="24"/>
        </w:rPr>
        <w:t>E</w:t>
      </w:r>
      <w:r w:rsidRPr="001C3BD2">
        <w:rPr>
          <w:i/>
          <w:noProof/>
          <w:sz w:val="24"/>
        </w:rPr>
        <w:t>.</w:t>
      </w:r>
      <w:r>
        <w:rPr>
          <w:i/>
          <w:noProof/>
          <w:sz w:val="24"/>
        </w:rPr>
        <w:t>3</w:t>
      </w:r>
      <w:r w:rsidRPr="001C3BD2">
        <w:rPr>
          <w:i/>
          <w:noProof/>
          <w:sz w:val="24"/>
        </w:rPr>
        <w:t>.1</w:t>
      </w:r>
      <w:r>
        <w:rPr>
          <w:i/>
          <w:noProof/>
          <w:sz w:val="24"/>
        </w:rPr>
        <w:t xml:space="preserve">, after the paragraphs specifying the semantics of </w:t>
      </w:r>
      <w:r w:rsidRPr="00225F82">
        <w:rPr>
          <w:i/>
          <w:noProof/>
          <w:sz w:val="24"/>
        </w:rPr>
        <w:t>chroma_sample_loc_type_top_field and chroma_sample_loc_type_bottom_field</w:t>
      </w:r>
      <w:r>
        <w:rPr>
          <w:i/>
          <w:noProof/>
          <w:sz w:val="24"/>
        </w:rPr>
        <w:t>, add the following paragraph:</w:t>
      </w:r>
    </w:p>
    <w:p w14:paraId="3AC18B12" w14:textId="1FBC9A10" w:rsidR="00024D98" w:rsidRDefault="00024D98" w:rsidP="00024D98">
      <w:pPr>
        <w:jc w:val="both"/>
        <w:rPr>
          <w:sz w:val="20"/>
          <w:szCs w:val="22"/>
        </w:rPr>
      </w:pPr>
      <w:r w:rsidRPr="00225F82">
        <w:rPr>
          <w:sz w:val="20"/>
          <w:szCs w:val="22"/>
        </w:rPr>
        <w:t>When chroma_format_idc is equal to 1 and the decoded video content is intended for interpretation according to Rec. ITU-R BT.2020 or Rec. ITU-R BT.2100, chroma_loc_info_present_flag should be equal to 1</w:t>
      </w:r>
      <w:r>
        <w:rPr>
          <w:sz w:val="20"/>
          <w:szCs w:val="22"/>
        </w:rPr>
        <w:t xml:space="preserve"> and </w:t>
      </w:r>
      <w:r w:rsidRPr="00225F82">
        <w:rPr>
          <w:sz w:val="20"/>
          <w:szCs w:val="22"/>
        </w:rPr>
        <w:t>chroma_sample_loc_type_top_field and chroma_sample_loc_type_bottom_field should be equal to 2.</w:t>
      </w:r>
    </w:p>
    <w:p w14:paraId="718069E7" w14:textId="77777777" w:rsidR="00080860" w:rsidRPr="00225F82" w:rsidRDefault="00080860" w:rsidP="00024D98">
      <w:pPr>
        <w:jc w:val="both"/>
        <w:rPr>
          <w:sz w:val="20"/>
          <w:szCs w:val="22"/>
        </w:rPr>
      </w:pPr>
    </w:p>
    <w:p w14:paraId="666BC7D7" w14:textId="77777777" w:rsidR="00480266" w:rsidRPr="00480266"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val="en-GB" w:eastAsia="ja-JP"/>
        </w:rPr>
      </w:pPr>
      <w:r w:rsidRPr="00480266">
        <w:rPr>
          <w:rFonts w:eastAsia="Calibri"/>
          <w:sz w:val="24"/>
          <w:szCs w:val="24"/>
          <w:lang w:val="en-GB" w:eastAsia="ja-JP"/>
        </w:rPr>
        <w:t>____________________</w:t>
      </w:r>
    </w:p>
    <w:p w14:paraId="4FDE65EF" w14:textId="77777777" w:rsidR="00480266" w:rsidRDefault="00480266" w:rsidP="00024D98">
      <w:pPr>
        <w:tabs>
          <w:tab w:val="left" w:pos="400"/>
        </w:tabs>
        <w:rPr>
          <w:sz w:val="20"/>
          <w:lang w:eastAsia="ja-JP"/>
        </w:rPr>
      </w:pPr>
    </w:p>
    <w:sectPr w:rsidR="00480266" w:rsidSect="00A01439">
      <w:footerReference w:type="default" r:id="rId16"/>
      <w:pgSz w:w="12240" w:h="15840" w:code="1"/>
      <w:pgMar w:top="864" w:right="1440" w:bottom="864" w:left="144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6" w:author="Ye-Kui Wang" w:date="2017-02-17T14:09:00Z" w:initials="YK">
    <w:p w14:paraId="31FC8788" w14:textId="77777777" w:rsidR="003561E3" w:rsidRDefault="003561E3">
      <w:pPr>
        <w:pStyle w:val="CommentText"/>
      </w:pPr>
      <w:r>
        <w:rPr>
          <w:rStyle w:val="CommentReference"/>
        </w:rPr>
        <w:annotationRef/>
      </w:r>
      <w:r>
        <w:t>type as described above or just payloadType?</w:t>
      </w:r>
    </w:p>
  </w:comment>
  <w:comment w:id="132" w:author="Ye-Kui Wang" w:date="2017-02-17T14:11:00Z" w:initials="YK">
    <w:p w14:paraId="3FE84A4B" w14:textId="77777777" w:rsidR="003561E3" w:rsidRDefault="003561E3">
      <w:pPr>
        <w:pStyle w:val="CommentText"/>
      </w:pPr>
      <w:r>
        <w:rPr>
          <w:rStyle w:val="CommentReference"/>
        </w:rPr>
        <w:annotationRef/>
      </w:r>
      <w:r>
        <w:t>"regional nested" (equivalent to "nested in regional nesting SEI messages")?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FC8788" w15:done="0"/>
  <w15:commentEx w15:paraId="3FE84A4B"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55A2B" w14:textId="77777777" w:rsidR="00DD07FE" w:rsidRDefault="00DD07FE">
      <w:r>
        <w:separator/>
      </w:r>
    </w:p>
  </w:endnote>
  <w:endnote w:type="continuationSeparator" w:id="0">
    <w:p w14:paraId="73577F6F" w14:textId="77777777" w:rsidR="00DD07FE" w:rsidRDefault="00DD0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43" w:usb2="00000009" w:usb3="00000000" w:csb0="000001FF" w:csb1="00000000"/>
  </w:font>
  <w:font w:name="MS Mincho">
    <w:altName w:val="Yu Gothic"/>
    <w:panose1 w:val="02020609040205080304"/>
    <w:charset w:val="80"/>
    <w:family w:val="roman"/>
    <w:notTrueType/>
    <w:pitch w:val="fixed"/>
    <w:sig w:usb0="00000001" w:usb1="08070000" w:usb2="00000010" w:usb3="00000000" w:csb0="00020000"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Malgun Gothic"/>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73C73" w14:textId="71922911" w:rsidR="003561E3" w:rsidRDefault="003561E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A264A">
      <w:rPr>
        <w:rStyle w:val="PageNumber"/>
        <w:noProof/>
      </w:rPr>
      <w:t>14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A264A">
      <w:rPr>
        <w:rStyle w:val="PageNumber"/>
        <w:noProof/>
      </w:rPr>
      <w:t>2017-03-21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C132B" w14:textId="77777777" w:rsidR="00DD07FE" w:rsidRDefault="00DD07FE">
      <w:r>
        <w:separator/>
      </w:r>
    </w:p>
  </w:footnote>
  <w:footnote w:type="continuationSeparator" w:id="0">
    <w:p w14:paraId="210A74AF" w14:textId="77777777" w:rsidR="00DD07FE" w:rsidRDefault="00DD0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1FC711A"/>
    <w:multiLevelType w:val="hybridMultilevel"/>
    <w:tmpl w:val="77EE5864"/>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3"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4"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5"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6"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1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8" w15:restartNumberingAfterBreak="0">
    <w:nsid w:val="64BE2A77"/>
    <w:multiLevelType w:val="multilevel"/>
    <w:tmpl w:val="85C674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0"/>
  </w:num>
  <w:num w:numId="3">
    <w:abstractNumId w:val="1"/>
  </w:num>
  <w:num w:numId="4">
    <w:abstractNumId w:val="0"/>
  </w:num>
  <w:num w:numId="5">
    <w:abstractNumId w:val="8"/>
  </w:num>
  <w:num w:numId="6">
    <w:abstractNumId w:val="31"/>
  </w:num>
  <w:num w:numId="7">
    <w:abstractNumId w:val="22"/>
  </w:num>
  <w:num w:numId="8">
    <w:abstractNumId w:val="25"/>
  </w:num>
  <w:num w:numId="9">
    <w:abstractNumId w:val="26"/>
  </w:num>
  <w:num w:numId="10">
    <w:abstractNumId w:val="6"/>
  </w:num>
  <w:num w:numId="11">
    <w:abstractNumId w:val="24"/>
  </w:num>
  <w:num w:numId="12">
    <w:abstractNumId w:val="11"/>
  </w:num>
  <w:num w:numId="13">
    <w:abstractNumId w:val="14"/>
  </w:num>
  <w:num w:numId="14">
    <w:abstractNumId w:val="4"/>
  </w:num>
  <w:num w:numId="15">
    <w:abstractNumId w:val="32"/>
  </w:num>
  <w:num w:numId="16">
    <w:abstractNumId w:val="33"/>
  </w:num>
  <w:num w:numId="17">
    <w:abstractNumId w:val="20"/>
  </w:num>
  <w:num w:numId="18">
    <w:abstractNumId w:val="3"/>
  </w:num>
  <w:num w:numId="19">
    <w:abstractNumId w:val="5"/>
  </w:num>
  <w:num w:numId="20">
    <w:abstractNumId w:val="17"/>
  </w:num>
  <w:num w:numId="21">
    <w:abstractNumId w:val="30"/>
  </w:num>
  <w:num w:numId="22">
    <w:abstractNumId w:val="7"/>
  </w:num>
  <w:num w:numId="23">
    <w:abstractNumId w:val="27"/>
  </w:num>
  <w:num w:numId="24">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6"/>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3"/>
  </w:num>
  <w:num w:numId="29">
    <w:abstractNumId w:val="15"/>
  </w:num>
  <w:num w:numId="30">
    <w:abstractNumId w:val="19"/>
  </w:num>
  <w:num w:numId="31">
    <w:abstractNumId w:val="29"/>
  </w:num>
  <w:num w:numId="32">
    <w:abstractNumId w:val="1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9"/>
  </w:num>
  <w:num w:numId="34">
    <w:abstractNumId w:val="2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e-Kui Wang">
    <w15:presenceInfo w15:providerId="None" w15:userId="Ye-Kui Wang"/>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024D"/>
    <w:rsid w:val="00024D98"/>
    <w:rsid w:val="000308A3"/>
    <w:rsid w:val="000458BC"/>
    <w:rsid w:val="00045C41"/>
    <w:rsid w:val="00046C03"/>
    <w:rsid w:val="00065039"/>
    <w:rsid w:val="0007614F"/>
    <w:rsid w:val="00080860"/>
    <w:rsid w:val="00085B81"/>
    <w:rsid w:val="00095B71"/>
    <w:rsid w:val="000A74C5"/>
    <w:rsid w:val="000B0C0F"/>
    <w:rsid w:val="000B1C6B"/>
    <w:rsid w:val="000B4FF9"/>
    <w:rsid w:val="000C09AC"/>
    <w:rsid w:val="000E00F3"/>
    <w:rsid w:val="000F158C"/>
    <w:rsid w:val="000F33D7"/>
    <w:rsid w:val="000F407F"/>
    <w:rsid w:val="00100D87"/>
    <w:rsid w:val="001017A9"/>
    <w:rsid w:val="00102F3D"/>
    <w:rsid w:val="00112300"/>
    <w:rsid w:val="001154C1"/>
    <w:rsid w:val="00116EE7"/>
    <w:rsid w:val="00124E38"/>
    <w:rsid w:val="0012580B"/>
    <w:rsid w:val="00131F90"/>
    <w:rsid w:val="0013526E"/>
    <w:rsid w:val="00146152"/>
    <w:rsid w:val="00171371"/>
    <w:rsid w:val="00175A24"/>
    <w:rsid w:val="0018104A"/>
    <w:rsid w:val="00187E58"/>
    <w:rsid w:val="00190CBB"/>
    <w:rsid w:val="001A297E"/>
    <w:rsid w:val="001A368E"/>
    <w:rsid w:val="001A7329"/>
    <w:rsid w:val="001A792F"/>
    <w:rsid w:val="001B4E28"/>
    <w:rsid w:val="001C3525"/>
    <w:rsid w:val="001C3AFB"/>
    <w:rsid w:val="001D1BD2"/>
    <w:rsid w:val="001E02BE"/>
    <w:rsid w:val="001E3B37"/>
    <w:rsid w:val="001F2594"/>
    <w:rsid w:val="002055A6"/>
    <w:rsid w:val="00206460"/>
    <w:rsid w:val="002069B4"/>
    <w:rsid w:val="00215DFC"/>
    <w:rsid w:val="00217F9F"/>
    <w:rsid w:val="002212DF"/>
    <w:rsid w:val="00222CD4"/>
    <w:rsid w:val="00225016"/>
    <w:rsid w:val="002264A6"/>
    <w:rsid w:val="00227BA7"/>
    <w:rsid w:val="0023011C"/>
    <w:rsid w:val="002375C1"/>
    <w:rsid w:val="00263398"/>
    <w:rsid w:val="00266F06"/>
    <w:rsid w:val="00275BCF"/>
    <w:rsid w:val="00284C6C"/>
    <w:rsid w:val="00291E36"/>
    <w:rsid w:val="00292257"/>
    <w:rsid w:val="00293A39"/>
    <w:rsid w:val="00296DD8"/>
    <w:rsid w:val="002A54E0"/>
    <w:rsid w:val="002B1595"/>
    <w:rsid w:val="002B191D"/>
    <w:rsid w:val="002B2DF4"/>
    <w:rsid w:val="002C0C24"/>
    <w:rsid w:val="002C3BC7"/>
    <w:rsid w:val="002C7E93"/>
    <w:rsid w:val="002D0AF6"/>
    <w:rsid w:val="002E7A09"/>
    <w:rsid w:val="002F164D"/>
    <w:rsid w:val="002F7D9A"/>
    <w:rsid w:val="00306206"/>
    <w:rsid w:val="00315932"/>
    <w:rsid w:val="00317D85"/>
    <w:rsid w:val="00327C56"/>
    <w:rsid w:val="00330A8B"/>
    <w:rsid w:val="003315A1"/>
    <w:rsid w:val="003373EC"/>
    <w:rsid w:val="00342FF4"/>
    <w:rsid w:val="003456C9"/>
    <w:rsid w:val="00346148"/>
    <w:rsid w:val="003561E3"/>
    <w:rsid w:val="0036496F"/>
    <w:rsid w:val="003669EA"/>
    <w:rsid w:val="003706CC"/>
    <w:rsid w:val="00373C8D"/>
    <w:rsid w:val="00377710"/>
    <w:rsid w:val="003A2D8E"/>
    <w:rsid w:val="003A7CE6"/>
    <w:rsid w:val="003B031B"/>
    <w:rsid w:val="003C1149"/>
    <w:rsid w:val="003C20E4"/>
    <w:rsid w:val="003D6342"/>
    <w:rsid w:val="003E6F90"/>
    <w:rsid w:val="003F4523"/>
    <w:rsid w:val="003F5D0F"/>
    <w:rsid w:val="00414101"/>
    <w:rsid w:val="004234F0"/>
    <w:rsid w:val="00433DDB"/>
    <w:rsid w:val="00437619"/>
    <w:rsid w:val="004401D9"/>
    <w:rsid w:val="00465A1E"/>
    <w:rsid w:val="00480266"/>
    <w:rsid w:val="00483459"/>
    <w:rsid w:val="00487465"/>
    <w:rsid w:val="00492EB6"/>
    <w:rsid w:val="004A2A63"/>
    <w:rsid w:val="004B1A40"/>
    <w:rsid w:val="004B210C"/>
    <w:rsid w:val="004D3E86"/>
    <w:rsid w:val="004D405F"/>
    <w:rsid w:val="004E4F4F"/>
    <w:rsid w:val="004E6789"/>
    <w:rsid w:val="004F61E3"/>
    <w:rsid w:val="00502E10"/>
    <w:rsid w:val="0051015C"/>
    <w:rsid w:val="00516CF1"/>
    <w:rsid w:val="00531AE9"/>
    <w:rsid w:val="005501DB"/>
    <w:rsid w:val="00550A66"/>
    <w:rsid w:val="00567EC7"/>
    <w:rsid w:val="00570013"/>
    <w:rsid w:val="005801A2"/>
    <w:rsid w:val="00583B83"/>
    <w:rsid w:val="00590CDB"/>
    <w:rsid w:val="00594722"/>
    <w:rsid w:val="005952A5"/>
    <w:rsid w:val="005A33A1"/>
    <w:rsid w:val="005A5AAF"/>
    <w:rsid w:val="005B217D"/>
    <w:rsid w:val="005C385F"/>
    <w:rsid w:val="005D1C30"/>
    <w:rsid w:val="005D78F0"/>
    <w:rsid w:val="005E1AC6"/>
    <w:rsid w:val="005F5E4C"/>
    <w:rsid w:val="005F6F1B"/>
    <w:rsid w:val="006056D0"/>
    <w:rsid w:val="00610D1D"/>
    <w:rsid w:val="00617499"/>
    <w:rsid w:val="00624B33"/>
    <w:rsid w:val="0063041A"/>
    <w:rsid w:val="00630AA2"/>
    <w:rsid w:val="00640650"/>
    <w:rsid w:val="006438B5"/>
    <w:rsid w:val="00646707"/>
    <w:rsid w:val="00657F7E"/>
    <w:rsid w:val="006628F4"/>
    <w:rsid w:val="00662E58"/>
    <w:rsid w:val="00663A46"/>
    <w:rsid w:val="00664DCF"/>
    <w:rsid w:val="006B094B"/>
    <w:rsid w:val="006B3627"/>
    <w:rsid w:val="006B3D46"/>
    <w:rsid w:val="006C5D39"/>
    <w:rsid w:val="006D6D9B"/>
    <w:rsid w:val="006E2810"/>
    <w:rsid w:val="006E5417"/>
    <w:rsid w:val="007023DE"/>
    <w:rsid w:val="00712F60"/>
    <w:rsid w:val="00716053"/>
    <w:rsid w:val="00720E3B"/>
    <w:rsid w:val="00732F04"/>
    <w:rsid w:val="0074393F"/>
    <w:rsid w:val="00745F6B"/>
    <w:rsid w:val="00755276"/>
    <w:rsid w:val="0075585E"/>
    <w:rsid w:val="00760B2D"/>
    <w:rsid w:val="00770571"/>
    <w:rsid w:val="00775D56"/>
    <w:rsid w:val="007768FF"/>
    <w:rsid w:val="007824D3"/>
    <w:rsid w:val="00792C7A"/>
    <w:rsid w:val="007932EF"/>
    <w:rsid w:val="00796EE3"/>
    <w:rsid w:val="007A4C5B"/>
    <w:rsid w:val="007A7D29"/>
    <w:rsid w:val="007B4AB8"/>
    <w:rsid w:val="007D1181"/>
    <w:rsid w:val="007E01A3"/>
    <w:rsid w:val="007F1F8B"/>
    <w:rsid w:val="007F67A1"/>
    <w:rsid w:val="00802006"/>
    <w:rsid w:val="0081156C"/>
    <w:rsid w:val="00811C05"/>
    <w:rsid w:val="008159CE"/>
    <w:rsid w:val="008206C8"/>
    <w:rsid w:val="0085158D"/>
    <w:rsid w:val="00863023"/>
    <w:rsid w:val="0086387C"/>
    <w:rsid w:val="008720C6"/>
    <w:rsid w:val="00874A6C"/>
    <w:rsid w:val="00876C65"/>
    <w:rsid w:val="0088238F"/>
    <w:rsid w:val="00884409"/>
    <w:rsid w:val="00890CD8"/>
    <w:rsid w:val="008A0EB8"/>
    <w:rsid w:val="008A4B4C"/>
    <w:rsid w:val="008B522D"/>
    <w:rsid w:val="008C239F"/>
    <w:rsid w:val="008C3EEC"/>
    <w:rsid w:val="008E480C"/>
    <w:rsid w:val="008F3198"/>
    <w:rsid w:val="00902C55"/>
    <w:rsid w:val="00907757"/>
    <w:rsid w:val="009212B0"/>
    <w:rsid w:val="00921FA1"/>
    <w:rsid w:val="009234A5"/>
    <w:rsid w:val="00933453"/>
    <w:rsid w:val="009336F7"/>
    <w:rsid w:val="009355E0"/>
    <w:rsid w:val="0093636C"/>
    <w:rsid w:val="009374A7"/>
    <w:rsid w:val="00952DE6"/>
    <w:rsid w:val="00955F6D"/>
    <w:rsid w:val="00962849"/>
    <w:rsid w:val="0098551D"/>
    <w:rsid w:val="009940D1"/>
    <w:rsid w:val="0099518F"/>
    <w:rsid w:val="009A523D"/>
    <w:rsid w:val="009A5BD9"/>
    <w:rsid w:val="009B02A1"/>
    <w:rsid w:val="009B0D4F"/>
    <w:rsid w:val="009B56BD"/>
    <w:rsid w:val="009C69FB"/>
    <w:rsid w:val="009E2836"/>
    <w:rsid w:val="009F496B"/>
    <w:rsid w:val="00A01439"/>
    <w:rsid w:val="00A02E61"/>
    <w:rsid w:val="00A05CFF"/>
    <w:rsid w:val="00A13048"/>
    <w:rsid w:val="00A177B6"/>
    <w:rsid w:val="00A27E6B"/>
    <w:rsid w:val="00A36B54"/>
    <w:rsid w:val="00A419EA"/>
    <w:rsid w:val="00A46843"/>
    <w:rsid w:val="00A56B97"/>
    <w:rsid w:val="00A6093D"/>
    <w:rsid w:val="00A72BA7"/>
    <w:rsid w:val="00A747BB"/>
    <w:rsid w:val="00A767DC"/>
    <w:rsid w:val="00A76A6D"/>
    <w:rsid w:val="00A8291C"/>
    <w:rsid w:val="00A83253"/>
    <w:rsid w:val="00A931F0"/>
    <w:rsid w:val="00AA6E84"/>
    <w:rsid w:val="00AC6470"/>
    <w:rsid w:val="00AD05A8"/>
    <w:rsid w:val="00AD19DB"/>
    <w:rsid w:val="00AD52A6"/>
    <w:rsid w:val="00AE341B"/>
    <w:rsid w:val="00AE6CD7"/>
    <w:rsid w:val="00AF44C8"/>
    <w:rsid w:val="00B07CA7"/>
    <w:rsid w:val="00B10ECB"/>
    <w:rsid w:val="00B1279A"/>
    <w:rsid w:val="00B140C1"/>
    <w:rsid w:val="00B36D9D"/>
    <w:rsid w:val="00B4194A"/>
    <w:rsid w:val="00B43EF4"/>
    <w:rsid w:val="00B5222E"/>
    <w:rsid w:val="00B53179"/>
    <w:rsid w:val="00B57405"/>
    <w:rsid w:val="00B600CD"/>
    <w:rsid w:val="00B61C96"/>
    <w:rsid w:val="00B66D76"/>
    <w:rsid w:val="00B73A2A"/>
    <w:rsid w:val="00B94B06"/>
    <w:rsid w:val="00B94C28"/>
    <w:rsid w:val="00BA53AC"/>
    <w:rsid w:val="00BC10BA"/>
    <w:rsid w:val="00BC2DF0"/>
    <w:rsid w:val="00BC5AFD"/>
    <w:rsid w:val="00BD5566"/>
    <w:rsid w:val="00C04F43"/>
    <w:rsid w:val="00C055BE"/>
    <w:rsid w:val="00C0609D"/>
    <w:rsid w:val="00C115AB"/>
    <w:rsid w:val="00C2381D"/>
    <w:rsid w:val="00C26CCB"/>
    <w:rsid w:val="00C30249"/>
    <w:rsid w:val="00C35D9B"/>
    <w:rsid w:val="00C3723B"/>
    <w:rsid w:val="00C40D0A"/>
    <w:rsid w:val="00C42466"/>
    <w:rsid w:val="00C606C9"/>
    <w:rsid w:val="00C6573C"/>
    <w:rsid w:val="00C66BBB"/>
    <w:rsid w:val="00C80288"/>
    <w:rsid w:val="00C84003"/>
    <w:rsid w:val="00C84658"/>
    <w:rsid w:val="00C90650"/>
    <w:rsid w:val="00C97D78"/>
    <w:rsid w:val="00CC2AAE"/>
    <w:rsid w:val="00CC5A42"/>
    <w:rsid w:val="00CC74E2"/>
    <w:rsid w:val="00CD0EAB"/>
    <w:rsid w:val="00CD2881"/>
    <w:rsid w:val="00CD78D8"/>
    <w:rsid w:val="00CE318B"/>
    <w:rsid w:val="00CE5E02"/>
    <w:rsid w:val="00CE617B"/>
    <w:rsid w:val="00CF0FAB"/>
    <w:rsid w:val="00CF34DB"/>
    <w:rsid w:val="00CF38DB"/>
    <w:rsid w:val="00CF558F"/>
    <w:rsid w:val="00D010C0"/>
    <w:rsid w:val="00D073E2"/>
    <w:rsid w:val="00D23CF7"/>
    <w:rsid w:val="00D241D2"/>
    <w:rsid w:val="00D346CC"/>
    <w:rsid w:val="00D446EC"/>
    <w:rsid w:val="00D51BF0"/>
    <w:rsid w:val="00D55942"/>
    <w:rsid w:val="00D638D6"/>
    <w:rsid w:val="00D807BF"/>
    <w:rsid w:val="00D82FCC"/>
    <w:rsid w:val="00D84AA7"/>
    <w:rsid w:val="00D93ABF"/>
    <w:rsid w:val="00DA175D"/>
    <w:rsid w:val="00DA17FC"/>
    <w:rsid w:val="00DA7887"/>
    <w:rsid w:val="00DB2C26"/>
    <w:rsid w:val="00DB4B49"/>
    <w:rsid w:val="00DD0051"/>
    <w:rsid w:val="00DD02F4"/>
    <w:rsid w:val="00DD07FE"/>
    <w:rsid w:val="00DE20A8"/>
    <w:rsid w:val="00DE6B43"/>
    <w:rsid w:val="00E11923"/>
    <w:rsid w:val="00E257CD"/>
    <w:rsid w:val="00E262D4"/>
    <w:rsid w:val="00E36250"/>
    <w:rsid w:val="00E54511"/>
    <w:rsid w:val="00E61DAC"/>
    <w:rsid w:val="00E72B80"/>
    <w:rsid w:val="00E75FE3"/>
    <w:rsid w:val="00E86C4C"/>
    <w:rsid w:val="00E907A3"/>
    <w:rsid w:val="00E96A98"/>
    <w:rsid w:val="00EA264A"/>
    <w:rsid w:val="00EA5AE0"/>
    <w:rsid w:val="00EA7FC3"/>
    <w:rsid w:val="00EB7AB1"/>
    <w:rsid w:val="00EE686D"/>
    <w:rsid w:val="00EE7CD8"/>
    <w:rsid w:val="00EF48CC"/>
    <w:rsid w:val="00EF5B11"/>
    <w:rsid w:val="00F00801"/>
    <w:rsid w:val="00F26F8F"/>
    <w:rsid w:val="00F47944"/>
    <w:rsid w:val="00F534A5"/>
    <w:rsid w:val="00F67DEA"/>
    <w:rsid w:val="00F73032"/>
    <w:rsid w:val="00F77E1A"/>
    <w:rsid w:val="00F848FC"/>
    <w:rsid w:val="00F9282A"/>
    <w:rsid w:val="00F96BAD"/>
    <w:rsid w:val="00FA0BD9"/>
    <w:rsid w:val="00FA139D"/>
    <w:rsid w:val="00FB0E84"/>
    <w:rsid w:val="00FD01C2"/>
    <w:rsid w:val="00FD5754"/>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DA92D11"/>
  <w15:chartTrackingRefBased/>
  <w15:docId w15:val="{830ADD80-EA8B-4F07-BC59-ACAAFFD7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HTML Sample" w:semiHidden="1" w:unhideWhenUsed="1"/>
    <w:lsdException w:name="annotation subject" w:uiPriority="99"/>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eastAsia="en-US"/>
    </w:rPr>
  </w:style>
  <w:style w:type="character" w:customStyle="1" w:styleId="Heading5Char">
    <w:name w:val="Heading 5 Char"/>
    <w:aliases w:val="H5 Char,H51 Char,h5 Char"/>
    <w:link w:val="Heading5"/>
    <w:rsid w:val="004234F0"/>
    <w:rPr>
      <w:b/>
      <w:bCs/>
      <w:i/>
      <w:iCs/>
      <w:sz w:val="24"/>
      <w:szCs w:val="26"/>
      <w:lang w:eastAsia="en-US"/>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lang w:eastAsia="en-US"/>
    </w:rPr>
  </w:style>
  <w:style w:type="character" w:customStyle="1" w:styleId="Heading8Char">
    <w:name w:val="Heading 8 Char"/>
    <w:link w:val="Heading8"/>
    <w:rsid w:val="004234F0"/>
    <w:rPr>
      <w:i/>
      <w:iCs/>
      <w:sz w:val="22"/>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lang w:val="en-CA"/>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CA"/>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lang w:val="en-CA"/>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lang w:val="en-CA"/>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uiPriority w:val="99"/>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lang w:val="en-CA"/>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lang w:val="en-CA"/>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lang w:val="en-CA"/>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lang w:val="en-CA"/>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lang w:val="en-CA"/>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uiPriority w:val="99"/>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lang w:val="en-CA"/>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val="en-CA"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795"/>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val="en-CA"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lang w:val="en-CA"/>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CA"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lang w:val="en-CA"/>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CA"/>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lang w:val="en-CA"/>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lang w:val="en-CA"/>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lang w:val="en-CA"/>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24D98"/>
    <w:rPr>
      <w:rFonts w:eastAsia="Times New Roman"/>
      <w:lang w:val="en-GB" w:eastAsia="en-US"/>
    </w:rPr>
  </w:style>
  <w:style w:type="paragraph" w:customStyle="1" w:styleId="3N3">
    <w:name w:val="3N3"/>
    <w:basedOn w:val="3N4"/>
    <w:link w:val="3N3Char"/>
    <w:qFormat/>
    <w:rsid w:val="00024D98"/>
    <w:pPr>
      <w:ind w:left="1072"/>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024D98"/>
    <w:rPr>
      <w:lang w:val="en-GB" w:eastAsia="ko-KR"/>
    </w:rPr>
  </w:style>
  <w:style w:type="paragraph" w:customStyle="1" w:styleId="3N2">
    <w:name w:val="3N2"/>
    <w:basedOn w:val="3N1"/>
    <w:link w:val="3N2Char"/>
    <w:qFormat/>
    <w:rsid w:val="00024D98"/>
    <w:pPr>
      <w:ind w:left="714"/>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styleId="ListParagraph">
    <w:name w:val="List Paragraph"/>
    <w:basedOn w:val="Normal"/>
    <w:uiPriority w:val="72"/>
    <w:qFormat/>
    <w:rsid w:val="00024D98"/>
    <w:pPr>
      <w:ind w:leftChars="400" w:left="840"/>
    </w:pPr>
    <w:rPr>
      <w:rFonts w:eastAsia="MS Mincho"/>
      <w:lang w:val="en-CA"/>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F0FAB"/>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cab8af07-d2c8-4868-afb5-509c0681d1e3@namprd03.prod.outlook.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19</Pages>
  <Words>7695</Words>
  <Characters>48786</Characters>
  <Application>Microsoft Office Word</Application>
  <DocSecurity>4</DocSecurity>
  <Lines>406</Lines>
  <Paragraphs>112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56369</CharactersWithSpaces>
  <SharedDoc>false</SharedDoc>
  <HLinks>
    <vt:vector size="6" baseType="variant">
      <vt:variant>
        <vt:i4>6357001</vt:i4>
      </vt:variant>
      <vt:variant>
        <vt:i4>31196</vt:i4>
      </vt:variant>
      <vt:variant>
        <vt:i4>1027</vt:i4>
      </vt:variant>
      <vt:variant>
        <vt:i4>1</vt:i4>
      </vt:variant>
      <vt:variant>
        <vt:lpwstr>cid:cab8af07-d2c8-4868-afb5-509c0681d1e3@namprd03.prod.outlook.com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2</cp:revision>
  <cp:lastPrinted>2017-03-18T06:45:00Z</cp:lastPrinted>
  <dcterms:created xsi:type="dcterms:W3CDTF">2017-03-31T23:07:00Z</dcterms:created>
  <dcterms:modified xsi:type="dcterms:W3CDTF">2017-03-31T23:07:00Z</dcterms:modified>
</cp:coreProperties>
</file>