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663EC99B" w14:textId="77777777">
        <w:tc>
          <w:tcPr>
            <w:tcW w:w="6408" w:type="dxa"/>
          </w:tcPr>
          <w:p w14:paraId="3D6BD9A2" w14:textId="77777777" w:rsidR="006C5D39" w:rsidRPr="005B217D" w:rsidRDefault="00FF08FC" w:rsidP="00C97D78">
            <w:pPr>
              <w:tabs>
                <w:tab w:val="left" w:pos="7200"/>
              </w:tabs>
              <w:spacing w:before="0"/>
              <w:rPr>
                <w:b/>
                <w:szCs w:val="22"/>
                <w:lang w:val="en-CA"/>
              </w:rPr>
            </w:pPr>
            <w:r>
              <w:rPr>
                <w:b/>
                <w:noProof/>
                <w:szCs w:val="22"/>
                <w:lang w:val="it-IT" w:eastAsia="it-IT"/>
              </w:rPr>
              <mc:AlternateContent>
                <mc:Choice Requires="wpg">
                  <w:drawing>
                    <wp:anchor distT="0" distB="0" distL="114300" distR="114300" simplePos="0" relativeHeight="251656704" behindDoc="0" locked="0" layoutInCell="1" allowOverlap="1" wp14:anchorId="076F2C3A" wp14:editId="4F006F4E">
                      <wp:simplePos x="0" y="0"/>
                      <wp:positionH relativeFrom="column">
                        <wp:posOffset>-52070</wp:posOffset>
                      </wp:positionH>
                      <wp:positionV relativeFrom="paragraph">
                        <wp:posOffset>-348615</wp:posOffset>
                      </wp:positionV>
                      <wp:extent cx="295910" cy="312420"/>
                      <wp:effectExtent l="0" t="0" r="59690" b="431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4E0A20A" id="Group 2" o:spid="_x0000_s1026" style="position:absolute;margin-left:-4.1pt;margin-top:-27.4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noProof/>
                <w:lang w:val="it-IT" w:eastAsia="it-IT"/>
              </w:rPr>
              <w:drawing>
                <wp:anchor distT="0" distB="0" distL="114300" distR="114300" simplePos="0" relativeHeight="251658752" behindDoc="0" locked="0" layoutInCell="1" allowOverlap="1" wp14:anchorId="5EBAF30D" wp14:editId="450B3342">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it-IT" w:eastAsia="it-IT"/>
              </w:rPr>
              <w:drawing>
                <wp:anchor distT="0" distB="0" distL="114300" distR="114300" simplePos="0" relativeHeight="251657728" behindDoc="0" locked="0" layoutInCell="1" allowOverlap="1" wp14:anchorId="59BA3647" wp14:editId="57C130B0">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6D88FF21"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3BB088AE" w14:textId="5A73A997" w:rsidR="00E61DAC" w:rsidRPr="005B217D" w:rsidRDefault="00A06045" w:rsidP="0074393F">
            <w:pPr>
              <w:tabs>
                <w:tab w:val="left" w:pos="7200"/>
              </w:tabs>
              <w:spacing w:before="0"/>
              <w:rPr>
                <w:b/>
                <w:szCs w:val="22"/>
                <w:lang w:val="en-CA"/>
              </w:rPr>
            </w:pPr>
            <w:r w:rsidRPr="00A06045">
              <w:t>27th Meeting: Hobart, AU, 31 March – 7 April 2017</w:t>
            </w:r>
            <w:r w:rsidR="00714E2D">
              <w:rPr>
                <w:lang w:val="en-CA"/>
              </w:rPr>
              <w:t xml:space="preserve"> </w:t>
            </w:r>
          </w:p>
        </w:tc>
        <w:tc>
          <w:tcPr>
            <w:tcW w:w="3168" w:type="dxa"/>
          </w:tcPr>
          <w:p w14:paraId="7E784011" w14:textId="51F9A807" w:rsidR="008A4B4C" w:rsidRPr="005B217D" w:rsidRDefault="00E61DAC" w:rsidP="00056EE4">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BA2329">
              <w:rPr>
                <w:lang w:val="en-CA"/>
              </w:rPr>
              <w:t>AA</w:t>
            </w:r>
            <w:r w:rsidR="00BB42DD">
              <w:rPr>
                <w:lang w:val="en-CA"/>
              </w:rPr>
              <w:t>0006</w:t>
            </w:r>
            <w:r w:rsidR="00BF21EE">
              <w:rPr>
                <w:lang w:val="en-CA"/>
              </w:rPr>
              <w:t>-r1</w:t>
            </w:r>
          </w:p>
        </w:tc>
      </w:tr>
    </w:tbl>
    <w:p w14:paraId="11C91BD9"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43CDB0B8" w14:textId="77777777">
        <w:tc>
          <w:tcPr>
            <w:tcW w:w="1458" w:type="dxa"/>
          </w:tcPr>
          <w:p w14:paraId="6B3E13D2"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478B3DC6" w14:textId="2BD8D134" w:rsidR="00E61DAC" w:rsidRPr="005B217D" w:rsidRDefault="00802A31">
            <w:pPr>
              <w:spacing w:before="60" w:after="60"/>
              <w:rPr>
                <w:b/>
                <w:szCs w:val="22"/>
                <w:lang w:val="en-CA"/>
              </w:rPr>
            </w:pPr>
            <w:r>
              <w:rPr>
                <w:b/>
                <w:szCs w:val="22"/>
                <w:lang w:val="en-CA"/>
              </w:rPr>
              <w:t xml:space="preserve">JCT-VC AHG report: </w:t>
            </w:r>
            <w:r w:rsidR="00925B79" w:rsidRPr="00925B79">
              <w:rPr>
                <w:b/>
              </w:rPr>
              <w:t xml:space="preserve">SCC </w:t>
            </w:r>
            <w:r w:rsidR="007A6CB7">
              <w:rPr>
                <w:b/>
              </w:rPr>
              <w:t xml:space="preserve">extensions </w:t>
            </w:r>
            <w:r w:rsidR="00925B79" w:rsidRPr="00925B79">
              <w:rPr>
                <w:b/>
              </w:rPr>
              <w:t>verification testing (AHG6)</w:t>
            </w:r>
          </w:p>
        </w:tc>
      </w:tr>
      <w:tr w:rsidR="00E61DAC" w:rsidRPr="005B217D" w14:paraId="77DAB2B7" w14:textId="77777777">
        <w:tc>
          <w:tcPr>
            <w:tcW w:w="1458" w:type="dxa"/>
          </w:tcPr>
          <w:p w14:paraId="450149E0"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5D7BF7B5" w14:textId="77777777" w:rsidR="00E61DAC" w:rsidRPr="005B217D" w:rsidRDefault="00E61DAC">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31608D5F" w14:textId="77777777">
        <w:tc>
          <w:tcPr>
            <w:tcW w:w="1458" w:type="dxa"/>
          </w:tcPr>
          <w:p w14:paraId="1C072020"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58683906" w14:textId="77777777" w:rsidR="00E61DAC" w:rsidRPr="005B217D" w:rsidRDefault="00802A31" w:rsidP="005E1AC6">
            <w:pPr>
              <w:spacing w:before="60" w:after="60"/>
              <w:rPr>
                <w:szCs w:val="22"/>
                <w:lang w:val="en-CA"/>
              </w:rPr>
            </w:pPr>
            <w:r>
              <w:rPr>
                <w:szCs w:val="22"/>
                <w:lang w:val="en-CA"/>
              </w:rPr>
              <w:t>Report</w:t>
            </w:r>
          </w:p>
        </w:tc>
      </w:tr>
      <w:tr w:rsidR="00802A31" w:rsidRPr="005B217D" w14:paraId="6DF7846E" w14:textId="77777777">
        <w:tc>
          <w:tcPr>
            <w:tcW w:w="1458" w:type="dxa"/>
          </w:tcPr>
          <w:p w14:paraId="601C4875" w14:textId="77777777" w:rsidR="00802A31" w:rsidRPr="005B217D" w:rsidRDefault="00802A31">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38148D44" w14:textId="14335705" w:rsidR="00802A31" w:rsidRDefault="00802A31" w:rsidP="00802A31">
            <w:pPr>
              <w:spacing w:before="60" w:after="60"/>
              <w:rPr>
                <w:szCs w:val="22"/>
                <w:lang w:val="en-CA"/>
              </w:rPr>
            </w:pPr>
            <w:proofErr w:type="spellStart"/>
            <w:r>
              <w:rPr>
                <w:szCs w:val="22"/>
                <w:lang w:val="en-CA"/>
              </w:rPr>
              <w:t>Haoping</w:t>
            </w:r>
            <w:proofErr w:type="spellEnd"/>
            <w:r>
              <w:rPr>
                <w:szCs w:val="22"/>
                <w:lang w:val="en-CA"/>
              </w:rPr>
              <w:t xml:space="preserve"> Yu</w:t>
            </w:r>
            <w:r>
              <w:rPr>
                <w:szCs w:val="22"/>
                <w:lang w:val="en-CA"/>
              </w:rPr>
              <w:br/>
            </w:r>
            <w:proofErr w:type="spellStart"/>
            <w:r w:rsidR="001F46F6">
              <w:rPr>
                <w:szCs w:val="22"/>
                <w:lang w:val="en-CA"/>
              </w:rPr>
              <w:t>Futurewei</w:t>
            </w:r>
            <w:proofErr w:type="spellEnd"/>
            <w:r w:rsidR="001F46F6">
              <w:rPr>
                <w:szCs w:val="22"/>
                <w:lang w:val="en-CA"/>
              </w:rPr>
              <w:t xml:space="preserve"> Technologies</w:t>
            </w:r>
          </w:p>
          <w:p w14:paraId="6B6A7B89" w14:textId="03E4382D" w:rsidR="00FA7215" w:rsidRDefault="007A6CB7" w:rsidP="00802A31">
            <w:pPr>
              <w:spacing w:before="60" w:after="60"/>
              <w:rPr>
                <w:szCs w:val="22"/>
                <w:lang w:val="en-CA"/>
              </w:rPr>
            </w:pPr>
            <w:r w:rsidRPr="007A6CB7">
              <w:rPr>
                <w:szCs w:val="22"/>
                <w:lang w:val="en-CA"/>
              </w:rPr>
              <w:t xml:space="preserve">Vittorio </w:t>
            </w:r>
            <w:proofErr w:type="spellStart"/>
            <w:r w:rsidRPr="007A6CB7">
              <w:rPr>
                <w:szCs w:val="22"/>
                <w:lang w:val="en-CA"/>
              </w:rPr>
              <w:t>Baroncini</w:t>
            </w:r>
            <w:proofErr w:type="spellEnd"/>
            <w:r w:rsidR="0038785B">
              <w:rPr>
                <w:szCs w:val="22"/>
                <w:lang w:val="en-CA"/>
              </w:rPr>
              <w:br/>
            </w:r>
            <w:r w:rsidR="00EB723C">
              <w:rPr>
                <w:szCs w:val="22"/>
                <w:lang w:val="en-CA"/>
              </w:rPr>
              <w:t>GBTech</w:t>
            </w:r>
          </w:p>
          <w:p w14:paraId="004D8D97" w14:textId="516AA4F4" w:rsidR="00D95165" w:rsidRDefault="00D95165" w:rsidP="00D95165">
            <w:pPr>
              <w:spacing w:before="60" w:after="60"/>
              <w:rPr>
                <w:szCs w:val="22"/>
                <w:lang w:val="en-CA"/>
              </w:rPr>
            </w:pPr>
            <w:proofErr w:type="spellStart"/>
            <w:r>
              <w:rPr>
                <w:szCs w:val="22"/>
                <w:lang w:val="en-CA"/>
              </w:rPr>
              <w:t>Rajan</w:t>
            </w:r>
            <w:proofErr w:type="spellEnd"/>
            <w:r>
              <w:rPr>
                <w:szCs w:val="22"/>
                <w:lang w:val="en-CA"/>
              </w:rPr>
              <w:t xml:space="preserve"> Joshi</w:t>
            </w:r>
            <w:r w:rsidR="0038785B">
              <w:rPr>
                <w:szCs w:val="22"/>
                <w:lang w:val="en-CA"/>
              </w:rPr>
              <w:br/>
              <w:t>Qualcomm</w:t>
            </w:r>
          </w:p>
          <w:p w14:paraId="3A3D7A00" w14:textId="5746F337" w:rsidR="00D95165" w:rsidRDefault="00D95165" w:rsidP="00D95165">
            <w:pPr>
              <w:spacing w:before="60" w:after="60"/>
              <w:rPr>
                <w:szCs w:val="22"/>
                <w:lang w:val="en-CA"/>
              </w:rPr>
            </w:pPr>
            <w:r>
              <w:rPr>
                <w:szCs w:val="22"/>
                <w:lang w:val="en-CA"/>
              </w:rPr>
              <w:t>Shan Liu</w:t>
            </w:r>
            <w:r w:rsidR="0038785B">
              <w:rPr>
                <w:szCs w:val="22"/>
                <w:lang w:val="en-CA"/>
              </w:rPr>
              <w:br/>
            </w:r>
            <w:proofErr w:type="spellStart"/>
            <w:r w:rsidR="0038785B">
              <w:rPr>
                <w:szCs w:val="22"/>
                <w:lang w:val="en-CA"/>
              </w:rPr>
              <w:t>MediaTek</w:t>
            </w:r>
            <w:proofErr w:type="spellEnd"/>
          </w:p>
          <w:p w14:paraId="328DADB3" w14:textId="57ED6244" w:rsidR="00D95165" w:rsidRDefault="00D95165" w:rsidP="00802A31">
            <w:pPr>
              <w:spacing w:before="60" w:after="60"/>
              <w:rPr>
                <w:szCs w:val="22"/>
                <w:lang w:val="en-CA"/>
              </w:rPr>
            </w:pPr>
            <w:proofErr w:type="spellStart"/>
            <w:r>
              <w:rPr>
                <w:szCs w:val="22"/>
                <w:lang w:val="en-CA"/>
              </w:rPr>
              <w:t>Xiaoyu</w:t>
            </w:r>
            <w:proofErr w:type="spellEnd"/>
            <w:r>
              <w:rPr>
                <w:szCs w:val="22"/>
                <w:lang w:val="en-CA"/>
              </w:rPr>
              <w:t xml:space="preserve"> </w:t>
            </w:r>
            <w:proofErr w:type="spellStart"/>
            <w:r>
              <w:rPr>
                <w:szCs w:val="22"/>
                <w:lang w:val="en-CA"/>
              </w:rPr>
              <w:t>Xiu</w:t>
            </w:r>
            <w:proofErr w:type="spellEnd"/>
            <w:r w:rsidR="0038785B">
              <w:rPr>
                <w:szCs w:val="22"/>
                <w:lang w:val="en-CA"/>
              </w:rPr>
              <w:br/>
            </w:r>
            <w:proofErr w:type="spellStart"/>
            <w:r w:rsidR="0038785B">
              <w:rPr>
                <w:szCs w:val="22"/>
                <w:lang w:val="en-CA"/>
              </w:rPr>
              <w:t>InterDigital</w:t>
            </w:r>
            <w:proofErr w:type="spellEnd"/>
          </w:p>
          <w:p w14:paraId="161D50DE" w14:textId="1E295B2E" w:rsidR="00802A31" w:rsidRPr="005B217D" w:rsidRDefault="006069B2" w:rsidP="009D4DEA">
            <w:pPr>
              <w:spacing w:before="60" w:after="60"/>
              <w:rPr>
                <w:szCs w:val="22"/>
                <w:lang w:val="en-CA"/>
              </w:rPr>
            </w:pPr>
            <w:proofErr w:type="spellStart"/>
            <w:r>
              <w:rPr>
                <w:szCs w:val="22"/>
                <w:lang w:val="en-CA"/>
              </w:rPr>
              <w:t>Jizheng</w:t>
            </w:r>
            <w:proofErr w:type="spellEnd"/>
            <w:r>
              <w:rPr>
                <w:szCs w:val="22"/>
                <w:lang w:val="en-CA"/>
              </w:rPr>
              <w:t xml:space="preserve"> </w:t>
            </w:r>
            <w:proofErr w:type="spellStart"/>
            <w:r>
              <w:rPr>
                <w:szCs w:val="22"/>
                <w:lang w:val="en-CA"/>
              </w:rPr>
              <w:t>Xu</w:t>
            </w:r>
            <w:proofErr w:type="spellEnd"/>
            <w:r>
              <w:rPr>
                <w:szCs w:val="22"/>
                <w:lang w:val="en-CA"/>
              </w:rPr>
              <w:br/>
              <w:t>Microsoft</w:t>
            </w:r>
          </w:p>
        </w:tc>
        <w:tc>
          <w:tcPr>
            <w:tcW w:w="900" w:type="dxa"/>
          </w:tcPr>
          <w:p w14:paraId="7DB4069F" w14:textId="77777777" w:rsidR="00802A31" w:rsidRDefault="00802A31" w:rsidP="00521493">
            <w:pPr>
              <w:spacing w:before="60" w:after="60"/>
              <w:rPr>
                <w:szCs w:val="22"/>
                <w:lang w:val="en-CA"/>
              </w:rPr>
            </w:pPr>
            <w:r>
              <w:rPr>
                <w:szCs w:val="22"/>
                <w:lang w:val="en-CA"/>
              </w:rPr>
              <w:t>Email:</w:t>
            </w:r>
            <w:r>
              <w:rPr>
                <w:szCs w:val="22"/>
                <w:lang w:val="en-CA"/>
              </w:rPr>
              <w:br/>
            </w:r>
          </w:p>
          <w:p w14:paraId="7E6F07E1" w14:textId="77777777" w:rsidR="006069B2" w:rsidRDefault="006069B2" w:rsidP="006069B2">
            <w:pPr>
              <w:spacing w:before="60" w:after="60"/>
              <w:rPr>
                <w:szCs w:val="22"/>
                <w:lang w:val="en-CA"/>
              </w:rPr>
            </w:pPr>
          </w:p>
          <w:p w14:paraId="048E4857" w14:textId="77777777" w:rsidR="00802A31" w:rsidRPr="005B217D" w:rsidRDefault="00802A31" w:rsidP="009D4DEA">
            <w:pPr>
              <w:spacing w:before="60" w:after="60"/>
              <w:rPr>
                <w:szCs w:val="22"/>
                <w:lang w:val="en-CA"/>
              </w:rPr>
            </w:pPr>
          </w:p>
        </w:tc>
        <w:tc>
          <w:tcPr>
            <w:tcW w:w="3168" w:type="dxa"/>
          </w:tcPr>
          <w:p w14:paraId="6179DFFC" w14:textId="77777777" w:rsidR="00802A31" w:rsidRDefault="00802A31" w:rsidP="00521493">
            <w:pPr>
              <w:spacing w:before="60" w:after="60"/>
              <w:rPr>
                <w:szCs w:val="22"/>
                <w:lang w:val="en-CA"/>
              </w:rPr>
            </w:pPr>
            <w:proofErr w:type="gramStart"/>
            <w:r>
              <w:rPr>
                <w:szCs w:val="22"/>
                <w:lang w:val="en-CA"/>
              </w:rPr>
              <w:t>haoping.yu@huawei.com</w:t>
            </w:r>
            <w:proofErr w:type="gramEnd"/>
            <w:r w:rsidRPr="005B217D">
              <w:rPr>
                <w:szCs w:val="22"/>
                <w:lang w:val="en-CA"/>
              </w:rPr>
              <w:br/>
            </w:r>
          </w:p>
          <w:p w14:paraId="4AFC8906" w14:textId="339BAE15" w:rsidR="0038785B" w:rsidRDefault="005D5348" w:rsidP="00521493">
            <w:pPr>
              <w:spacing w:before="60" w:after="60"/>
              <w:rPr>
                <w:szCs w:val="22"/>
                <w:lang w:val="en-CA"/>
              </w:rPr>
            </w:pPr>
            <w:hyperlink r:id="rId11" w:history="1">
              <w:r w:rsidR="007A6CB7" w:rsidRPr="008659CE">
                <w:rPr>
                  <w:rStyle w:val="Collegamentoipertestuale"/>
                  <w:szCs w:val="22"/>
                  <w:lang w:val="en-CA"/>
                </w:rPr>
                <w:t>baroncini@gmx.com</w:t>
              </w:r>
            </w:hyperlink>
            <w:r w:rsidR="0038785B">
              <w:br/>
            </w:r>
          </w:p>
          <w:p w14:paraId="582018B3" w14:textId="48DFC104" w:rsidR="00D95165" w:rsidRDefault="005D5348" w:rsidP="00D95165">
            <w:pPr>
              <w:spacing w:before="60" w:after="60"/>
              <w:rPr>
                <w:szCs w:val="22"/>
                <w:lang w:val="en-CA"/>
              </w:rPr>
            </w:pPr>
            <w:hyperlink r:id="rId12" w:history="1">
              <w:r w:rsidR="00D95165" w:rsidRPr="00360DFE">
                <w:rPr>
                  <w:rStyle w:val="Collegamentoipertestuale"/>
                </w:rPr>
                <w:t>rajanj@qti.qualcomm.com</w:t>
              </w:r>
            </w:hyperlink>
            <w:r w:rsidR="0038785B">
              <w:rPr>
                <w:rStyle w:val="Collegamentoipertestuale"/>
              </w:rPr>
              <w:br/>
            </w:r>
          </w:p>
          <w:p w14:paraId="6260781F" w14:textId="02F0175F" w:rsidR="00D95165" w:rsidRDefault="005D5348" w:rsidP="00D95165">
            <w:pPr>
              <w:spacing w:before="60" w:after="60"/>
            </w:pPr>
            <w:hyperlink r:id="rId13" w:history="1">
              <w:r w:rsidR="00D95165" w:rsidRPr="00FD65E3">
                <w:rPr>
                  <w:rStyle w:val="Collegamentoipertestuale"/>
                  <w:szCs w:val="22"/>
                  <w:lang w:val="en-CA"/>
                </w:rPr>
                <w:t>Shan.Liu@mediatek.com</w:t>
              </w:r>
            </w:hyperlink>
            <w:r w:rsidR="0038785B">
              <w:rPr>
                <w:rStyle w:val="Collegamentoipertestuale"/>
                <w:szCs w:val="22"/>
                <w:lang w:val="en-CA"/>
              </w:rPr>
              <w:br/>
            </w:r>
          </w:p>
          <w:p w14:paraId="2A82AE24" w14:textId="77777777" w:rsidR="0038785B" w:rsidRDefault="005D5348" w:rsidP="00D95165">
            <w:pPr>
              <w:spacing w:before="60" w:after="60"/>
            </w:pPr>
            <w:hyperlink r:id="rId14" w:history="1">
              <w:r w:rsidR="00D95165" w:rsidRPr="00FD65E3">
                <w:rPr>
                  <w:rStyle w:val="Collegamentoipertestuale"/>
                </w:rPr>
                <w:t>Xiaoyu.Xiu@InterDigital.com</w:t>
              </w:r>
            </w:hyperlink>
            <w:r w:rsidR="0038785B">
              <w:br/>
            </w:r>
          </w:p>
          <w:p w14:paraId="0A4DF315" w14:textId="4FBD4165" w:rsidR="00D95165" w:rsidRPr="00115190" w:rsidRDefault="005D5348" w:rsidP="007E0573">
            <w:pPr>
              <w:keepNext/>
              <w:tabs>
                <w:tab w:val="center" w:pos="4320"/>
                <w:tab w:val="right" w:pos="8640"/>
              </w:tabs>
              <w:spacing w:before="60" w:after="60"/>
              <w:outlineLvl w:val="5"/>
            </w:pPr>
            <w:hyperlink r:id="rId15" w:history="1">
              <w:r w:rsidR="00D95165" w:rsidRPr="00425C45">
                <w:rPr>
                  <w:rStyle w:val="Collegamentoipertestuale"/>
                  <w:szCs w:val="22"/>
                  <w:lang w:val="en-CA"/>
                </w:rPr>
                <w:t>jzxu@microsoft.com</w:t>
              </w:r>
            </w:hyperlink>
          </w:p>
          <w:p w14:paraId="49416CCB" w14:textId="7DB00C7F" w:rsidR="006069B2" w:rsidRPr="005B217D" w:rsidRDefault="00776B39" w:rsidP="00817DAD">
            <w:pPr>
              <w:spacing w:before="60" w:after="60"/>
              <w:rPr>
                <w:szCs w:val="22"/>
                <w:lang w:val="en-CA"/>
              </w:rPr>
            </w:pPr>
            <w:r>
              <w:rPr>
                <w:szCs w:val="22"/>
                <w:lang w:val="en-CA"/>
              </w:rPr>
              <w:br/>
            </w:r>
          </w:p>
        </w:tc>
      </w:tr>
      <w:tr w:rsidR="00E61DAC" w:rsidRPr="005B217D" w14:paraId="2D35DB3D" w14:textId="77777777">
        <w:tc>
          <w:tcPr>
            <w:tcW w:w="1458" w:type="dxa"/>
          </w:tcPr>
          <w:p w14:paraId="4BA06440" w14:textId="725F5B84"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6332C17E" w14:textId="77777777" w:rsidR="00E61DAC" w:rsidRPr="005B217D" w:rsidRDefault="00802A31">
            <w:pPr>
              <w:spacing w:before="60" w:after="60"/>
              <w:rPr>
                <w:szCs w:val="22"/>
                <w:lang w:val="en-CA"/>
              </w:rPr>
            </w:pPr>
            <w:r>
              <w:rPr>
                <w:szCs w:val="22"/>
                <w:lang w:val="en-CA"/>
              </w:rPr>
              <w:t>AHG</w:t>
            </w:r>
            <w:r w:rsidR="00D15540">
              <w:rPr>
                <w:szCs w:val="22"/>
                <w:lang w:val="en-CA"/>
              </w:rPr>
              <w:t>6</w:t>
            </w:r>
          </w:p>
        </w:tc>
      </w:tr>
    </w:tbl>
    <w:p w14:paraId="06286C2F"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57CB0351" w14:textId="77777777" w:rsidR="00275BCF" w:rsidRPr="005B217D" w:rsidRDefault="00275BCF" w:rsidP="009234A5">
      <w:pPr>
        <w:pStyle w:val="Titolo1"/>
        <w:numPr>
          <w:ilvl w:val="0"/>
          <w:numId w:val="0"/>
        </w:numPr>
        <w:ind w:left="432" w:hanging="432"/>
        <w:rPr>
          <w:lang w:val="en-CA"/>
        </w:rPr>
      </w:pPr>
      <w:bookmarkStart w:id="0" w:name="_Toc352522774"/>
      <w:r w:rsidRPr="005B217D">
        <w:rPr>
          <w:lang w:val="en-CA"/>
        </w:rPr>
        <w:t>Abstract</w:t>
      </w:r>
      <w:bookmarkEnd w:id="0"/>
    </w:p>
    <w:p w14:paraId="224B15C4" w14:textId="7C73E501" w:rsidR="00263398" w:rsidRPr="005B217D" w:rsidRDefault="00802A31" w:rsidP="009234A5">
      <w:pPr>
        <w:jc w:val="both"/>
        <w:rPr>
          <w:szCs w:val="22"/>
          <w:lang w:val="en-CA"/>
        </w:rPr>
      </w:pPr>
      <w:r w:rsidRPr="00B668A1">
        <w:t xml:space="preserve">This report summarizes the </w:t>
      </w:r>
      <w:r>
        <w:t xml:space="preserve">activities of the JCT-VC ad hoc group on </w:t>
      </w:r>
      <w:r w:rsidR="00925B79" w:rsidRPr="00925B79">
        <w:t xml:space="preserve">SCC </w:t>
      </w:r>
      <w:r w:rsidR="009E26AD">
        <w:t>extensions</w:t>
      </w:r>
      <w:r w:rsidR="007A6CB7">
        <w:t xml:space="preserve"> </w:t>
      </w:r>
      <w:r w:rsidR="00925B79" w:rsidRPr="00925B79">
        <w:t xml:space="preserve">verification testing </w:t>
      </w:r>
      <w:r>
        <w:t>(AHG</w:t>
      </w:r>
      <w:r w:rsidR="00437A6C">
        <w:t>6</w:t>
      </w:r>
      <w:r>
        <w:t xml:space="preserve">) </w:t>
      </w:r>
      <w:r w:rsidRPr="00B668A1">
        <w:t xml:space="preserve">between </w:t>
      </w:r>
      <w:r>
        <w:t xml:space="preserve">the </w:t>
      </w:r>
      <w:r w:rsidR="00E57265">
        <w:t>2</w:t>
      </w:r>
      <w:r w:rsidR="005D19FE">
        <w:t>6</w:t>
      </w:r>
      <w:r w:rsidR="00E57265">
        <w:rPr>
          <w:vertAlign w:val="superscript"/>
        </w:rPr>
        <w:t>th</w:t>
      </w:r>
      <w:r>
        <w:t xml:space="preserve">JCT-VC </w:t>
      </w:r>
      <w:r w:rsidR="00C308D5">
        <w:t xml:space="preserve">meeting in </w:t>
      </w:r>
      <w:r w:rsidR="005D19FE">
        <w:t>Geneva</w:t>
      </w:r>
      <w:r w:rsidR="00D2292D">
        <w:t xml:space="preserve">, </w:t>
      </w:r>
      <w:r w:rsidR="005D19FE">
        <w:t>Switzerland</w:t>
      </w:r>
      <w:r w:rsidR="00072A76">
        <w:t>,</w:t>
      </w:r>
      <w:r w:rsidR="00072A76" w:rsidDel="00072A76">
        <w:t xml:space="preserve"> </w:t>
      </w:r>
      <w:r w:rsidR="00437A6C">
        <w:t xml:space="preserve">and the </w:t>
      </w:r>
      <w:r w:rsidR="00433876">
        <w:t>2</w:t>
      </w:r>
      <w:r w:rsidR="005D19FE">
        <w:t>7</w:t>
      </w:r>
      <w:r w:rsidR="00925B79">
        <w:rPr>
          <w:vertAlign w:val="superscript"/>
        </w:rPr>
        <w:t>th</w:t>
      </w:r>
      <w:r w:rsidR="00437A6C">
        <w:t xml:space="preserve"> </w:t>
      </w:r>
      <w:r w:rsidR="00E57265">
        <w:t xml:space="preserve">JCT-VC </w:t>
      </w:r>
      <w:r w:rsidR="00437A6C">
        <w:t>meeting in</w:t>
      </w:r>
      <w:r w:rsidR="00FB2A2F">
        <w:t xml:space="preserve"> </w:t>
      </w:r>
      <w:r w:rsidR="005D19FE">
        <w:t xml:space="preserve">Hobart, Australia. </w:t>
      </w:r>
      <w:r w:rsidR="00C51992">
        <w:t xml:space="preserve"> </w:t>
      </w:r>
    </w:p>
    <w:p w14:paraId="358EC3CA" w14:textId="77777777" w:rsidR="00802A31" w:rsidRDefault="00802A31" w:rsidP="00802A31">
      <w:pPr>
        <w:pStyle w:val="Titolo1"/>
        <w:rPr>
          <w:lang w:val="en-CA"/>
        </w:rPr>
      </w:pPr>
      <w:bookmarkStart w:id="1" w:name="_Ref352079782"/>
      <w:bookmarkStart w:id="2" w:name="_Toc352522775"/>
      <w:r>
        <w:rPr>
          <w:lang w:val="en-CA"/>
        </w:rPr>
        <w:t>Mandates</w:t>
      </w:r>
      <w:bookmarkEnd w:id="1"/>
      <w:bookmarkEnd w:id="2"/>
    </w:p>
    <w:p w14:paraId="73DE6ECB" w14:textId="77777777" w:rsidR="00EC5B15" w:rsidRPr="00AA40FF" w:rsidRDefault="00EC5B15" w:rsidP="00EC5B15">
      <w:pPr>
        <w:numPr>
          <w:ilvl w:val="0"/>
          <w:numId w:val="57"/>
        </w:numPr>
        <w:rPr>
          <w:b/>
        </w:rPr>
      </w:pPr>
      <w:r w:rsidRPr="00AA40FF">
        <w:t>Study test conditions and coding performance analysis methods for verification of SCC coding performance.</w:t>
      </w:r>
    </w:p>
    <w:p w14:paraId="374D5596" w14:textId="77777777" w:rsidR="00EC5B15" w:rsidRPr="00BC78C1" w:rsidRDefault="00EC5B15" w:rsidP="00EC5B15">
      <w:pPr>
        <w:numPr>
          <w:ilvl w:val="0"/>
          <w:numId w:val="57"/>
        </w:numPr>
        <w:rPr>
          <w:b/>
        </w:rPr>
      </w:pPr>
      <w:r w:rsidRPr="00AA40FF">
        <w:t>Produce the preliminary verification test resort for SCC JCTVC-Z1006</w:t>
      </w:r>
    </w:p>
    <w:p w14:paraId="22D75B73" w14:textId="0D70A626" w:rsidR="00EC5B15" w:rsidRPr="00BC78C1" w:rsidRDefault="00EC5B15" w:rsidP="00EC5B15">
      <w:pPr>
        <w:numPr>
          <w:ilvl w:val="0"/>
          <w:numId w:val="57"/>
        </w:numPr>
        <w:rPr>
          <w:b/>
        </w:rPr>
      </w:pPr>
      <w:r w:rsidRPr="00AA40FF">
        <w:t>Complete the remaining tests and prepare a proposed draft for the final SCC verification test report</w:t>
      </w:r>
    </w:p>
    <w:p w14:paraId="35A2B54E" w14:textId="77777777" w:rsidR="00EC5B15" w:rsidRPr="00AA40FF" w:rsidRDefault="00EC5B15" w:rsidP="00BC78C1">
      <w:pPr>
        <w:ind w:left="360"/>
        <w:rPr>
          <w:b/>
        </w:rPr>
      </w:pPr>
    </w:p>
    <w:p w14:paraId="6C6592DD" w14:textId="05C91357" w:rsidR="00173B7B" w:rsidRPr="00A075B8" w:rsidRDefault="00173B7B" w:rsidP="00BC78C1">
      <w:pPr>
        <w:pStyle w:val="Titolo1"/>
        <w:numPr>
          <w:ilvl w:val="0"/>
          <w:numId w:val="0"/>
        </w:numPr>
        <w:spacing w:before="0" w:after="0"/>
        <w:ind w:left="480"/>
        <w:rPr>
          <w:rFonts w:cs="Times New Roman"/>
          <w:b w:val="0"/>
          <w:bCs w:val="0"/>
          <w:kern w:val="0"/>
          <w:sz w:val="22"/>
          <w:szCs w:val="20"/>
        </w:rPr>
      </w:pPr>
    </w:p>
    <w:p w14:paraId="71F4E215" w14:textId="77777777" w:rsidR="00521493" w:rsidRPr="00521493" w:rsidRDefault="00521493" w:rsidP="00370B3E">
      <w:pPr>
        <w:pStyle w:val="Titolo1"/>
        <w:rPr>
          <w:lang w:val="en-CA"/>
        </w:rPr>
      </w:pPr>
      <w:bookmarkStart w:id="3" w:name="_Toc352522776"/>
      <w:r w:rsidRPr="00521493">
        <w:rPr>
          <w:lang w:val="en-CA"/>
        </w:rPr>
        <w:t>Activities</w:t>
      </w:r>
      <w:bookmarkEnd w:id="3"/>
    </w:p>
    <w:p w14:paraId="26AE631B" w14:textId="6789E53E" w:rsidR="00C354AF" w:rsidRDefault="00C354AF" w:rsidP="002F41C3">
      <w:pPr>
        <w:pStyle w:val="Titolo2"/>
      </w:pPr>
      <w:bookmarkStart w:id="4" w:name="_Toc352522777"/>
      <w:r>
        <w:t>Main activities</w:t>
      </w:r>
      <w:bookmarkEnd w:id="4"/>
    </w:p>
    <w:p w14:paraId="573F2A22" w14:textId="108F9B33" w:rsidR="00AC1CAA" w:rsidRPr="00E34137" w:rsidRDefault="00AC1CAA" w:rsidP="00BC78C1">
      <w:pPr>
        <w:pStyle w:val="Titolo3"/>
      </w:pPr>
      <w:bookmarkStart w:id="5" w:name="_Toc352522778"/>
      <w:r w:rsidRPr="00E34137">
        <w:t>Selection of the QPs</w:t>
      </w:r>
      <w:bookmarkEnd w:id="5"/>
    </w:p>
    <w:p w14:paraId="6E0656E4" w14:textId="77777777" w:rsidR="00956AD0" w:rsidRDefault="00956AD0" w:rsidP="00956AD0">
      <w:pPr>
        <w:tabs>
          <w:tab w:val="clear" w:pos="360"/>
          <w:tab w:val="clear" w:pos="720"/>
          <w:tab w:val="clear" w:pos="1080"/>
          <w:tab w:val="clear" w:pos="1440"/>
        </w:tabs>
        <w:overflowPunct/>
        <w:spacing w:before="0" w:after="360"/>
        <w:textAlignment w:val="auto"/>
        <w:rPr>
          <w:szCs w:val="22"/>
        </w:rPr>
      </w:pPr>
      <w:r>
        <w:rPr>
          <w:szCs w:val="22"/>
        </w:rPr>
        <w:t>This verification testing effort was one of the more challenging ever done in MPEG so far, and not only for the amount of test points but also for the particular application that required a special care in the selection of the compression bit rates ranges.</w:t>
      </w:r>
    </w:p>
    <w:p w14:paraId="04404D03" w14:textId="77777777" w:rsidR="00956AD0" w:rsidRDefault="00956AD0" w:rsidP="00956AD0">
      <w:pPr>
        <w:tabs>
          <w:tab w:val="clear" w:pos="360"/>
          <w:tab w:val="clear" w:pos="720"/>
          <w:tab w:val="clear" w:pos="1080"/>
          <w:tab w:val="clear" w:pos="1440"/>
        </w:tabs>
        <w:overflowPunct/>
        <w:spacing w:before="0" w:after="360"/>
        <w:textAlignment w:val="auto"/>
        <w:rPr>
          <w:szCs w:val="22"/>
        </w:rPr>
      </w:pPr>
      <w:r>
        <w:rPr>
          <w:szCs w:val="22"/>
        </w:rPr>
        <w:lastRenderedPageBreak/>
        <w:t>Due to the very low time available to prepare the encoded video material, it was decided to make available to the Test group a decoded bit-stream for each test point, to make more quick and simple the file transfer from the encoding sites to the GBTech lab. Simple batch files were used to decode the bit-stream at the test site and this process worked rather easily.</w:t>
      </w:r>
    </w:p>
    <w:p w14:paraId="443A9FE5" w14:textId="31D71A06" w:rsidR="00956AD0" w:rsidRDefault="00956AD0" w:rsidP="00956AD0">
      <w:pPr>
        <w:tabs>
          <w:tab w:val="clear" w:pos="360"/>
          <w:tab w:val="clear" w:pos="720"/>
          <w:tab w:val="clear" w:pos="1080"/>
          <w:tab w:val="clear" w:pos="1440"/>
        </w:tabs>
        <w:overflowPunct/>
        <w:spacing w:before="0" w:after="360"/>
        <w:textAlignment w:val="auto"/>
        <w:rPr>
          <w:szCs w:val="22"/>
        </w:rPr>
      </w:pPr>
      <w:r>
        <w:rPr>
          <w:szCs w:val="22"/>
        </w:rPr>
        <w:t>What instead was not possible to be done in advance (as usually done for other verification test) was a careful selection of the bit rates (i.e. the QPs) that could allow the execution of a good subjective test experiment.</w:t>
      </w:r>
    </w:p>
    <w:p w14:paraId="3EB813C9" w14:textId="77777777" w:rsidR="00AC1CAA" w:rsidRPr="00BC78C1" w:rsidRDefault="00AC1CAA" w:rsidP="00AC1CAA">
      <w:pPr>
        <w:tabs>
          <w:tab w:val="clear" w:pos="360"/>
          <w:tab w:val="clear" w:pos="720"/>
          <w:tab w:val="clear" w:pos="1080"/>
          <w:tab w:val="clear" w:pos="1440"/>
        </w:tabs>
        <w:overflowPunct/>
        <w:spacing w:before="0" w:after="360"/>
        <w:textAlignment w:val="auto"/>
        <w:rPr>
          <w:szCs w:val="22"/>
        </w:rPr>
      </w:pPr>
      <w:r w:rsidRPr="00BC78C1">
        <w:rPr>
          <w:szCs w:val="22"/>
        </w:rPr>
        <w:t>Due to the huge amount of video material to be evaluated (more than 600 test points), the whole test effort performed by the Test Group to Verify the features of the Screen Content Coding extension, was done through a two phases activity: the first formal testing activity was done in the period between the 116</w:t>
      </w:r>
      <w:r w:rsidRPr="00BC78C1">
        <w:rPr>
          <w:szCs w:val="22"/>
          <w:vertAlign w:val="superscript"/>
        </w:rPr>
        <w:t>th</w:t>
      </w:r>
      <w:r w:rsidRPr="00BC78C1">
        <w:rPr>
          <w:szCs w:val="22"/>
        </w:rPr>
        <w:t xml:space="preserve"> (Chengdu) and 177</w:t>
      </w:r>
      <w:r w:rsidRPr="00BC78C1">
        <w:rPr>
          <w:szCs w:val="22"/>
          <w:vertAlign w:val="superscript"/>
        </w:rPr>
        <w:t>th</w:t>
      </w:r>
      <w:r w:rsidRPr="00BC78C1">
        <w:rPr>
          <w:szCs w:val="22"/>
        </w:rPr>
        <w:t xml:space="preserve"> (Geneva) MPEG meetings; the second formal testing activity was done in the period between the 117</w:t>
      </w:r>
      <w:r w:rsidRPr="00BC78C1">
        <w:rPr>
          <w:szCs w:val="22"/>
          <w:vertAlign w:val="superscript"/>
        </w:rPr>
        <w:t>th</w:t>
      </w:r>
      <w:r w:rsidRPr="00BC78C1">
        <w:rPr>
          <w:szCs w:val="22"/>
        </w:rPr>
        <w:t xml:space="preserve"> and the 118</w:t>
      </w:r>
      <w:r w:rsidRPr="00BC78C1">
        <w:rPr>
          <w:szCs w:val="22"/>
          <w:vertAlign w:val="superscript"/>
        </w:rPr>
        <w:t>th</w:t>
      </w:r>
      <w:r w:rsidRPr="00BC78C1">
        <w:rPr>
          <w:szCs w:val="22"/>
        </w:rPr>
        <w:t xml:space="preserve"> (Hobart) MPEG meetings.</w:t>
      </w:r>
    </w:p>
    <w:p w14:paraId="36DBD90A" w14:textId="77777777" w:rsidR="00AC1CAA" w:rsidRPr="00BC78C1" w:rsidRDefault="00AC1CAA" w:rsidP="00AC1CAA">
      <w:pPr>
        <w:tabs>
          <w:tab w:val="clear" w:pos="360"/>
          <w:tab w:val="clear" w:pos="720"/>
          <w:tab w:val="clear" w:pos="1080"/>
          <w:tab w:val="clear" w:pos="1440"/>
        </w:tabs>
        <w:overflowPunct/>
        <w:spacing w:before="0" w:after="360"/>
        <w:textAlignment w:val="auto"/>
        <w:rPr>
          <w:szCs w:val="22"/>
        </w:rPr>
      </w:pPr>
      <w:r w:rsidRPr="00BC78C1">
        <w:rPr>
          <w:szCs w:val="22"/>
        </w:rPr>
        <w:t>The QP values used for the first testing phase were originally selected by the SCC group of experts during the 116</w:t>
      </w:r>
      <w:r w:rsidRPr="00BC78C1">
        <w:rPr>
          <w:szCs w:val="22"/>
          <w:vertAlign w:val="superscript"/>
        </w:rPr>
        <w:t>th</w:t>
      </w:r>
      <w:r w:rsidRPr="00BC78C1">
        <w:rPr>
          <w:szCs w:val="22"/>
        </w:rPr>
        <w:t xml:space="preserve"> (Chengdu) MPEG meeting, and then partially modified (mainly for the sequence </w:t>
      </w:r>
      <w:proofErr w:type="spellStart"/>
      <w:r w:rsidRPr="00BC78C1">
        <w:rPr>
          <w:szCs w:val="22"/>
        </w:rPr>
        <w:t>BigBuck</w:t>
      </w:r>
      <w:proofErr w:type="spellEnd"/>
      <w:r w:rsidRPr="00BC78C1">
        <w:rPr>
          <w:szCs w:val="22"/>
        </w:rPr>
        <w:t>) by the Test Chair in agreement with the other SCC experts (by correspondence).</w:t>
      </w:r>
    </w:p>
    <w:p w14:paraId="2B22385D" w14:textId="77777777" w:rsidR="00AC1CAA" w:rsidRPr="00BC78C1" w:rsidRDefault="00AC1CAA" w:rsidP="00AC1CAA">
      <w:pPr>
        <w:tabs>
          <w:tab w:val="clear" w:pos="360"/>
          <w:tab w:val="clear" w:pos="720"/>
          <w:tab w:val="clear" w:pos="1080"/>
          <w:tab w:val="clear" w:pos="1440"/>
        </w:tabs>
        <w:overflowPunct/>
        <w:spacing w:before="0" w:after="360"/>
        <w:textAlignment w:val="auto"/>
        <w:rPr>
          <w:szCs w:val="22"/>
        </w:rPr>
      </w:pPr>
      <w:r w:rsidRPr="00BC78C1">
        <w:rPr>
          <w:szCs w:val="22"/>
        </w:rPr>
        <w:t>The QP values used for the second testing phase were selected by the Test Chair on the basis of the results of the test made during the first phase.</w:t>
      </w:r>
    </w:p>
    <w:p w14:paraId="5AD9188E" w14:textId="77777777" w:rsidR="00AC1CAA" w:rsidRPr="00BC78C1" w:rsidRDefault="00AC1CAA" w:rsidP="00AC1CAA">
      <w:pPr>
        <w:tabs>
          <w:tab w:val="clear" w:pos="360"/>
          <w:tab w:val="clear" w:pos="720"/>
          <w:tab w:val="clear" w:pos="1080"/>
          <w:tab w:val="clear" w:pos="1440"/>
        </w:tabs>
        <w:overflowPunct/>
        <w:spacing w:before="0" w:after="360"/>
        <w:textAlignment w:val="auto"/>
        <w:rPr>
          <w:szCs w:val="22"/>
        </w:rPr>
      </w:pPr>
      <w:r w:rsidRPr="00BC78C1">
        <w:rPr>
          <w:szCs w:val="22"/>
        </w:rPr>
        <w:t>This two phases selection reflects also in some of the results presented in this report that, for some cases, do not show a use of the MOS scales grades along all its extent.</w:t>
      </w:r>
    </w:p>
    <w:p w14:paraId="558FF872" w14:textId="77777777" w:rsidR="00AC1CAA" w:rsidRPr="00BC78C1" w:rsidRDefault="00AC1CAA" w:rsidP="00AC1CAA">
      <w:pPr>
        <w:tabs>
          <w:tab w:val="clear" w:pos="360"/>
          <w:tab w:val="clear" w:pos="720"/>
          <w:tab w:val="clear" w:pos="1080"/>
          <w:tab w:val="clear" w:pos="1440"/>
        </w:tabs>
        <w:overflowPunct/>
        <w:spacing w:before="0" w:after="360"/>
        <w:textAlignment w:val="auto"/>
        <w:rPr>
          <w:szCs w:val="22"/>
        </w:rPr>
      </w:pPr>
      <w:r w:rsidRPr="00BC78C1">
        <w:rPr>
          <w:szCs w:val="22"/>
        </w:rPr>
        <w:t xml:space="preserve">It has to be noted that the selection of the QPs during both test phases (but mainly during the second one) required a production of a many more encoded bit-streams (thanks for this to the active collaboration of </w:t>
      </w:r>
      <w:proofErr w:type="spellStart"/>
      <w:r w:rsidRPr="00BC78C1">
        <w:rPr>
          <w:szCs w:val="22"/>
        </w:rPr>
        <w:t>MediaTek</w:t>
      </w:r>
      <w:proofErr w:type="spellEnd"/>
      <w:r w:rsidRPr="00BC78C1">
        <w:rPr>
          <w:szCs w:val="22"/>
        </w:rPr>
        <w:t xml:space="preserve">, </w:t>
      </w:r>
      <w:proofErr w:type="spellStart"/>
      <w:r w:rsidRPr="00BC78C1">
        <w:rPr>
          <w:szCs w:val="22"/>
        </w:rPr>
        <w:t>Interdigital</w:t>
      </w:r>
      <w:proofErr w:type="spellEnd"/>
      <w:r w:rsidRPr="00BC78C1">
        <w:rPr>
          <w:szCs w:val="22"/>
        </w:rPr>
        <w:t>, Microsoft and Qualcomm) than those originally foreseen, and a very long process of decoding and visual inspection of the decoded video clips by GBTech.</w:t>
      </w:r>
    </w:p>
    <w:p w14:paraId="66F5DE05" w14:textId="0F3B06BB" w:rsidR="00AC1CAA" w:rsidRDefault="00AC1CAA" w:rsidP="00BC78C1">
      <w:pPr>
        <w:rPr>
          <w:szCs w:val="22"/>
        </w:rPr>
      </w:pPr>
      <w:r w:rsidRPr="00BC78C1">
        <w:rPr>
          <w:szCs w:val="22"/>
        </w:rPr>
        <w:t>A total of more than 1500 bit-streams were decoded and the resulting video clips were inspected to select video contents as much as possible suitable to perform a good formal subjective assessment.</w:t>
      </w:r>
    </w:p>
    <w:p w14:paraId="667DFB30" w14:textId="69E21B5D" w:rsidR="00AC1CAA" w:rsidRDefault="00AC1CAA" w:rsidP="00BC78C1">
      <w:pPr>
        <w:pStyle w:val="Titolo3"/>
      </w:pPr>
      <w:bookmarkStart w:id="6" w:name="_Toc352522779"/>
      <w:r>
        <w:t>Preparation of report documents</w:t>
      </w:r>
      <w:bookmarkEnd w:id="6"/>
    </w:p>
    <w:p w14:paraId="2240BB8B" w14:textId="28678788" w:rsidR="00BB7519" w:rsidRPr="00BB7519" w:rsidRDefault="00BB7519" w:rsidP="006A1247">
      <w:r>
        <w:t>Both documents below have been uploaded.</w:t>
      </w:r>
    </w:p>
    <w:p w14:paraId="6A4C0C5B" w14:textId="1479C954" w:rsidR="008B3B74" w:rsidRPr="00BC78C1" w:rsidRDefault="00AC1CAA" w:rsidP="00BC78C1">
      <w:pPr>
        <w:pStyle w:val="Paragrafoelenco"/>
        <w:numPr>
          <w:ilvl w:val="0"/>
          <w:numId w:val="68"/>
        </w:numPr>
      </w:pPr>
      <w:r w:rsidRPr="0051370B">
        <w:rPr>
          <w:szCs w:val="22"/>
          <w:lang w:val="en-CA"/>
        </w:rPr>
        <w:t>Preliminary verification test report for HEVC screen content coding extensions</w:t>
      </w:r>
      <w:r>
        <w:rPr>
          <w:szCs w:val="22"/>
          <w:lang w:val="en-CA"/>
        </w:rPr>
        <w:t xml:space="preserve"> (JCTVC-Z1006</w:t>
      </w:r>
      <w:proofErr w:type="gramStart"/>
      <w:r>
        <w:rPr>
          <w:szCs w:val="22"/>
          <w:lang w:val="en-CA"/>
        </w:rPr>
        <w:t>)</w:t>
      </w:r>
      <w:r w:rsidR="00BB7519">
        <w:rPr>
          <w:szCs w:val="22"/>
          <w:lang w:val="en-CA"/>
        </w:rPr>
        <w:t xml:space="preserve"> </w:t>
      </w:r>
      <w:r>
        <w:rPr>
          <w:szCs w:val="22"/>
          <w:lang w:val="en-CA"/>
        </w:rPr>
        <w:t>:</w:t>
      </w:r>
      <w:proofErr w:type="gramEnd"/>
      <w:r>
        <w:rPr>
          <w:szCs w:val="22"/>
          <w:lang w:val="en-CA"/>
        </w:rPr>
        <w:t xml:space="preserve"> this report presents the subjective test results </w:t>
      </w:r>
      <w:r w:rsidR="008B3B74">
        <w:rPr>
          <w:szCs w:val="22"/>
          <w:lang w:val="en-CA"/>
        </w:rPr>
        <w:t>that compare the coding performance of 3 codecs (SCM, SCM without SCC tools</w:t>
      </w:r>
      <w:r w:rsidR="00092ADE">
        <w:rPr>
          <w:szCs w:val="22"/>
          <w:lang w:val="en-CA"/>
        </w:rPr>
        <w:t xml:space="preserve"> (SCM-w/o-SCC)</w:t>
      </w:r>
      <w:r w:rsidR="008B3B74">
        <w:rPr>
          <w:szCs w:val="22"/>
          <w:lang w:val="en-CA"/>
        </w:rPr>
        <w:t xml:space="preserve">, JM) </w:t>
      </w:r>
      <w:r>
        <w:rPr>
          <w:szCs w:val="22"/>
          <w:lang w:val="en-CA"/>
        </w:rPr>
        <w:t>for 4 sequences tested in both RGB and YU</w:t>
      </w:r>
      <w:r w:rsidR="008B3B74">
        <w:rPr>
          <w:szCs w:val="22"/>
          <w:lang w:val="en-CA"/>
        </w:rPr>
        <w:t>V 4:4:4 color space, with 3 coding structures (AI, LB, RA), at 4 quality levels. The total test points evaluated are 288.</w:t>
      </w:r>
    </w:p>
    <w:p w14:paraId="0308FA32" w14:textId="0880D888" w:rsidR="00AC1CAA" w:rsidRPr="00AC1CAA" w:rsidRDefault="00595BE0" w:rsidP="00BC78C1">
      <w:pPr>
        <w:pStyle w:val="Paragrafoelenco"/>
        <w:numPr>
          <w:ilvl w:val="0"/>
          <w:numId w:val="68"/>
        </w:numPr>
      </w:pPr>
      <w:r w:rsidRPr="00A2777E">
        <w:t>Draft of final report on SCC verification test</w:t>
      </w:r>
      <w:r w:rsidR="008B3B74">
        <w:rPr>
          <w:szCs w:val="22"/>
          <w:lang w:val="en-CA"/>
        </w:rPr>
        <w:t xml:space="preserve"> (JCTVC-AA</w:t>
      </w:r>
      <w:r w:rsidR="004E1957">
        <w:rPr>
          <w:szCs w:val="22"/>
          <w:lang w:val="en-CA"/>
        </w:rPr>
        <w:t>0040</w:t>
      </w:r>
      <w:r w:rsidR="008B3B74">
        <w:rPr>
          <w:szCs w:val="22"/>
          <w:lang w:val="en-CA"/>
        </w:rPr>
        <w:t xml:space="preserve">): this document presents the complete test results for both lossy and lossless compression modes. For the lossless mode, the coding performance </w:t>
      </w:r>
      <w:r w:rsidR="004D3662">
        <w:rPr>
          <w:szCs w:val="22"/>
          <w:lang w:val="en-CA"/>
        </w:rPr>
        <w:t xml:space="preserve">of JM, SCM, and SCM without SCC coding tools </w:t>
      </w:r>
      <w:r w:rsidR="00092ADE">
        <w:rPr>
          <w:szCs w:val="22"/>
          <w:lang w:val="en-CA"/>
        </w:rPr>
        <w:t>(SCM-w/o</w:t>
      </w:r>
      <w:r w:rsidR="00632BE0">
        <w:rPr>
          <w:szCs w:val="22"/>
          <w:lang w:val="en-CA"/>
        </w:rPr>
        <w:t xml:space="preserve">-SCC) </w:t>
      </w:r>
      <w:r w:rsidR="008B3B74">
        <w:rPr>
          <w:szCs w:val="22"/>
          <w:lang w:val="en-CA"/>
        </w:rPr>
        <w:t>is evaluated in</w:t>
      </w:r>
      <w:r w:rsidR="004D3662">
        <w:rPr>
          <w:szCs w:val="22"/>
          <w:lang w:val="en-CA"/>
        </w:rPr>
        <w:t xml:space="preserve"> relative bit</w:t>
      </w:r>
      <w:r w:rsidR="00EE6A2D">
        <w:rPr>
          <w:szCs w:val="22"/>
          <w:lang w:val="en-CA"/>
        </w:rPr>
        <w:t>-rate</w:t>
      </w:r>
      <w:r w:rsidR="004D3662">
        <w:rPr>
          <w:szCs w:val="22"/>
          <w:lang w:val="en-CA"/>
        </w:rPr>
        <w:t xml:space="preserve"> savings. For the lossy mode, the coding performance of these three codecs is compared by using 6 test sequences coded in RGB, YUV 4:4:4, and YUV 4:2:0 color sampling formats with 3 coding structures (AI, LB, RA), at 4 quality levels. The total test points evaluated are </w:t>
      </w:r>
      <w:r w:rsidR="005E7C81">
        <w:rPr>
          <w:szCs w:val="22"/>
          <w:lang w:val="en-CA"/>
        </w:rPr>
        <w:t xml:space="preserve">648. The test results are presented </w:t>
      </w:r>
      <w:r w:rsidR="00ED6582">
        <w:rPr>
          <w:szCs w:val="22"/>
          <w:lang w:val="en-CA"/>
        </w:rPr>
        <w:t>through</w:t>
      </w:r>
      <w:r w:rsidR="005E7C81">
        <w:rPr>
          <w:szCs w:val="22"/>
          <w:lang w:val="en-CA"/>
        </w:rPr>
        <w:t xml:space="preserve"> MOS curves and BD-rate savings</w:t>
      </w:r>
      <w:r w:rsidR="00F05847">
        <w:rPr>
          <w:szCs w:val="22"/>
          <w:lang w:val="en-CA"/>
        </w:rPr>
        <w:t xml:space="preserve"> tables</w:t>
      </w:r>
      <w:r w:rsidR="005E7C81">
        <w:rPr>
          <w:szCs w:val="22"/>
          <w:lang w:val="en-CA"/>
        </w:rPr>
        <w:t>.</w:t>
      </w:r>
    </w:p>
    <w:p w14:paraId="0B1CBD2E" w14:textId="125183E8" w:rsidR="00C354AF" w:rsidRDefault="00DE55FF" w:rsidP="00BC78C1">
      <w:pPr>
        <w:pStyle w:val="Titolo3"/>
      </w:pPr>
      <w:bookmarkStart w:id="7" w:name="_Toc352522780"/>
      <w:r>
        <w:lastRenderedPageBreak/>
        <w:t>Conclusion</w:t>
      </w:r>
      <w:bookmarkEnd w:id="7"/>
    </w:p>
    <w:p w14:paraId="554D520C" w14:textId="27EEE156" w:rsidR="00DE55FF" w:rsidRDefault="00DE55FF" w:rsidP="00BC78C1">
      <w:proofErr w:type="gramStart"/>
      <w:r>
        <w:t>Significant coding efficiency gain from the new coding tools specified in HEVC screen content coding</w:t>
      </w:r>
      <w:r w:rsidR="00B22977">
        <w:t>.</w:t>
      </w:r>
      <w:proofErr w:type="gramEnd"/>
      <w:r w:rsidR="00B22977">
        <w:t xml:space="preserve"> </w:t>
      </w:r>
      <w:r>
        <w:t xml:space="preserve"> </w:t>
      </w:r>
      <w:proofErr w:type="gramStart"/>
      <w:r>
        <w:t>extensions</w:t>
      </w:r>
      <w:proofErr w:type="gramEnd"/>
      <w:r>
        <w:t xml:space="preserve"> has been verified. </w:t>
      </w:r>
      <w:r w:rsidR="00B22977">
        <w:t xml:space="preserve">For TGM content, the compression efficiency gain </w:t>
      </w:r>
      <w:r w:rsidR="00543259">
        <w:t xml:space="preserve">achieved by </w:t>
      </w:r>
      <w:r w:rsidR="00B22977">
        <w:t>SCM is 90% over JM and 80% over SCM without screen content tools, respectively, measured in BD rate savings for all lossy coding modes and bit rate savings for all lossless coding modes.</w:t>
      </w:r>
    </w:p>
    <w:p w14:paraId="5DD8C55D" w14:textId="77777777" w:rsidR="00DE55FF" w:rsidRPr="00BC78C1" w:rsidRDefault="00DE55FF" w:rsidP="00BC78C1"/>
    <w:p w14:paraId="600A9264" w14:textId="2D185C9B" w:rsidR="00E461C8" w:rsidRPr="00BC78C1" w:rsidRDefault="00F03B3E" w:rsidP="00BC78C1">
      <w:pPr>
        <w:pStyle w:val="Titolo1"/>
        <w:rPr>
          <w:szCs w:val="28"/>
        </w:rPr>
      </w:pPr>
      <w:bookmarkStart w:id="8" w:name="_Toc352522781"/>
      <w:r w:rsidRPr="0051370B">
        <w:rPr>
          <w:lang w:val="en-CA"/>
        </w:rPr>
        <w:t>Preliminary verification test report for HEVC screen content coding extensions</w:t>
      </w:r>
      <w:r>
        <w:rPr>
          <w:lang w:val="en-CA"/>
        </w:rPr>
        <w:t xml:space="preserve"> (JCTVC-Z1006)</w:t>
      </w:r>
      <w:r w:rsidR="00E461C8">
        <w:rPr>
          <w:lang w:val="en-CA"/>
        </w:rPr>
        <w:t>-----uploaded</w:t>
      </w:r>
      <w:r w:rsidR="001A330B">
        <w:rPr>
          <w:lang w:val="en-CA"/>
        </w:rPr>
        <w:t xml:space="preserve"> </w:t>
      </w:r>
      <w:r w:rsidR="001A330B">
        <w:rPr>
          <w:lang w:val="en-CA"/>
        </w:rPr>
        <w:fldChar w:fldCharType="begin"/>
      </w:r>
      <w:r w:rsidR="001A330B">
        <w:rPr>
          <w:lang w:val="en-CA"/>
        </w:rPr>
        <w:instrText xml:space="preserve"> REF _Ref352076727 \r \h </w:instrText>
      </w:r>
      <w:r w:rsidR="001A330B">
        <w:rPr>
          <w:lang w:val="en-CA"/>
        </w:rPr>
      </w:r>
      <w:r w:rsidR="001A330B">
        <w:rPr>
          <w:lang w:val="en-CA"/>
        </w:rPr>
        <w:fldChar w:fldCharType="separate"/>
      </w:r>
      <w:r w:rsidR="001A330B">
        <w:rPr>
          <w:lang w:val="en-CA"/>
        </w:rPr>
        <w:t>[1]</w:t>
      </w:r>
      <w:bookmarkEnd w:id="8"/>
      <w:r w:rsidR="001A330B">
        <w:rPr>
          <w:lang w:val="en-CA"/>
        </w:rPr>
        <w:fldChar w:fldCharType="end"/>
      </w:r>
    </w:p>
    <w:p w14:paraId="29910EA1" w14:textId="77777777" w:rsidR="00E461C8" w:rsidRDefault="00E461C8" w:rsidP="003933FA">
      <w:pPr>
        <w:pStyle w:val="Titolo2"/>
      </w:pPr>
      <w:bookmarkStart w:id="9" w:name="_Ref352077231"/>
      <w:bookmarkStart w:id="10" w:name="_Toc352522782"/>
      <w:r>
        <w:t>Summary</w:t>
      </w:r>
      <w:bookmarkEnd w:id="9"/>
      <w:bookmarkEnd w:id="10"/>
    </w:p>
    <w:p w14:paraId="76A6D536" w14:textId="55C39524" w:rsidR="0070676B" w:rsidRDefault="00AC4766" w:rsidP="00BC78C1">
      <w:pPr>
        <w:rPr>
          <w:szCs w:val="22"/>
          <w:lang w:val="en-CA"/>
        </w:rPr>
      </w:pPr>
      <w:r w:rsidRPr="0051370B">
        <w:rPr>
          <w:lang w:val="en-CA"/>
        </w:rPr>
        <w:t>This document presents a preliminary test report on verification of the coding performance of the HEVC screen content coding (SCC) extensions.</w:t>
      </w:r>
      <w:r>
        <w:rPr>
          <w:lang w:val="en-CA"/>
        </w:rPr>
        <w:t xml:space="preserve"> T</w:t>
      </w:r>
      <w:r w:rsidRPr="0051370B">
        <w:rPr>
          <w:lang w:val="en-CA"/>
        </w:rPr>
        <w:t>he coding performance of HEVC with screen content coding extensions</w:t>
      </w:r>
      <w:r>
        <w:rPr>
          <w:lang w:val="en-CA"/>
        </w:rPr>
        <w:t xml:space="preserve"> was compared with that of</w:t>
      </w:r>
      <w:r w:rsidRPr="0051370B">
        <w:rPr>
          <w:lang w:val="en-CA"/>
        </w:rPr>
        <w:t xml:space="preserve"> HEVC without s</w:t>
      </w:r>
      <w:r>
        <w:rPr>
          <w:lang w:val="en-CA"/>
        </w:rPr>
        <w:t>creen content coding extensions</w:t>
      </w:r>
      <w:r w:rsidRPr="0051370B">
        <w:rPr>
          <w:lang w:val="en-CA"/>
        </w:rPr>
        <w:t xml:space="preserve"> a</w:t>
      </w:r>
      <w:r>
        <w:rPr>
          <w:lang w:val="en-CA"/>
        </w:rPr>
        <w:t xml:space="preserve">s well as </w:t>
      </w:r>
      <w:r w:rsidRPr="0051370B">
        <w:rPr>
          <w:lang w:val="en-CA"/>
        </w:rPr>
        <w:t>AVC</w:t>
      </w:r>
      <w:r w:rsidR="000A1542">
        <w:rPr>
          <w:lang w:val="en-CA"/>
        </w:rPr>
        <w:t>, using</w:t>
      </w:r>
      <w:r w:rsidR="00184F0B">
        <w:rPr>
          <w:lang w:val="en-CA"/>
        </w:rPr>
        <w:t xml:space="preserve"> two </w:t>
      </w:r>
      <w:r w:rsidR="000A1542">
        <w:rPr>
          <w:lang w:val="en-CA"/>
        </w:rPr>
        <w:t>reference software codecs with similar encoding structures and rate-distortion optimization techniques. B</w:t>
      </w:r>
      <w:r>
        <w:rPr>
          <w:lang w:val="en-CA"/>
        </w:rPr>
        <w:t xml:space="preserve">oth lossy and mathematical lossless compression modes </w:t>
      </w:r>
      <w:r w:rsidR="000A1542">
        <w:rPr>
          <w:lang w:val="en-CA"/>
        </w:rPr>
        <w:t xml:space="preserve">were tested </w:t>
      </w:r>
      <w:r>
        <w:rPr>
          <w:lang w:val="en-CA"/>
        </w:rPr>
        <w:t xml:space="preserve">using </w:t>
      </w:r>
      <w:r w:rsidRPr="0051370B">
        <w:rPr>
          <w:lang w:val="en-CA"/>
        </w:rPr>
        <w:t>All</w:t>
      </w:r>
      <w:r>
        <w:rPr>
          <w:lang w:val="en-CA"/>
        </w:rPr>
        <w:t>-</w:t>
      </w:r>
      <w:r w:rsidRPr="0051370B">
        <w:rPr>
          <w:lang w:val="en-CA"/>
        </w:rPr>
        <w:t>Intra (AI), Random Access (RA), and Low-delay</w:t>
      </w:r>
      <w:r>
        <w:rPr>
          <w:lang w:val="en-CA"/>
        </w:rPr>
        <w:t xml:space="preserve"> B </w:t>
      </w:r>
      <w:r w:rsidRPr="0051370B">
        <w:rPr>
          <w:lang w:val="en-CA"/>
        </w:rPr>
        <w:t>(LB)</w:t>
      </w:r>
      <w:r>
        <w:rPr>
          <w:lang w:val="en-CA"/>
        </w:rPr>
        <w:t xml:space="preserve"> encoding structures.</w:t>
      </w:r>
      <w:r w:rsidRPr="0051370B">
        <w:rPr>
          <w:lang w:val="en-CA"/>
        </w:rPr>
        <w:t xml:space="preserve"> </w:t>
      </w:r>
      <w:r>
        <w:rPr>
          <w:lang w:val="en-CA"/>
        </w:rPr>
        <w:t xml:space="preserve">A total of </w:t>
      </w:r>
      <w:r w:rsidR="00B4703B">
        <w:rPr>
          <w:lang w:val="en-CA"/>
        </w:rPr>
        <w:t>six test sequences were</w:t>
      </w:r>
      <w:r>
        <w:rPr>
          <w:lang w:val="en-CA"/>
        </w:rPr>
        <w:t xml:space="preserve"> u</w:t>
      </w:r>
      <w:r w:rsidR="00B4703B">
        <w:rPr>
          <w:lang w:val="en-CA"/>
        </w:rPr>
        <w:t>sed in the test, which had</w:t>
      </w:r>
      <w:r>
        <w:rPr>
          <w:lang w:val="en-CA"/>
        </w:rPr>
        <w:t xml:space="preserve"> been </w:t>
      </w:r>
      <w:r w:rsidRPr="0051370B">
        <w:rPr>
          <w:lang w:val="en-CA"/>
        </w:rPr>
        <w:t xml:space="preserve">classified into two categories, </w:t>
      </w:r>
      <w:r w:rsidRPr="0051370B">
        <w:rPr>
          <w:szCs w:val="22"/>
          <w:lang w:val="en-CA"/>
        </w:rPr>
        <w:t xml:space="preserve">namely “text and graphics with motion” (TGM)’ and “mixed content” (M)”. </w:t>
      </w:r>
      <w:r>
        <w:rPr>
          <w:szCs w:val="22"/>
          <w:lang w:val="en-CA"/>
        </w:rPr>
        <w:t xml:space="preserve">The test </w:t>
      </w:r>
      <w:proofErr w:type="spellStart"/>
      <w:r>
        <w:rPr>
          <w:szCs w:val="22"/>
          <w:lang w:val="en-CA"/>
        </w:rPr>
        <w:t>bitstreams</w:t>
      </w:r>
      <w:proofErr w:type="spellEnd"/>
      <w:r>
        <w:rPr>
          <w:szCs w:val="22"/>
          <w:lang w:val="en-CA"/>
        </w:rPr>
        <w:t xml:space="preserve"> were generated in RGB, YUV</w:t>
      </w:r>
      <w:r w:rsidRPr="0051370B">
        <w:rPr>
          <w:szCs w:val="22"/>
          <w:lang w:val="en-CA"/>
        </w:rPr>
        <w:t xml:space="preserve"> 4:4:4</w:t>
      </w:r>
      <w:r>
        <w:rPr>
          <w:szCs w:val="22"/>
          <w:lang w:val="en-CA"/>
        </w:rPr>
        <w:t>,</w:t>
      </w:r>
      <w:r w:rsidRPr="0051370B">
        <w:rPr>
          <w:szCs w:val="22"/>
          <w:lang w:val="en-CA"/>
        </w:rPr>
        <w:t xml:space="preserve"> and </w:t>
      </w:r>
      <w:r>
        <w:rPr>
          <w:szCs w:val="22"/>
          <w:lang w:val="en-CA"/>
        </w:rPr>
        <w:t xml:space="preserve">YUV </w:t>
      </w:r>
      <w:r w:rsidRPr="0051370B">
        <w:rPr>
          <w:szCs w:val="22"/>
          <w:lang w:val="en-CA"/>
        </w:rPr>
        <w:t xml:space="preserve">4:2:0 </w:t>
      </w:r>
      <w:r>
        <w:rPr>
          <w:szCs w:val="22"/>
          <w:lang w:val="en-CA"/>
        </w:rPr>
        <w:t xml:space="preserve">color </w:t>
      </w:r>
      <w:r w:rsidRPr="0051370B">
        <w:rPr>
          <w:szCs w:val="22"/>
          <w:lang w:val="en-CA"/>
        </w:rPr>
        <w:t>sampling formats</w:t>
      </w:r>
      <w:r>
        <w:rPr>
          <w:szCs w:val="22"/>
          <w:lang w:val="en-CA"/>
        </w:rPr>
        <w:t xml:space="preserve"> with bit-depth equal to 8 for each color component.</w:t>
      </w:r>
      <w:r w:rsidRPr="0051370B">
        <w:rPr>
          <w:szCs w:val="22"/>
          <w:lang w:val="en-CA"/>
        </w:rPr>
        <w:t xml:space="preserve"> </w:t>
      </w:r>
      <w:r>
        <w:rPr>
          <w:szCs w:val="22"/>
          <w:lang w:val="en-CA"/>
        </w:rPr>
        <w:t xml:space="preserve">More </w:t>
      </w:r>
      <w:r w:rsidR="0070676B">
        <w:rPr>
          <w:szCs w:val="22"/>
          <w:lang w:val="en-CA"/>
        </w:rPr>
        <w:t>details of the test condition are</w:t>
      </w:r>
      <w:r>
        <w:rPr>
          <w:szCs w:val="22"/>
          <w:lang w:val="en-CA"/>
        </w:rPr>
        <w:t xml:space="preserve"> given</w:t>
      </w:r>
      <w:r w:rsidR="001A330B">
        <w:rPr>
          <w:szCs w:val="22"/>
          <w:lang w:val="en-CA"/>
        </w:rPr>
        <w:t xml:space="preserve"> </w:t>
      </w:r>
      <w:r w:rsidR="001A330B">
        <w:rPr>
          <w:szCs w:val="22"/>
          <w:lang w:val="en-CA"/>
        </w:rPr>
        <w:fldChar w:fldCharType="begin"/>
      </w:r>
      <w:r w:rsidR="001A330B">
        <w:rPr>
          <w:szCs w:val="22"/>
          <w:lang w:val="en-CA"/>
        </w:rPr>
        <w:instrText xml:space="preserve"> REF _Ref352076840 \r \h </w:instrText>
      </w:r>
      <w:r w:rsidR="001A330B">
        <w:rPr>
          <w:szCs w:val="22"/>
          <w:lang w:val="en-CA"/>
        </w:rPr>
      </w:r>
      <w:r w:rsidR="001A330B">
        <w:rPr>
          <w:szCs w:val="22"/>
          <w:lang w:val="en-CA"/>
        </w:rPr>
        <w:fldChar w:fldCharType="separate"/>
      </w:r>
      <w:r w:rsidR="001A330B">
        <w:rPr>
          <w:szCs w:val="22"/>
          <w:lang w:val="en-CA"/>
        </w:rPr>
        <w:t>[2]</w:t>
      </w:r>
      <w:r w:rsidR="001A330B">
        <w:rPr>
          <w:szCs w:val="22"/>
          <w:lang w:val="en-CA"/>
        </w:rPr>
        <w:fldChar w:fldCharType="end"/>
      </w:r>
      <w:r w:rsidR="0070676B">
        <w:rPr>
          <w:szCs w:val="22"/>
          <w:lang w:val="en-CA"/>
        </w:rPr>
        <w:t xml:space="preserve">. </w:t>
      </w:r>
    </w:p>
    <w:p w14:paraId="0096BCFA" w14:textId="4B3D672F" w:rsidR="00F0236A" w:rsidRDefault="00F0236A" w:rsidP="00BC78C1">
      <w:pPr>
        <w:rPr>
          <w:lang w:val="en-CA"/>
        </w:rPr>
      </w:pPr>
      <w:r>
        <w:rPr>
          <w:lang w:val="en-CA"/>
        </w:rPr>
        <w:t xml:space="preserve">The subjective testing </w:t>
      </w:r>
      <w:r w:rsidR="00092ADE">
        <w:rPr>
          <w:lang w:val="en-CA"/>
        </w:rPr>
        <w:t>was</w:t>
      </w:r>
      <w:r>
        <w:rPr>
          <w:lang w:val="en-CA"/>
        </w:rPr>
        <w:t xml:space="preserve"> organized in two steps</w:t>
      </w:r>
      <w:r w:rsidR="009B297A">
        <w:rPr>
          <w:lang w:val="en-CA"/>
        </w:rPr>
        <w:t xml:space="preserve">, as shown below. This document </w:t>
      </w:r>
      <w:r w:rsidR="006A510F">
        <w:rPr>
          <w:lang w:val="en-CA"/>
        </w:rPr>
        <w:t>discusses the test results in Step 1.</w:t>
      </w:r>
    </w:p>
    <w:p w14:paraId="701525E7" w14:textId="60A19013" w:rsidR="00F0236A" w:rsidRDefault="00F0236A" w:rsidP="00BC78C1">
      <w:pPr>
        <w:pStyle w:val="Paragrafoelenco"/>
        <w:numPr>
          <w:ilvl w:val="0"/>
          <w:numId w:val="61"/>
        </w:numPr>
        <w:rPr>
          <w:lang w:val="en-CA"/>
        </w:rPr>
      </w:pPr>
      <w:r>
        <w:rPr>
          <w:lang w:val="en-CA"/>
        </w:rPr>
        <w:t>Step 1:</w:t>
      </w:r>
      <w:r w:rsidR="001F08BC" w:rsidRPr="001F08BC">
        <w:rPr>
          <w:lang w:val="en-CA"/>
        </w:rPr>
        <w:t xml:space="preserve"> </w:t>
      </w:r>
      <w:r w:rsidR="001F08BC" w:rsidRPr="0051370B">
        <w:rPr>
          <w:lang w:val="en-CA"/>
        </w:rPr>
        <w:t>a reduced set of test cases were evaluated according to</w:t>
      </w:r>
      <w:r w:rsidR="001F08BC">
        <w:rPr>
          <w:lang w:val="en-CA"/>
        </w:rPr>
        <w:t xml:space="preserve"> </w:t>
      </w:r>
      <w:r w:rsidR="001F08BC">
        <w:rPr>
          <w:lang w:val="en-CA"/>
        </w:rPr>
        <w:fldChar w:fldCharType="begin"/>
      </w:r>
      <w:r w:rsidR="001F08BC">
        <w:rPr>
          <w:lang w:val="en-CA"/>
        </w:rPr>
        <w:instrText xml:space="preserve"> REF _Ref352010984 \h </w:instrText>
      </w:r>
      <w:r w:rsidR="001F08BC">
        <w:rPr>
          <w:lang w:val="en-CA"/>
        </w:rPr>
      </w:r>
      <w:r w:rsidR="001F08BC">
        <w:rPr>
          <w:lang w:val="en-CA"/>
        </w:rPr>
        <w:fldChar w:fldCharType="separate"/>
      </w:r>
      <w:r w:rsidR="001F08BC">
        <w:t xml:space="preserve">Table </w:t>
      </w:r>
      <w:r w:rsidR="001F08BC">
        <w:rPr>
          <w:noProof/>
        </w:rPr>
        <w:t>1</w:t>
      </w:r>
      <w:r w:rsidR="001F08BC">
        <w:rPr>
          <w:lang w:val="en-CA"/>
        </w:rPr>
        <w:fldChar w:fldCharType="end"/>
      </w:r>
      <w:r w:rsidR="001F08BC" w:rsidRPr="0051370B">
        <w:rPr>
          <w:lang w:val="en-CA"/>
        </w:rPr>
        <w:t>; the subjective evaluati</w:t>
      </w:r>
      <w:r w:rsidR="00E92B94">
        <w:rPr>
          <w:lang w:val="en-CA"/>
        </w:rPr>
        <w:t>on of these test cases were</w:t>
      </w:r>
      <w:r w:rsidR="001F08BC" w:rsidRPr="0051370B">
        <w:rPr>
          <w:lang w:val="en-CA"/>
        </w:rPr>
        <w:t xml:space="preserve"> executed in the period between the Cheng-Du and the Geneva Meetings</w:t>
      </w:r>
      <w:r w:rsidR="001F08BC">
        <w:rPr>
          <w:lang w:val="en-CA"/>
        </w:rPr>
        <w:t>;</w:t>
      </w:r>
    </w:p>
    <w:p w14:paraId="2049C631" w14:textId="28D87AC8" w:rsidR="00F0236A" w:rsidRDefault="00F0236A" w:rsidP="00BC78C1">
      <w:pPr>
        <w:pStyle w:val="Paragrafoelenco"/>
        <w:numPr>
          <w:ilvl w:val="0"/>
          <w:numId w:val="61"/>
        </w:numPr>
        <w:rPr>
          <w:lang w:val="en-CA"/>
        </w:rPr>
      </w:pPr>
      <w:r>
        <w:rPr>
          <w:lang w:val="en-CA"/>
        </w:rPr>
        <w:t>Step 2:</w:t>
      </w:r>
      <w:r w:rsidR="001F08BC" w:rsidRPr="001F08BC">
        <w:rPr>
          <w:lang w:val="en-CA"/>
        </w:rPr>
        <w:t xml:space="preserve"> </w:t>
      </w:r>
      <w:r w:rsidR="001F08BC" w:rsidRPr="0051370B">
        <w:rPr>
          <w:lang w:val="en-CA"/>
        </w:rPr>
        <w:t>all the remaining test cases</w:t>
      </w:r>
      <w:r w:rsidR="001F08BC">
        <w:rPr>
          <w:lang w:val="en-CA"/>
        </w:rPr>
        <w:t xml:space="preserve"> </w:t>
      </w:r>
      <w:r w:rsidR="001F08BC" w:rsidRPr="0051370B">
        <w:rPr>
          <w:lang w:val="en-CA"/>
        </w:rPr>
        <w:t>are to be evaluated in the period between the Geneva and the Hobart Meetings</w:t>
      </w:r>
    </w:p>
    <w:p w14:paraId="763CF8F9" w14:textId="26D5568E" w:rsidR="00F0236A" w:rsidRDefault="00B63B65" w:rsidP="00BC78C1">
      <w:pPr>
        <w:pStyle w:val="Didascalia"/>
        <w:jc w:val="center"/>
      </w:pPr>
      <w:bookmarkStart w:id="11" w:name="_Ref352010984"/>
      <w:bookmarkStart w:id="12" w:name="_Ref352010957"/>
      <w:r>
        <w:t xml:space="preserve">Table </w:t>
      </w:r>
      <w:fldSimple w:instr=" SEQ Table \* ARABIC ">
        <w:r w:rsidR="00D1431A">
          <w:rPr>
            <w:noProof/>
          </w:rPr>
          <w:t>1</w:t>
        </w:r>
      </w:fldSimple>
      <w:bookmarkEnd w:id="11"/>
      <w:r>
        <w:t xml:space="preserve"> </w:t>
      </w:r>
      <w:bookmarkEnd w:id="12"/>
      <w:r w:rsidR="001F08BC" w:rsidRPr="00345879">
        <w:rPr>
          <w:lang w:val="en-CA"/>
        </w:rPr>
        <w:t>Li</w:t>
      </w:r>
      <w:r w:rsidR="001F08BC">
        <w:rPr>
          <w:lang w:val="en-CA"/>
        </w:rPr>
        <w:t>st of test cases in S</w:t>
      </w:r>
      <w:r w:rsidR="001F08BC" w:rsidRPr="00345879">
        <w:rPr>
          <w:lang w:val="en-CA"/>
        </w:rPr>
        <w:t>tep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1"/>
        <w:gridCol w:w="2610"/>
        <w:gridCol w:w="1134"/>
        <w:gridCol w:w="1134"/>
        <w:gridCol w:w="1134"/>
      </w:tblGrid>
      <w:tr w:rsidR="00B63B65" w:rsidRPr="0051370B" w14:paraId="3C153510" w14:textId="77777777" w:rsidTr="009B297A">
        <w:trPr>
          <w:trHeight w:val="20"/>
          <w:jc w:val="center"/>
        </w:trPr>
        <w:tc>
          <w:tcPr>
            <w:tcW w:w="1141" w:type="dxa"/>
            <w:vMerge w:val="restart"/>
            <w:vAlign w:val="center"/>
          </w:tcPr>
          <w:p w14:paraId="40FED469" w14:textId="77777777" w:rsidR="00B63B65" w:rsidRPr="0051370B" w:rsidRDefault="00B63B65" w:rsidP="009B297A">
            <w:pPr>
              <w:keepNext/>
              <w:spacing w:before="0"/>
              <w:jc w:val="center"/>
              <w:rPr>
                <w:b/>
                <w:bCs/>
                <w:sz w:val="20"/>
                <w:lang w:val="en-CA"/>
              </w:rPr>
            </w:pPr>
            <w:r w:rsidRPr="0051370B">
              <w:rPr>
                <w:b/>
                <w:bCs/>
                <w:sz w:val="20"/>
                <w:lang w:val="en-CA"/>
              </w:rPr>
              <w:t xml:space="preserve">Sequence </w:t>
            </w:r>
          </w:p>
          <w:p w14:paraId="0B27A899" w14:textId="77777777" w:rsidR="00B63B65" w:rsidRPr="0051370B" w:rsidRDefault="00B63B65" w:rsidP="009B297A">
            <w:pPr>
              <w:keepNext/>
              <w:spacing w:before="0"/>
              <w:jc w:val="center"/>
              <w:rPr>
                <w:b/>
                <w:bCs/>
                <w:sz w:val="20"/>
                <w:lang w:val="en-CA"/>
              </w:rPr>
            </w:pPr>
            <w:proofErr w:type="gramStart"/>
            <w:r w:rsidRPr="0051370B">
              <w:rPr>
                <w:b/>
                <w:bCs/>
                <w:sz w:val="20"/>
                <w:lang w:val="en-CA"/>
              </w:rPr>
              <w:t>code</w:t>
            </w:r>
            <w:proofErr w:type="gramEnd"/>
          </w:p>
        </w:tc>
        <w:tc>
          <w:tcPr>
            <w:tcW w:w="2610" w:type="dxa"/>
            <w:vMerge w:val="restart"/>
            <w:vAlign w:val="center"/>
          </w:tcPr>
          <w:p w14:paraId="0B7BB101" w14:textId="77777777" w:rsidR="00B63B65" w:rsidRPr="0051370B" w:rsidRDefault="00B63B65" w:rsidP="009B297A">
            <w:pPr>
              <w:keepNext/>
              <w:spacing w:before="0"/>
              <w:jc w:val="center"/>
              <w:rPr>
                <w:b/>
                <w:bCs/>
                <w:sz w:val="20"/>
                <w:lang w:val="en-CA"/>
              </w:rPr>
            </w:pPr>
            <w:r w:rsidRPr="0051370B">
              <w:rPr>
                <w:b/>
                <w:bCs/>
                <w:sz w:val="20"/>
                <w:lang w:val="en-CA"/>
              </w:rPr>
              <w:t>Sequence name</w:t>
            </w:r>
          </w:p>
        </w:tc>
        <w:tc>
          <w:tcPr>
            <w:tcW w:w="3402" w:type="dxa"/>
            <w:gridSpan w:val="3"/>
          </w:tcPr>
          <w:p w14:paraId="2342286A" w14:textId="77777777" w:rsidR="00B63B65" w:rsidRPr="0051370B" w:rsidRDefault="00B63B65" w:rsidP="009B297A">
            <w:pPr>
              <w:keepNext/>
              <w:spacing w:before="0"/>
              <w:jc w:val="center"/>
              <w:rPr>
                <w:b/>
                <w:bCs/>
                <w:sz w:val="20"/>
                <w:lang w:val="en-CA"/>
              </w:rPr>
            </w:pPr>
            <w:r w:rsidRPr="0051370B">
              <w:rPr>
                <w:b/>
                <w:bCs/>
                <w:sz w:val="20"/>
                <w:lang w:val="en-CA"/>
              </w:rPr>
              <w:t>Test</w:t>
            </w:r>
          </w:p>
        </w:tc>
      </w:tr>
      <w:tr w:rsidR="00B63B65" w:rsidRPr="0051370B" w14:paraId="2B22F0ED" w14:textId="77777777" w:rsidTr="009B297A">
        <w:trPr>
          <w:trHeight w:val="20"/>
          <w:jc w:val="center"/>
        </w:trPr>
        <w:tc>
          <w:tcPr>
            <w:tcW w:w="1141" w:type="dxa"/>
            <w:vMerge/>
            <w:vAlign w:val="center"/>
          </w:tcPr>
          <w:p w14:paraId="14A17664" w14:textId="77777777" w:rsidR="00B63B65" w:rsidRPr="0051370B" w:rsidRDefault="00B63B65" w:rsidP="009B297A">
            <w:pPr>
              <w:keepNext/>
              <w:spacing w:before="0"/>
              <w:jc w:val="center"/>
              <w:rPr>
                <w:rFonts w:cs="Arial"/>
                <w:b/>
                <w:bCs/>
                <w:i/>
                <w:iCs/>
                <w:kern w:val="32"/>
                <w:sz w:val="20"/>
                <w:szCs w:val="32"/>
                <w:lang w:val="en-CA"/>
              </w:rPr>
            </w:pPr>
          </w:p>
        </w:tc>
        <w:tc>
          <w:tcPr>
            <w:tcW w:w="2610" w:type="dxa"/>
            <w:vMerge/>
            <w:vAlign w:val="center"/>
          </w:tcPr>
          <w:p w14:paraId="11478A10" w14:textId="77777777" w:rsidR="00B63B65" w:rsidRPr="0051370B" w:rsidRDefault="00B63B65" w:rsidP="009B297A">
            <w:pPr>
              <w:keepNext/>
              <w:spacing w:before="0"/>
              <w:jc w:val="center"/>
              <w:rPr>
                <w:rFonts w:ascii="Tahoma" w:hAnsi="Tahoma" w:cs="Arial"/>
                <w:b/>
                <w:bCs/>
                <w:i/>
                <w:iCs/>
                <w:kern w:val="32"/>
                <w:sz w:val="20"/>
                <w:szCs w:val="32"/>
                <w:lang w:val="en-CA"/>
              </w:rPr>
            </w:pPr>
          </w:p>
        </w:tc>
        <w:tc>
          <w:tcPr>
            <w:tcW w:w="1134" w:type="dxa"/>
          </w:tcPr>
          <w:p w14:paraId="00882FFA" w14:textId="77777777" w:rsidR="00B63B65" w:rsidRPr="0051370B" w:rsidRDefault="00B63B65" w:rsidP="009B297A">
            <w:pPr>
              <w:keepNext/>
              <w:spacing w:before="0"/>
              <w:jc w:val="center"/>
              <w:rPr>
                <w:b/>
                <w:bCs/>
                <w:sz w:val="20"/>
                <w:lang w:val="en-CA"/>
              </w:rPr>
            </w:pPr>
            <w:r w:rsidRPr="0051370B">
              <w:rPr>
                <w:b/>
                <w:bCs/>
                <w:sz w:val="20"/>
                <w:lang w:val="en-CA"/>
              </w:rPr>
              <w:t>RGB</w:t>
            </w:r>
          </w:p>
        </w:tc>
        <w:tc>
          <w:tcPr>
            <w:tcW w:w="1134" w:type="dxa"/>
            <w:vAlign w:val="center"/>
          </w:tcPr>
          <w:p w14:paraId="03A54B16" w14:textId="77777777" w:rsidR="00B63B65" w:rsidRPr="0051370B" w:rsidRDefault="00B63B65" w:rsidP="009B297A">
            <w:pPr>
              <w:keepNext/>
              <w:spacing w:before="0"/>
              <w:jc w:val="center"/>
              <w:rPr>
                <w:b/>
                <w:bCs/>
                <w:sz w:val="20"/>
                <w:lang w:val="en-CA"/>
              </w:rPr>
            </w:pPr>
            <w:r>
              <w:rPr>
                <w:b/>
                <w:bCs/>
                <w:sz w:val="20"/>
                <w:lang w:val="en-CA"/>
              </w:rPr>
              <w:t>YUV 4:2:0</w:t>
            </w:r>
          </w:p>
        </w:tc>
        <w:tc>
          <w:tcPr>
            <w:tcW w:w="1134" w:type="dxa"/>
            <w:vAlign w:val="center"/>
          </w:tcPr>
          <w:p w14:paraId="773E467C" w14:textId="77777777" w:rsidR="00B63B65" w:rsidRPr="0051370B" w:rsidRDefault="00B63B65" w:rsidP="009B297A">
            <w:pPr>
              <w:keepNext/>
              <w:spacing w:before="0"/>
              <w:jc w:val="center"/>
              <w:rPr>
                <w:b/>
                <w:bCs/>
                <w:sz w:val="20"/>
                <w:lang w:val="en-CA"/>
              </w:rPr>
            </w:pPr>
            <w:r>
              <w:rPr>
                <w:b/>
                <w:bCs/>
                <w:sz w:val="20"/>
                <w:lang w:val="en-CA"/>
              </w:rPr>
              <w:t>YUV 4:4:4</w:t>
            </w:r>
          </w:p>
        </w:tc>
      </w:tr>
      <w:tr w:rsidR="00B63B65" w:rsidRPr="0051370B" w14:paraId="45C41FC2" w14:textId="77777777" w:rsidTr="009B297A">
        <w:trPr>
          <w:trHeight w:val="20"/>
          <w:jc w:val="center"/>
        </w:trPr>
        <w:tc>
          <w:tcPr>
            <w:tcW w:w="1141" w:type="dxa"/>
            <w:vAlign w:val="center"/>
          </w:tcPr>
          <w:p w14:paraId="768181A5" w14:textId="77777777" w:rsidR="00B63B65" w:rsidRPr="0051370B" w:rsidRDefault="00B63B65" w:rsidP="009B297A">
            <w:pPr>
              <w:keepNext/>
              <w:spacing w:before="0"/>
              <w:jc w:val="center"/>
              <w:rPr>
                <w:rFonts w:cs="Arial"/>
                <w:b/>
                <w:bCs/>
                <w:i/>
                <w:iCs/>
                <w:kern w:val="32"/>
                <w:sz w:val="20"/>
                <w:szCs w:val="32"/>
                <w:lang w:val="en-CA"/>
              </w:rPr>
            </w:pPr>
            <w:r w:rsidRPr="0051370B">
              <w:rPr>
                <w:sz w:val="20"/>
                <w:lang w:val="en-CA"/>
              </w:rPr>
              <w:t>S01</w:t>
            </w:r>
          </w:p>
        </w:tc>
        <w:tc>
          <w:tcPr>
            <w:tcW w:w="2610" w:type="dxa"/>
            <w:vAlign w:val="center"/>
          </w:tcPr>
          <w:p w14:paraId="61579711" w14:textId="77777777" w:rsidR="00B63B65" w:rsidRPr="0051370B" w:rsidRDefault="00B63B65" w:rsidP="009B297A">
            <w:pPr>
              <w:keepNext/>
              <w:spacing w:before="0"/>
              <w:rPr>
                <w:rFonts w:ascii="Tahoma" w:hAnsi="Tahoma" w:cs="Arial"/>
                <w:b/>
                <w:bCs/>
                <w:i/>
                <w:iCs/>
                <w:kern w:val="32"/>
                <w:sz w:val="20"/>
                <w:szCs w:val="32"/>
                <w:lang w:val="en-CA"/>
              </w:rPr>
            </w:pPr>
            <w:proofErr w:type="spellStart"/>
            <w:r w:rsidRPr="0051370B">
              <w:rPr>
                <w:sz w:val="20"/>
                <w:lang w:val="en-CA"/>
              </w:rPr>
              <w:t>BigBuckBunnyStudio</w:t>
            </w:r>
            <w:proofErr w:type="spellEnd"/>
          </w:p>
        </w:tc>
        <w:tc>
          <w:tcPr>
            <w:tcW w:w="1134" w:type="dxa"/>
          </w:tcPr>
          <w:p w14:paraId="784B5864" w14:textId="141AA7DC" w:rsidR="00B63B65" w:rsidRPr="0051370B" w:rsidRDefault="002A10AF" w:rsidP="009B297A">
            <w:pPr>
              <w:keepNext/>
              <w:spacing w:before="0"/>
              <w:jc w:val="center"/>
              <w:rPr>
                <w:b/>
                <w:bCs/>
                <w:sz w:val="20"/>
                <w:lang w:val="en-CA"/>
              </w:rPr>
            </w:pPr>
            <w:r w:rsidRPr="002A10AF">
              <w:rPr>
                <w:rFonts w:ascii="Arial Narrow" w:hAnsi="Arial Narrow"/>
                <w:b/>
                <w:bCs/>
                <w:sz w:val="20"/>
                <w:lang w:val="en-CA"/>
              </w:rPr>
              <w:t>X</w:t>
            </w:r>
          </w:p>
        </w:tc>
        <w:tc>
          <w:tcPr>
            <w:tcW w:w="1134" w:type="dxa"/>
            <w:vAlign w:val="center"/>
          </w:tcPr>
          <w:p w14:paraId="7D8ADFC6" w14:textId="77777777" w:rsidR="00B63B65" w:rsidRPr="0051370B" w:rsidRDefault="00B63B65" w:rsidP="009B297A">
            <w:pPr>
              <w:keepNext/>
              <w:spacing w:before="0"/>
              <w:jc w:val="center"/>
              <w:rPr>
                <w:b/>
                <w:bCs/>
                <w:sz w:val="20"/>
                <w:lang w:val="en-CA"/>
              </w:rPr>
            </w:pPr>
          </w:p>
        </w:tc>
        <w:tc>
          <w:tcPr>
            <w:tcW w:w="1134" w:type="dxa"/>
            <w:vAlign w:val="center"/>
          </w:tcPr>
          <w:p w14:paraId="53B79B0D" w14:textId="77777777" w:rsidR="00B63B65" w:rsidRPr="0051370B" w:rsidRDefault="00B63B65" w:rsidP="009B297A">
            <w:pPr>
              <w:keepNext/>
              <w:spacing w:before="0"/>
              <w:jc w:val="center"/>
              <w:rPr>
                <w:b/>
                <w:bCs/>
                <w:sz w:val="20"/>
                <w:lang w:val="en-CA"/>
              </w:rPr>
            </w:pPr>
          </w:p>
        </w:tc>
      </w:tr>
      <w:tr w:rsidR="002A10AF" w:rsidRPr="0051370B" w14:paraId="50B8C1F5" w14:textId="77777777" w:rsidTr="002A10AF">
        <w:trPr>
          <w:trHeight w:val="20"/>
          <w:jc w:val="center"/>
        </w:trPr>
        <w:tc>
          <w:tcPr>
            <w:tcW w:w="1141" w:type="dxa"/>
            <w:vAlign w:val="center"/>
          </w:tcPr>
          <w:p w14:paraId="10032DBF" w14:textId="77777777" w:rsidR="002A10AF" w:rsidRPr="0051370B" w:rsidRDefault="002A10AF" w:rsidP="009B297A">
            <w:pPr>
              <w:keepNext/>
              <w:spacing w:before="0"/>
              <w:jc w:val="center"/>
              <w:rPr>
                <w:rFonts w:cs="Arial"/>
                <w:b/>
                <w:bCs/>
                <w:i/>
                <w:iCs/>
                <w:kern w:val="32"/>
                <w:sz w:val="20"/>
                <w:szCs w:val="32"/>
                <w:lang w:val="en-CA"/>
              </w:rPr>
            </w:pPr>
            <w:r w:rsidRPr="0051370B">
              <w:rPr>
                <w:sz w:val="20"/>
                <w:lang w:val="en-CA"/>
              </w:rPr>
              <w:t>S02</w:t>
            </w:r>
          </w:p>
        </w:tc>
        <w:tc>
          <w:tcPr>
            <w:tcW w:w="2610" w:type="dxa"/>
            <w:vAlign w:val="center"/>
          </w:tcPr>
          <w:p w14:paraId="64FEAAD0" w14:textId="77777777" w:rsidR="002A10AF" w:rsidRPr="0051370B" w:rsidRDefault="002A10AF" w:rsidP="009B297A">
            <w:pPr>
              <w:keepNext/>
              <w:spacing w:before="0"/>
              <w:rPr>
                <w:rFonts w:ascii="Tahoma" w:hAnsi="Tahoma" w:cs="Arial"/>
                <w:b/>
                <w:bCs/>
                <w:i/>
                <w:iCs/>
                <w:kern w:val="32"/>
                <w:sz w:val="20"/>
                <w:szCs w:val="32"/>
                <w:lang w:val="en-CA"/>
              </w:rPr>
            </w:pPr>
            <w:proofErr w:type="spellStart"/>
            <w:r w:rsidRPr="0051370B">
              <w:rPr>
                <w:sz w:val="20"/>
                <w:lang w:val="en-CA"/>
              </w:rPr>
              <w:t>ChineseDocumentEditing</w:t>
            </w:r>
            <w:proofErr w:type="spellEnd"/>
          </w:p>
        </w:tc>
        <w:tc>
          <w:tcPr>
            <w:tcW w:w="1134" w:type="dxa"/>
          </w:tcPr>
          <w:p w14:paraId="18EBD0C5" w14:textId="77777777" w:rsidR="002A10AF" w:rsidRPr="0051370B" w:rsidRDefault="002A10AF" w:rsidP="009B297A">
            <w:pPr>
              <w:keepNext/>
              <w:spacing w:before="0"/>
              <w:jc w:val="center"/>
              <w:rPr>
                <w:b/>
                <w:bCs/>
                <w:sz w:val="20"/>
                <w:lang w:val="en-CA"/>
              </w:rPr>
            </w:pPr>
          </w:p>
        </w:tc>
        <w:tc>
          <w:tcPr>
            <w:tcW w:w="1134" w:type="dxa"/>
            <w:vAlign w:val="center"/>
          </w:tcPr>
          <w:p w14:paraId="29B4DBED" w14:textId="77777777" w:rsidR="002A10AF" w:rsidRPr="0051370B" w:rsidRDefault="002A10AF" w:rsidP="009B297A">
            <w:pPr>
              <w:keepNext/>
              <w:spacing w:before="0"/>
              <w:jc w:val="center"/>
              <w:rPr>
                <w:b/>
                <w:bCs/>
                <w:sz w:val="20"/>
                <w:lang w:val="en-CA"/>
              </w:rPr>
            </w:pPr>
          </w:p>
        </w:tc>
        <w:tc>
          <w:tcPr>
            <w:tcW w:w="1134" w:type="dxa"/>
          </w:tcPr>
          <w:p w14:paraId="1A65DC15" w14:textId="5DA66023" w:rsidR="002A10AF" w:rsidRPr="0051370B" w:rsidRDefault="002A10AF" w:rsidP="009B297A">
            <w:pPr>
              <w:keepNext/>
              <w:spacing w:before="0"/>
              <w:jc w:val="center"/>
              <w:rPr>
                <w:b/>
                <w:bCs/>
                <w:sz w:val="20"/>
                <w:lang w:val="en-CA"/>
              </w:rPr>
            </w:pPr>
            <w:r w:rsidRPr="00A24E02">
              <w:rPr>
                <w:rFonts w:ascii="Arial Narrow" w:hAnsi="Arial Narrow"/>
                <w:b/>
                <w:bCs/>
                <w:sz w:val="20"/>
                <w:lang w:val="en-CA"/>
              </w:rPr>
              <w:t>X</w:t>
            </w:r>
          </w:p>
        </w:tc>
      </w:tr>
      <w:tr w:rsidR="002A10AF" w:rsidRPr="0051370B" w14:paraId="67A69144" w14:textId="77777777" w:rsidTr="002A10AF">
        <w:trPr>
          <w:trHeight w:val="20"/>
          <w:jc w:val="center"/>
        </w:trPr>
        <w:tc>
          <w:tcPr>
            <w:tcW w:w="1141" w:type="dxa"/>
            <w:vAlign w:val="center"/>
          </w:tcPr>
          <w:p w14:paraId="5AF5B3E9" w14:textId="77777777" w:rsidR="002A10AF" w:rsidRPr="0051370B" w:rsidRDefault="002A10AF" w:rsidP="009B297A">
            <w:pPr>
              <w:keepNext/>
              <w:spacing w:before="0"/>
              <w:jc w:val="center"/>
              <w:rPr>
                <w:rFonts w:cs="Arial"/>
                <w:b/>
                <w:bCs/>
                <w:i/>
                <w:iCs/>
                <w:kern w:val="32"/>
                <w:sz w:val="20"/>
                <w:szCs w:val="32"/>
                <w:lang w:val="en-CA"/>
              </w:rPr>
            </w:pPr>
            <w:r w:rsidRPr="0051370B">
              <w:rPr>
                <w:sz w:val="20"/>
                <w:lang w:val="en-CA"/>
              </w:rPr>
              <w:t>S03</w:t>
            </w:r>
          </w:p>
        </w:tc>
        <w:tc>
          <w:tcPr>
            <w:tcW w:w="2610" w:type="dxa"/>
            <w:vAlign w:val="center"/>
          </w:tcPr>
          <w:p w14:paraId="1F03DEAB" w14:textId="77777777" w:rsidR="002A10AF" w:rsidRPr="0051370B" w:rsidRDefault="002A10AF" w:rsidP="009B297A">
            <w:pPr>
              <w:keepNext/>
              <w:spacing w:before="0"/>
              <w:rPr>
                <w:rFonts w:ascii="Tahoma" w:hAnsi="Tahoma" w:cs="Arial"/>
                <w:b/>
                <w:bCs/>
                <w:i/>
                <w:iCs/>
                <w:kern w:val="32"/>
                <w:sz w:val="20"/>
                <w:szCs w:val="32"/>
                <w:lang w:val="en-CA"/>
              </w:rPr>
            </w:pPr>
            <w:proofErr w:type="spellStart"/>
            <w:r w:rsidRPr="0051370B">
              <w:rPr>
                <w:sz w:val="20"/>
                <w:lang w:val="en-CA"/>
              </w:rPr>
              <w:t>CircuitLayoutPresentation</w:t>
            </w:r>
            <w:proofErr w:type="spellEnd"/>
          </w:p>
        </w:tc>
        <w:tc>
          <w:tcPr>
            <w:tcW w:w="1134" w:type="dxa"/>
          </w:tcPr>
          <w:p w14:paraId="7282049C" w14:textId="77777777" w:rsidR="002A10AF" w:rsidRPr="0051370B" w:rsidRDefault="002A10AF" w:rsidP="009B297A">
            <w:pPr>
              <w:keepNext/>
              <w:spacing w:before="0"/>
              <w:jc w:val="center"/>
              <w:rPr>
                <w:b/>
                <w:bCs/>
                <w:sz w:val="20"/>
                <w:lang w:val="en-CA"/>
              </w:rPr>
            </w:pPr>
          </w:p>
        </w:tc>
        <w:tc>
          <w:tcPr>
            <w:tcW w:w="1134" w:type="dxa"/>
            <w:vAlign w:val="center"/>
          </w:tcPr>
          <w:p w14:paraId="00F7C13F" w14:textId="77777777" w:rsidR="002A10AF" w:rsidRPr="0051370B" w:rsidRDefault="002A10AF" w:rsidP="009B297A">
            <w:pPr>
              <w:keepNext/>
              <w:spacing w:before="0"/>
              <w:jc w:val="center"/>
              <w:rPr>
                <w:b/>
                <w:bCs/>
                <w:sz w:val="20"/>
                <w:lang w:val="en-CA"/>
              </w:rPr>
            </w:pPr>
          </w:p>
        </w:tc>
        <w:tc>
          <w:tcPr>
            <w:tcW w:w="1134" w:type="dxa"/>
          </w:tcPr>
          <w:p w14:paraId="3BBD4901" w14:textId="52C307EA" w:rsidR="002A10AF" w:rsidRPr="0051370B" w:rsidRDefault="002A10AF" w:rsidP="009B297A">
            <w:pPr>
              <w:keepNext/>
              <w:spacing w:before="0"/>
              <w:jc w:val="center"/>
              <w:rPr>
                <w:b/>
                <w:bCs/>
                <w:sz w:val="20"/>
                <w:lang w:val="en-CA"/>
              </w:rPr>
            </w:pPr>
            <w:r w:rsidRPr="00A24E02">
              <w:rPr>
                <w:rFonts w:ascii="Arial Narrow" w:hAnsi="Arial Narrow"/>
                <w:b/>
                <w:bCs/>
                <w:sz w:val="20"/>
                <w:lang w:val="en-CA"/>
              </w:rPr>
              <w:t>X</w:t>
            </w:r>
          </w:p>
        </w:tc>
      </w:tr>
      <w:tr w:rsidR="002A10AF" w:rsidRPr="0051370B" w14:paraId="6BCB7014" w14:textId="77777777" w:rsidTr="002A10AF">
        <w:trPr>
          <w:trHeight w:val="20"/>
          <w:jc w:val="center"/>
        </w:trPr>
        <w:tc>
          <w:tcPr>
            <w:tcW w:w="1141" w:type="dxa"/>
            <w:vAlign w:val="center"/>
          </w:tcPr>
          <w:p w14:paraId="7C1FC434" w14:textId="77777777" w:rsidR="002A10AF" w:rsidRPr="0051370B" w:rsidRDefault="002A10AF" w:rsidP="009B297A">
            <w:pPr>
              <w:keepNext/>
              <w:spacing w:before="0"/>
              <w:jc w:val="center"/>
              <w:rPr>
                <w:rFonts w:cs="Arial"/>
                <w:b/>
                <w:bCs/>
                <w:i/>
                <w:iCs/>
                <w:kern w:val="32"/>
                <w:sz w:val="20"/>
                <w:szCs w:val="32"/>
                <w:lang w:val="en-CA"/>
              </w:rPr>
            </w:pPr>
            <w:r w:rsidRPr="0051370B">
              <w:rPr>
                <w:sz w:val="20"/>
                <w:lang w:val="en-CA"/>
              </w:rPr>
              <w:t>S04</w:t>
            </w:r>
          </w:p>
        </w:tc>
        <w:tc>
          <w:tcPr>
            <w:tcW w:w="2610" w:type="dxa"/>
            <w:vAlign w:val="center"/>
          </w:tcPr>
          <w:p w14:paraId="69B6EB4F" w14:textId="77777777" w:rsidR="002A10AF" w:rsidRPr="0051370B" w:rsidRDefault="002A10AF" w:rsidP="009B297A">
            <w:pPr>
              <w:keepNext/>
              <w:spacing w:before="0"/>
              <w:rPr>
                <w:rFonts w:ascii="Tahoma" w:hAnsi="Tahoma" w:cs="Arial"/>
                <w:b/>
                <w:bCs/>
                <w:i/>
                <w:iCs/>
                <w:kern w:val="32"/>
                <w:sz w:val="20"/>
                <w:szCs w:val="32"/>
                <w:lang w:val="en-CA"/>
              </w:rPr>
            </w:pPr>
            <w:proofErr w:type="spellStart"/>
            <w:r w:rsidRPr="0051370B">
              <w:rPr>
                <w:sz w:val="20"/>
                <w:lang w:val="en-CA"/>
              </w:rPr>
              <w:t>ClearTypeSpreadsheet</w:t>
            </w:r>
            <w:proofErr w:type="spellEnd"/>
          </w:p>
        </w:tc>
        <w:tc>
          <w:tcPr>
            <w:tcW w:w="1134" w:type="dxa"/>
          </w:tcPr>
          <w:p w14:paraId="296E2F9C" w14:textId="1F1376C0" w:rsidR="002A10AF" w:rsidRPr="0051370B" w:rsidRDefault="002A10AF" w:rsidP="009B297A">
            <w:pPr>
              <w:keepNext/>
              <w:spacing w:before="0"/>
              <w:jc w:val="center"/>
              <w:rPr>
                <w:b/>
                <w:bCs/>
                <w:sz w:val="20"/>
                <w:lang w:val="en-CA"/>
              </w:rPr>
            </w:pPr>
            <w:r w:rsidRPr="00DC79EF">
              <w:rPr>
                <w:rFonts w:ascii="Arial Narrow" w:hAnsi="Arial Narrow"/>
                <w:b/>
                <w:bCs/>
                <w:sz w:val="20"/>
                <w:lang w:val="en-CA"/>
              </w:rPr>
              <w:t>X</w:t>
            </w:r>
          </w:p>
        </w:tc>
        <w:tc>
          <w:tcPr>
            <w:tcW w:w="1134" w:type="dxa"/>
            <w:vAlign w:val="center"/>
          </w:tcPr>
          <w:p w14:paraId="03253B75" w14:textId="77777777" w:rsidR="002A10AF" w:rsidRPr="0051370B" w:rsidRDefault="002A10AF" w:rsidP="009B297A">
            <w:pPr>
              <w:keepNext/>
              <w:spacing w:before="0"/>
              <w:jc w:val="center"/>
              <w:rPr>
                <w:b/>
                <w:bCs/>
                <w:sz w:val="20"/>
                <w:lang w:val="en-CA"/>
              </w:rPr>
            </w:pPr>
          </w:p>
        </w:tc>
        <w:tc>
          <w:tcPr>
            <w:tcW w:w="1134" w:type="dxa"/>
          </w:tcPr>
          <w:p w14:paraId="4666AB6E" w14:textId="48BF55F4" w:rsidR="002A10AF" w:rsidRPr="0051370B" w:rsidRDefault="002A10AF" w:rsidP="009B297A">
            <w:pPr>
              <w:keepNext/>
              <w:spacing w:before="0"/>
              <w:jc w:val="center"/>
              <w:rPr>
                <w:b/>
                <w:bCs/>
                <w:sz w:val="20"/>
                <w:lang w:val="en-CA"/>
              </w:rPr>
            </w:pPr>
            <w:r w:rsidRPr="00A24E02">
              <w:rPr>
                <w:rFonts w:ascii="Arial Narrow" w:hAnsi="Arial Narrow"/>
                <w:b/>
                <w:bCs/>
                <w:sz w:val="20"/>
                <w:lang w:val="en-CA"/>
              </w:rPr>
              <w:t>X</w:t>
            </w:r>
          </w:p>
        </w:tc>
      </w:tr>
      <w:tr w:rsidR="002A10AF" w:rsidRPr="0051370B" w14:paraId="252DF1C1" w14:textId="77777777" w:rsidTr="002A10AF">
        <w:trPr>
          <w:trHeight w:val="20"/>
          <w:jc w:val="center"/>
        </w:trPr>
        <w:tc>
          <w:tcPr>
            <w:tcW w:w="1141" w:type="dxa"/>
            <w:vAlign w:val="center"/>
          </w:tcPr>
          <w:p w14:paraId="7697AD4B" w14:textId="77777777" w:rsidR="002A10AF" w:rsidRPr="0051370B" w:rsidRDefault="002A10AF" w:rsidP="009B297A">
            <w:pPr>
              <w:keepNext/>
              <w:spacing w:before="0"/>
              <w:jc w:val="center"/>
              <w:rPr>
                <w:rFonts w:cs="Arial"/>
                <w:b/>
                <w:bCs/>
                <w:i/>
                <w:iCs/>
                <w:kern w:val="32"/>
                <w:sz w:val="20"/>
                <w:szCs w:val="32"/>
                <w:lang w:val="en-CA"/>
              </w:rPr>
            </w:pPr>
            <w:r w:rsidRPr="0051370B">
              <w:rPr>
                <w:rFonts w:eastAsia="Times New Roman"/>
                <w:color w:val="000000"/>
                <w:szCs w:val="22"/>
                <w:lang w:val="en-CA" w:eastAsia="zh-CN"/>
              </w:rPr>
              <w:t>S05</w:t>
            </w:r>
          </w:p>
        </w:tc>
        <w:tc>
          <w:tcPr>
            <w:tcW w:w="2610" w:type="dxa"/>
            <w:vAlign w:val="center"/>
          </w:tcPr>
          <w:p w14:paraId="33E0042B" w14:textId="77777777" w:rsidR="002A10AF" w:rsidRPr="0051370B" w:rsidRDefault="002A10AF" w:rsidP="009B297A">
            <w:pPr>
              <w:keepNext/>
              <w:spacing w:before="0"/>
              <w:rPr>
                <w:sz w:val="20"/>
                <w:lang w:val="en-CA"/>
              </w:rPr>
            </w:pPr>
            <w:proofErr w:type="spellStart"/>
            <w:r w:rsidRPr="0051370B">
              <w:rPr>
                <w:rFonts w:eastAsia="Times New Roman"/>
                <w:color w:val="000000"/>
                <w:szCs w:val="22"/>
                <w:lang w:val="en-CA" w:eastAsia="zh-CN"/>
              </w:rPr>
              <w:t>EnglishDocumentEditing</w:t>
            </w:r>
            <w:proofErr w:type="spellEnd"/>
          </w:p>
        </w:tc>
        <w:tc>
          <w:tcPr>
            <w:tcW w:w="1134" w:type="dxa"/>
          </w:tcPr>
          <w:p w14:paraId="340CAB15" w14:textId="6F513FF0" w:rsidR="002A10AF" w:rsidRPr="0051370B" w:rsidRDefault="002A10AF" w:rsidP="009B297A">
            <w:pPr>
              <w:keepNext/>
              <w:spacing w:before="0"/>
              <w:jc w:val="center"/>
              <w:rPr>
                <w:b/>
                <w:bCs/>
                <w:sz w:val="20"/>
                <w:lang w:val="en-CA"/>
              </w:rPr>
            </w:pPr>
            <w:r w:rsidRPr="00DC79EF">
              <w:rPr>
                <w:rFonts w:ascii="Arial Narrow" w:hAnsi="Arial Narrow"/>
                <w:b/>
                <w:bCs/>
                <w:sz w:val="20"/>
                <w:lang w:val="en-CA"/>
              </w:rPr>
              <w:t>X</w:t>
            </w:r>
          </w:p>
        </w:tc>
        <w:tc>
          <w:tcPr>
            <w:tcW w:w="1134" w:type="dxa"/>
            <w:vAlign w:val="center"/>
          </w:tcPr>
          <w:p w14:paraId="650C06B7" w14:textId="77777777" w:rsidR="002A10AF" w:rsidRPr="0051370B" w:rsidRDefault="002A10AF" w:rsidP="009B297A">
            <w:pPr>
              <w:keepNext/>
              <w:spacing w:before="0"/>
              <w:jc w:val="center"/>
              <w:rPr>
                <w:b/>
                <w:bCs/>
                <w:sz w:val="20"/>
                <w:lang w:val="en-CA"/>
              </w:rPr>
            </w:pPr>
          </w:p>
        </w:tc>
        <w:tc>
          <w:tcPr>
            <w:tcW w:w="1134" w:type="dxa"/>
          </w:tcPr>
          <w:p w14:paraId="196A7C44" w14:textId="1B0ED346" w:rsidR="002A10AF" w:rsidRPr="0051370B" w:rsidRDefault="002A10AF" w:rsidP="009B297A">
            <w:pPr>
              <w:keepNext/>
              <w:spacing w:before="0"/>
              <w:jc w:val="center"/>
              <w:rPr>
                <w:b/>
                <w:bCs/>
                <w:sz w:val="20"/>
                <w:lang w:val="en-CA"/>
              </w:rPr>
            </w:pPr>
            <w:r w:rsidRPr="00A24E02">
              <w:rPr>
                <w:rFonts w:ascii="Arial Narrow" w:hAnsi="Arial Narrow"/>
                <w:b/>
                <w:bCs/>
                <w:sz w:val="20"/>
                <w:lang w:val="en-CA"/>
              </w:rPr>
              <w:t>X</w:t>
            </w:r>
          </w:p>
        </w:tc>
      </w:tr>
      <w:tr w:rsidR="002A10AF" w:rsidRPr="0051370B" w14:paraId="2FA74077" w14:textId="77777777" w:rsidTr="009B297A">
        <w:trPr>
          <w:trHeight w:val="20"/>
          <w:jc w:val="center"/>
        </w:trPr>
        <w:tc>
          <w:tcPr>
            <w:tcW w:w="1141" w:type="dxa"/>
            <w:vAlign w:val="center"/>
          </w:tcPr>
          <w:p w14:paraId="6EA043AA" w14:textId="77777777" w:rsidR="002A10AF" w:rsidRPr="0051370B" w:rsidRDefault="002A10AF" w:rsidP="009B297A">
            <w:pPr>
              <w:keepNext/>
              <w:spacing w:before="0"/>
              <w:jc w:val="center"/>
              <w:rPr>
                <w:rFonts w:cs="Arial"/>
                <w:b/>
                <w:bCs/>
                <w:i/>
                <w:iCs/>
                <w:kern w:val="32"/>
                <w:sz w:val="20"/>
                <w:szCs w:val="32"/>
                <w:lang w:val="en-CA"/>
              </w:rPr>
            </w:pPr>
            <w:r w:rsidRPr="0051370B">
              <w:rPr>
                <w:sz w:val="20"/>
                <w:lang w:val="en-CA"/>
              </w:rPr>
              <w:t>S06</w:t>
            </w:r>
          </w:p>
        </w:tc>
        <w:tc>
          <w:tcPr>
            <w:tcW w:w="2610" w:type="dxa"/>
            <w:vAlign w:val="center"/>
          </w:tcPr>
          <w:p w14:paraId="1550C6B3" w14:textId="77777777" w:rsidR="002A10AF" w:rsidRPr="0051370B" w:rsidRDefault="002A10AF" w:rsidP="009B297A">
            <w:pPr>
              <w:keepNext/>
              <w:spacing w:before="0"/>
              <w:rPr>
                <w:rFonts w:eastAsia="Times New Roman"/>
                <w:color w:val="000000"/>
                <w:szCs w:val="22"/>
                <w:lang w:val="en-CA" w:eastAsia="zh-CN"/>
              </w:rPr>
            </w:pPr>
            <w:proofErr w:type="spellStart"/>
            <w:r w:rsidRPr="0051370B">
              <w:rPr>
                <w:sz w:val="20"/>
                <w:lang w:val="en-CA"/>
              </w:rPr>
              <w:t>KristenAndSaraScreen</w:t>
            </w:r>
            <w:proofErr w:type="spellEnd"/>
          </w:p>
        </w:tc>
        <w:tc>
          <w:tcPr>
            <w:tcW w:w="1134" w:type="dxa"/>
          </w:tcPr>
          <w:p w14:paraId="56E370E8" w14:textId="22CBEC4A" w:rsidR="002A10AF" w:rsidRPr="0051370B" w:rsidRDefault="002A10AF" w:rsidP="009B297A">
            <w:pPr>
              <w:keepNext/>
              <w:spacing w:before="0"/>
              <w:jc w:val="center"/>
              <w:rPr>
                <w:b/>
                <w:bCs/>
                <w:sz w:val="20"/>
                <w:lang w:val="en-CA"/>
              </w:rPr>
            </w:pPr>
            <w:r w:rsidRPr="00DC79EF">
              <w:rPr>
                <w:rFonts w:ascii="Arial Narrow" w:hAnsi="Arial Narrow"/>
                <w:b/>
                <w:bCs/>
                <w:sz w:val="20"/>
                <w:lang w:val="en-CA"/>
              </w:rPr>
              <w:t>X</w:t>
            </w:r>
          </w:p>
        </w:tc>
        <w:tc>
          <w:tcPr>
            <w:tcW w:w="1134" w:type="dxa"/>
            <w:vAlign w:val="center"/>
          </w:tcPr>
          <w:p w14:paraId="6E6F50BE" w14:textId="77777777" w:rsidR="002A10AF" w:rsidRPr="0051370B" w:rsidRDefault="002A10AF" w:rsidP="009B297A">
            <w:pPr>
              <w:keepNext/>
              <w:spacing w:before="0"/>
              <w:jc w:val="center"/>
              <w:rPr>
                <w:b/>
                <w:bCs/>
                <w:sz w:val="20"/>
                <w:lang w:val="en-CA"/>
              </w:rPr>
            </w:pPr>
          </w:p>
        </w:tc>
        <w:tc>
          <w:tcPr>
            <w:tcW w:w="1134" w:type="dxa"/>
            <w:vAlign w:val="center"/>
          </w:tcPr>
          <w:p w14:paraId="3F796868" w14:textId="77777777" w:rsidR="002A10AF" w:rsidRPr="0051370B" w:rsidRDefault="002A10AF" w:rsidP="009B297A">
            <w:pPr>
              <w:keepNext/>
              <w:spacing w:before="0"/>
              <w:jc w:val="center"/>
              <w:rPr>
                <w:b/>
                <w:bCs/>
                <w:sz w:val="20"/>
                <w:lang w:val="en-CA"/>
              </w:rPr>
            </w:pPr>
          </w:p>
        </w:tc>
      </w:tr>
    </w:tbl>
    <w:p w14:paraId="229F24E7" w14:textId="77777777" w:rsidR="00B63B65" w:rsidRDefault="00B63B65" w:rsidP="00BC78C1"/>
    <w:p w14:paraId="3FC36564" w14:textId="40EF3F04" w:rsidR="009C01B4" w:rsidRDefault="009C01B4" w:rsidP="00BC78C1">
      <w:pPr>
        <w:pStyle w:val="Didascalia"/>
        <w:jc w:val="center"/>
      </w:pPr>
      <w:r>
        <w:t xml:space="preserve">Table </w:t>
      </w:r>
      <w:fldSimple w:instr=" SEQ Table \* ARABIC ">
        <w:r w:rsidR="00D1431A">
          <w:rPr>
            <w:noProof/>
          </w:rPr>
          <w:t>2</w:t>
        </w:r>
      </w:fldSimple>
      <w:r>
        <w:t xml:space="preserve"> List of test cases in Step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1"/>
        <w:gridCol w:w="2610"/>
        <w:gridCol w:w="1134"/>
        <w:gridCol w:w="1134"/>
        <w:gridCol w:w="1134"/>
      </w:tblGrid>
      <w:tr w:rsidR="009C01B4" w:rsidRPr="0051370B" w14:paraId="0CA04F2A" w14:textId="77777777" w:rsidTr="009B297A">
        <w:trPr>
          <w:trHeight w:val="20"/>
          <w:jc w:val="center"/>
        </w:trPr>
        <w:tc>
          <w:tcPr>
            <w:tcW w:w="1141" w:type="dxa"/>
            <w:vMerge w:val="restart"/>
            <w:vAlign w:val="center"/>
          </w:tcPr>
          <w:p w14:paraId="5A0F5F51" w14:textId="77777777" w:rsidR="009C01B4" w:rsidRPr="0051370B" w:rsidRDefault="009C01B4" w:rsidP="009B297A">
            <w:pPr>
              <w:keepNext/>
              <w:spacing w:before="0"/>
              <w:jc w:val="center"/>
              <w:rPr>
                <w:b/>
                <w:bCs/>
                <w:sz w:val="20"/>
                <w:lang w:val="en-CA"/>
              </w:rPr>
            </w:pPr>
            <w:r w:rsidRPr="0051370B">
              <w:rPr>
                <w:b/>
                <w:bCs/>
                <w:sz w:val="20"/>
                <w:lang w:val="en-CA"/>
              </w:rPr>
              <w:lastRenderedPageBreak/>
              <w:t xml:space="preserve">Sequence </w:t>
            </w:r>
          </w:p>
          <w:p w14:paraId="1AC88117" w14:textId="77777777" w:rsidR="009C01B4" w:rsidRPr="0051370B" w:rsidRDefault="009C01B4" w:rsidP="009B297A">
            <w:pPr>
              <w:keepNext/>
              <w:spacing w:before="0"/>
              <w:jc w:val="center"/>
              <w:rPr>
                <w:b/>
                <w:bCs/>
                <w:sz w:val="20"/>
                <w:lang w:val="en-CA"/>
              </w:rPr>
            </w:pPr>
            <w:proofErr w:type="gramStart"/>
            <w:r w:rsidRPr="0051370B">
              <w:rPr>
                <w:b/>
                <w:bCs/>
                <w:sz w:val="20"/>
                <w:lang w:val="en-CA"/>
              </w:rPr>
              <w:t>code</w:t>
            </w:r>
            <w:proofErr w:type="gramEnd"/>
          </w:p>
        </w:tc>
        <w:tc>
          <w:tcPr>
            <w:tcW w:w="2610" w:type="dxa"/>
            <w:vMerge w:val="restart"/>
            <w:vAlign w:val="center"/>
          </w:tcPr>
          <w:p w14:paraId="190D20F5" w14:textId="77777777" w:rsidR="009C01B4" w:rsidRPr="0051370B" w:rsidRDefault="009C01B4" w:rsidP="009B297A">
            <w:pPr>
              <w:keepNext/>
              <w:spacing w:before="0"/>
              <w:jc w:val="center"/>
              <w:rPr>
                <w:b/>
                <w:bCs/>
                <w:sz w:val="20"/>
                <w:lang w:val="en-CA"/>
              </w:rPr>
            </w:pPr>
            <w:r w:rsidRPr="0051370B">
              <w:rPr>
                <w:b/>
                <w:bCs/>
                <w:sz w:val="20"/>
                <w:lang w:val="en-CA"/>
              </w:rPr>
              <w:t>Sequence name</w:t>
            </w:r>
          </w:p>
        </w:tc>
        <w:tc>
          <w:tcPr>
            <w:tcW w:w="3402" w:type="dxa"/>
            <w:gridSpan w:val="3"/>
          </w:tcPr>
          <w:p w14:paraId="27B60310" w14:textId="77777777" w:rsidR="009C01B4" w:rsidRPr="0051370B" w:rsidRDefault="009C01B4" w:rsidP="009B297A">
            <w:pPr>
              <w:keepNext/>
              <w:spacing w:before="0"/>
              <w:jc w:val="center"/>
              <w:rPr>
                <w:b/>
                <w:bCs/>
                <w:sz w:val="20"/>
                <w:lang w:val="en-CA"/>
              </w:rPr>
            </w:pPr>
            <w:r w:rsidRPr="0051370B">
              <w:rPr>
                <w:b/>
                <w:bCs/>
                <w:sz w:val="20"/>
                <w:lang w:val="en-CA"/>
              </w:rPr>
              <w:t>Test</w:t>
            </w:r>
          </w:p>
        </w:tc>
      </w:tr>
      <w:tr w:rsidR="009C01B4" w:rsidRPr="0051370B" w14:paraId="241DD934" w14:textId="77777777" w:rsidTr="009B297A">
        <w:trPr>
          <w:trHeight w:val="20"/>
          <w:jc w:val="center"/>
        </w:trPr>
        <w:tc>
          <w:tcPr>
            <w:tcW w:w="1141" w:type="dxa"/>
            <w:vMerge/>
            <w:vAlign w:val="center"/>
          </w:tcPr>
          <w:p w14:paraId="7D09A345" w14:textId="77777777" w:rsidR="009C01B4" w:rsidRPr="0051370B" w:rsidRDefault="009C01B4" w:rsidP="009B297A">
            <w:pPr>
              <w:keepNext/>
              <w:spacing w:before="0"/>
              <w:jc w:val="center"/>
              <w:rPr>
                <w:rFonts w:cs="Arial"/>
                <w:b/>
                <w:bCs/>
                <w:i/>
                <w:iCs/>
                <w:kern w:val="32"/>
                <w:sz w:val="20"/>
                <w:szCs w:val="32"/>
                <w:lang w:val="en-CA"/>
              </w:rPr>
            </w:pPr>
          </w:p>
        </w:tc>
        <w:tc>
          <w:tcPr>
            <w:tcW w:w="2610" w:type="dxa"/>
            <w:vMerge/>
            <w:vAlign w:val="center"/>
          </w:tcPr>
          <w:p w14:paraId="75C983ED" w14:textId="77777777" w:rsidR="009C01B4" w:rsidRPr="0051370B" w:rsidRDefault="009C01B4" w:rsidP="009B297A">
            <w:pPr>
              <w:keepNext/>
              <w:spacing w:before="0"/>
              <w:jc w:val="center"/>
              <w:rPr>
                <w:rFonts w:ascii="Tahoma" w:hAnsi="Tahoma" w:cs="Arial"/>
                <w:b/>
                <w:bCs/>
                <w:i/>
                <w:iCs/>
                <w:kern w:val="32"/>
                <w:sz w:val="20"/>
                <w:szCs w:val="32"/>
                <w:lang w:val="en-CA"/>
              </w:rPr>
            </w:pPr>
          </w:p>
        </w:tc>
        <w:tc>
          <w:tcPr>
            <w:tcW w:w="1134" w:type="dxa"/>
          </w:tcPr>
          <w:p w14:paraId="4ED710A9" w14:textId="77777777" w:rsidR="009C01B4" w:rsidRPr="0051370B" w:rsidRDefault="009C01B4" w:rsidP="009B297A">
            <w:pPr>
              <w:keepNext/>
              <w:spacing w:before="0"/>
              <w:jc w:val="center"/>
              <w:rPr>
                <w:b/>
                <w:bCs/>
                <w:sz w:val="20"/>
                <w:lang w:val="en-CA"/>
              </w:rPr>
            </w:pPr>
            <w:r w:rsidRPr="0051370B">
              <w:rPr>
                <w:b/>
                <w:bCs/>
                <w:sz w:val="20"/>
                <w:lang w:val="en-CA"/>
              </w:rPr>
              <w:t>RGB</w:t>
            </w:r>
          </w:p>
        </w:tc>
        <w:tc>
          <w:tcPr>
            <w:tcW w:w="1134" w:type="dxa"/>
            <w:vAlign w:val="center"/>
          </w:tcPr>
          <w:p w14:paraId="2BA6FD16" w14:textId="77777777" w:rsidR="009C01B4" w:rsidRPr="0051370B" w:rsidRDefault="009C01B4" w:rsidP="009B297A">
            <w:pPr>
              <w:keepNext/>
              <w:spacing w:before="0"/>
              <w:jc w:val="center"/>
              <w:rPr>
                <w:b/>
                <w:bCs/>
                <w:sz w:val="20"/>
                <w:lang w:val="en-CA"/>
              </w:rPr>
            </w:pPr>
            <w:r>
              <w:rPr>
                <w:b/>
                <w:bCs/>
                <w:sz w:val="20"/>
                <w:lang w:val="en-CA"/>
              </w:rPr>
              <w:t>YUV 4:2:0</w:t>
            </w:r>
          </w:p>
        </w:tc>
        <w:tc>
          <w:tcPr>
            <w:tcW w:w="1134" w:type="dxa"/>
            <w:vAlign w:val="center"/>
          </w:tcPr>
          <w:p w14:paraId="4047F8BA" w14:textId="77777777" w:rsidR="009C01B4" w:rsidRPr="0051370B" w:rsidRDefault="009C01B4" w:rsidP="009B297A">
            <w:pPr>
              <w:keepNext/>
              <w:spacing w:before="0"/>
              <w:jc w:val="center"/>
              <w:rPr>
                <w:b/>
                <w:bCs/>
                <w:sz w:val="20"/>
                <w:lang w:val="en-CA"/>
              </w:rPr>
            </w:pPr>
            <w:r>
              <w:rPr>
                <w:b/>
                <w:bCs/>
                <w:sz w:val="20"/>
                <w:lang w:val="en-CA"/>
              </w:rPr>
              <w:t>YUV 4:4:4</w:t>
            </w:r>
          </w:p>
        </w:tc>
      </w:tr>
      <w:tr w:rsidR="002A10AF" w:rsidRPr="0051370B" w14:paraId="64DCDB90" w14:textId="77777777" w:rsidTr="002A10AF">
        <w:trPr>
          <w:trHeight w:val="20"/>
          <w:jc w:val="center"/>
        </w:trPr>
        <w:tc>
          <w:tcPr>
            <w:tcW w:w="1141" w:type="dxa"/>
            <w:vAlign w:val="center"/>
          </w:tcPr>
          <w:p w14:paraId="28226D5E" w14:textId="77777777" w:rsidR="002A10AF" w:rsidRPr="0051370B" w:rsidRDefault="002A10AF" w:rsidP="009B297A">
            <w:pPr>
              <w:keepNext/>
              <w:spacing w:before="0"/>
              <w:jc w:val="center"/>
              <w:rPr>
                <w:rFonts w:cs="Arial"/>
                <w:b/>
                <w:bCs/>
                <w:i/>
                <w:iCs/>
                <w:kern w:val="32"/>
                <w:sz w:val="20"/>
                <w:szCs w:val="32"/>
                <w:lang w:val="en-CA"/>
              </w:rPr>
            </w:pPr>
            <w:r w:rsidRPr="0051370B">
              <w:rPr>
                <w:sz w:val="20"/>
                <w:lang w:val="en-CA"/>
              </w:rPr>
              <w:t>S01</w:t>
            </w:r>
          </w:p>
        </w:tc>
        <w:tc>
          <w:tcPr>
            <w:tcW w:w="2610" w:type="dxa"/>
            <w:vAlign w:val="center"/>
          </w:tcPr>
          <w:p w14:paraId="4BCA81F2" w14:textId="77777777" w:rsidR="002A10AF" w:rsidRPr="0051370B" w:rsidRDefault="002A10AF" w:rsidP="009B297A">
            <w:pPr>
              <w:keepNext/>
              <w:spacing w:before="0"/>
              <w:rPr>
                <w:rFonts w:ascii="Tahoma" w:hAnsi="Tahoma" w:cs="Arial"/>
                <w:b/>
                <w:bCs/>
                <w:i/>
                <w:iCs/>
                <w:kern w:val="32"/>
                <w:sz w:val="20"/>
                <w:szCs w:val="32"/>
                <w:lang w:val="en-CA"/>
              </w:rPr>
            </w:pPr>
            <w:proofErr w:type="spellStart"/>
            <w:r w:rsidRPr="0051370B">
              <w:rPr>
                <w:sz w:val="20"/>
                <w:lang w:val="en-CA"/>
              </w:rPr>
              <w:t>BigBuckBunnyStudio</w:t>
            </w:r>
            <w:proofErr w:type="spellEnd"/>
          </w:p>
        </w:tc>
        <w:tc>
          <w:tcPr>
            <w:tcW w:w="1134" w:type="dxa"/>
          </w:tcPr>
          <w:p w14:paraId="32E7EFBD" w14:textId="77777777" w:rsidR="002A10AF" w:rsidRPr="0051370B" w:rsidRDefault="002A10AF" w:rsidP="009B297A">
            <w:pPr>
              <w:keepNext/>
              <w:spacing w:before="0"/>
              <w:jc w:val="center"/>
              <w:rPr>
                <w:b/>
                <w:bCs/>
                <w:sz w:val="20"/>
                <w:lang w:val="en-CA"/>
              </w:rPr>
            </w:pPr>
          </w:p>
        </w:tc>
        <w:tc>
          <w:tcPr>
            <w:tcW w:w="1134" w:type="dxa"/>
          </w:tcPr>
          <w:p w14:paraId="06E502CD" w14:textId="04348DC8" w:rsidR="002A10AF" w:rsidRPr="0051370B" w:rsidRDefault="002A10AF" w:rsidP="009B297A">
            <w:pPr>
              <w:keepNext/>
              <w:spacing w:before="0"/>
              <w:jc w:val="center"/>
              <w:rPr>
                <w:b/>
                <w:bCs/>
                <w:sz w:val="20"/>
                <w:lang w:val="en-CA"/>
              </w:rPr>
            </w:pPr>
            <w:r w:rsidRPr="00645159">
              <w:rPr>
                <w:rFonts w:ascii="Arial Narrow" w:hAnsi="Arial Narrow"/>
                <w:b/>
                <w:bCs/>
                <w:sz w:val="20"/>
                <w:lang w:val="en-CA"/>
              </w:rPr>
              <w:t>X</w:t>
            </w:r>
          </w:p>
        </w:tc>
        <w:tc>
          <w:tcPr>
            <w:tcW w:w="1134" w:type="dxa"/>
            <w:vAlign w:val="center"/>
          </w:tcPr>
          <w:p w14:paraId="1AA91D7C" w14:textId="6F2FDC4A" w:rsidR="002A10AF" w:rsidRPr="0051370B" w:rsidRDefault="002A10AF" w:rsidP="009B297A">
            <w:pPr>
              <w:keepNext/>
              <w:spacing w:before="0"/>
              <w:jc w:val="center"/>
              <w:rPr>
                <w:b/>
                <w:bCs/>
                <w:sz w:val="20"/>
                <w:lang w:val="en-CA"/>
              </w:rPr>
            </w:pPr>
            <w:r w:rsidRPr="002A10AF">
              <w:rPr>
                <w:rFonts w:ascii="Arial Narrow" w:hAnsi="Arial Narrow"/>
                <w:b/>
                <w:bCs/>
                <w:sz w:val="20"/>
                <w:lang w:val="en-CA"/>
              </w:rPr>
              <w:t>X</w:t>
            </w:r>
          </w:p>
        </w:tc>
      </w:tr>
      <w:tr w:rsidR="002A10AF" w:rsidRPr="0051370B" w14:paraId="7F1AF306" w14:textId="77777777" w:rsidTr="002A10AF">
        <w:trPr>
          <w:trHeight w:val="20"/>
          <w:jc w:val="center"/>
        </w:trPr>
        <w:tc>
          <w:tcPr>
            <w:tcW w:w="1141" w:type="dxa"/>
            <w:vAlign w:val="center"/>
          </w:tcPr>
          <w:p w14:paraId="07E00207" w14:textId="77777777" w:rsidR="002A10AF" w:rsidRPr="0051370B" w:rsidRDefault="002A10AF" w:rsidP="009B297A">
            <w:pPr>
              <w:keepNext/>
              <w:spacing w:before="0"/>
              <w:jc w:val="center"/>
              <w:rPr>
                <w:rFonts w:cs="Arial"/>
                <w:b/>
                <w:bCs/>
                <w:i/>
                <w:iCs/>
                <w:kern w:val="32"/>
                <w:sz w:val="20"/>
                <w:szCs w:val="32"/>
                <w:lang w:val="en-CA"/>
              </w:rPr>
            </w:pPr>
            <w:r w:rsidRPr="0051370B">
              <w:rPr>
                <w:sz w:val="20"/>
                <w:lang w:val="en-CA"/>
              </w:rPr>
              <w:t>S02</w:t>
            </w:r>
          </w:p>
        </w:tc>
        <w:tc>
          <w:tcPr>
            <w:tcW w:w="2610" w:type="dxa"/>
            <w:vAlign w:val="center"/>
          </w:tcPr>
          <w:p w14:paraId="37BA6A6F" w14:textId="77777777" w:rsidR="002A10AF" w:rsidRPr="0051370B" w:rsidRDefault="002A10AF" w:rsidP="009B297A">
            <w:pPr>
              <w:keepNext/>
              <w:spacing w:before="0"/>
              <w:rPr>
                <w:rFonts w:ascii="Tahoma" w:hAnsi="Tahoma" w:cs="Arial"/>
                <w:b/>
                <w:bCs/>
                <w:i/>
                <w:iCs/>
                <w:kern w:val="32"/>
                <w:sz w:val="20"/>
                <w:szCs w:val="32"/>
                <w:lang w:val="en-CA"/>
              </w:rPr>
            </w:pPr>
            <w:proofErr w:type="spellStart"/>
            <w:r w:rsidRPr="0051370B">
              <w:rPr>
                <w:sz w:val="20"/>
                <w:lang w:val="en-CA"/>
              </w:rPr>
              <w:t>ChineseDocumentEditing</w:t>
            </w:r>
            <w:proofErr w:type="spellEnd"/>
          </w:p>
        </w:tc>
        <w:tc>
          <w:tcPr>
            <w:tcW w:w="1134" w:type="dxa"/>
          </w:tcPr>
          <w:p w14:paraId="0591FE64" w14:textId="1A22EA49" w:rsidR="002A10AF" w:rsidRPr="0051370B" w:rsidRDefault="002A10AF" w:rsidP="009B297A">
            <w:pPr>
              <w:keepNext/>
              <w:spacing w:before="0"/>
              <w:jc w:val="center"/>
              <w:rPr>
                <w:b/>
                <w:bCs/>
                <w:sz w:val="20"/>
                <w:lang w:val="en-CA"/>
              </w:rPr>
            </w:pPr>
            <w:r w:rsidRPr="006B37FC">
              <w:rPr>
                <w:rFonts w:ascii="Arial Narrow" w:hAnsi="Arial Narrow"/>
                <w:b/>
                <w:bCs/>
                <w:sz w:val="20"/>
                <w:lang w:val="en-CA"/>
              </w:rPr>
              <w:t>X</w:t>
            </w:r>
          </w:p>
        </w:tc>
        <w:tc>
          <w:tcPr>
            <w:tcW w:w="1134" w:type="dxa"/>
          </w:tcPr>
          <w:p w14:paraId="4CD9028B" w14:textId="4882BF78" w:rsidR="002A10AF" w:rsidRPr="0051370B" w:rsidRDefault="002A10AF" w:rsidP="009B297A">
            <w:pPr>
              <w:keepNext/>
              <w:spacing w:before="0"/>
              <w:jc w:val="center"/>
              <w:rPr>
                <w:b/>
                <w:bCs/>
                <w:sz w:val="20"/>
                <w:lang w:val="en-CA"/>
              </w:rPr>
            </w:pPr>
            <w:r w:rsidRPr="00645159">
              <w:rPr>
                <w:rFonts w:ascii="Arial Narrow" w:hAnsi="Arial Narrow"/>
                <w:b/>
                <w:bCs/>
                <w:sz w:val="20"/>
                <w:lang w:val="en-CA"/>
              </w:rPr>
              <w:t>X</w:t>
            </w:r>
          </w:p>
        </w:tc>
        <w:tc>
          <w:tcPr>
            <w:tcW w:w="1134" w:type="dxa"/>
            <w:vAlign w:val="center"/>
          </w:tcPr>
          <w:p w14:paraId="3C435B86" w14:textId="77777777" w:rsidR="002A10AF" w:rsidRPr="0051370B" w:rsidRDefault="002A10AF" w:rsidP="009B297A">
            <w:pPr>
              <w:keepNext/>
              <w:spacing w:before="0"/>
              <w:jc w:val="center"/>
              <w:rPr>
                <w:b/>
                <w:bCs/>
                <w:sz w:val="20"/>
                <w:lang w:val="en-CA"/>
              </w:rPr>
            </w:pPr>
          </w:p>
        </w:tc>
      </w:tr>
      <w:tr w:rsidR="002A10AF" w:rsidRPr="0051370B" w14:paraId="50004721" w14:textId="77777777" w:rsidTr="002A10AF">
        <w:trPr>
          <w:trHeight w:val="20"/>
          <w:jc w:val="center"/>
        </w:trPr>
        <w:tc>
          <w:tcPr>
            <w:tcW w:w="1141" w:type="dxa"/>
            <w:vAlign w:val="center"/>
          </w:tcPr>
          <w:p w14:paraId="47EA3B18" w14:textId="77777777" w:rsidR="002A10AF" w:rsidRPr="0051370B" w:rsidRDefault="002A10AF" w:rsidP="009B297A">
            <w:pPr>
              <w:keepNext/>
              <w:spacing w:before="0"/>
              <w:jc w:val="center"/>
              <w:rPr>
                <w:rFonts w:cs="Arial"/>
                <w:b/>
                <w:bCs/>
                <w:i/>
                <w:iCs/>
                <w:kern w:val="32"/>
                <w:sz w:val="20"/>
                <w:szCs w:val="32"/>
                <w:lang w:val="en-CA"/>
              </w:rPr>
            </w:pPr>
            <w:r w:rsidRPr="0051370B">
              <w:rPr>
                <w:sz w:val="20"/>
                <w:lang w:val="en-CA"/>
              </w:rPr>
              <w:t>S03</w:t>
            </w:r>
          </w:p>
        </w:tc>
        <w:tc>
          <w:tcPr>
            <w:tcW w:w="2610" w:type="dxa"/>
            <w:vAlign w:val="center"/>
          </w:tcPr>
          <w:p w14:paraId="7FE9E2C1" w14:textId="77777777" w:rsidR="002A10AF" w:rsidRPr="0051370B" w:rsidRDefault="002A10AF" w:rsidP="009B297A">
            <w:pPr>
              <w:keepNext/>
              <w:spacing w:before="0"/>
              <w:rPr>
                <w:rFonts w:ascii="Tahoma" w:hAnsi="Tahoma" w:cs="Arial"/>
                <w:b/>
                <w:bCs/>
                <w:i/>
                <w:iCs/>
                <w:kern w:val="32"/>
                <w:sz w:val="20"/>
                <w:szCs w:val="32"/>
                <w:lang w:val="en-CA"/>
              </w:rPr>
            </w:pPr>
            <w:proofErr w:type="spellStart"/>
            <w:r w:rsidRPr="0051370B">
              <w:rPr>
                <w:sz w:val="20"/>
                <w:lang w:val="en-CA"/>
              </w:rPr>
              <w:t>CircuitLayoutPresentation</w:t>
            </w:r>
            <w:proofErr w:type="spellEnd"/>
          </w:p>
        </w:tc>
        <w:tc>
          <w:tcPr>
            <w:tcW w:w="1134" w:type="dxa"/>
          </w:tcPr>
          <w:p w14:paraId="4AACFA8D" w14:textId="5AF84D56" w:rsidR="002A10AF" w:rsidRPr="0051370B" w:rsidRDefault="002A10AF" w:rsidP="009B297A">
            <w:pPr>
              <w:keepNext/>
              <w:spacing w:before="0"/>
              <w:jc w:val="center"/>
              <w:rPr>
                <w:b/>
                <w:bCs/>
                <w:sz w:val="20"/>
                <w:lang w:val="en-CA"/>
              </w:rPr>
            </w:pPr>
            <w:r w:rsidRPr="006B37FC">
              <w:rPr>
                <w:rFonts w:ascii="Arial Narrow" w:hAnsi="Arial Narrow"/>
                <w:b/>
                <w:bCs/>
                <w:sz w:val="20"/>
                <w:lang w:val="en-CA"/>
              </w:rPr>
              <w:t>X</w:t>
            </w:r>
          </w:p>
        </w:tc>
        <w:tc>
          <w:tcPr>
            <w:tcW w:w="1134" w:type="dxa"/>
          </w:tcPr>
          <w:p w14:paraId="6914D78D" w14:textId="02BBC7EB" w:rsidR="002A10AF" w:rsidRPr="0051370B" w:rsidRDefault="002A10AF" w:rsidP="009B297A">
            <w:pPr>
              <w:keepNext/>
              <w:spacing w:before="0"/>
              <w:jc w:val="center"/>
              <w:rPr>
                <w:b/>
                <w:bCs/>
                <w:sz w:val="20"/>
                <w:lang w:val="en-CA"/>
              </w:rPr>
            </w:pPr>
            <w:r w:rsidRPr="00645159">
              <w:rPr>
                <w:rFonts w:ascii="Arial Narrow" w:hAnsi="Arial Narrow"/>
                <w:b/>
                <w:bCs/>
                <w:sz w:val="20"/>
                <w:lang w:val="en-CA"/>
              </w:rPr>
              <w:t>X</w:t>
            </w:r>
          </w:p>
        </w:tc>
        <w:tc>
          <w:tcPr>
            <w:tcW w:w="1134" w:type="dxa"/>
            <w:vAlign w:val="center"/>
          </w:tcPr>
          <w:p w14:paraId="5F9E1E61" w14:textId="77777777" w:rsidR="002A10AF" w:rsidRPr="0051370B" w:rsidRDefault="002A10AF" w:rsidP="009B297A">
            <w:pPr>
              <w:keepNext/>
              <w:spacing w:before="0"/>
              <w:jc w:val="center"/>
              <w:rPr>
                <w:b/>
                <w:bCs/>
                <w:sz w:val="20"/>
                <w:lang w:val="en-CA"/>
              </w:rPr>
            </w:pPr>
          </w:p>
        </w:tc>
      </w:tr>
      <w:tr w:rsidR="002A10AF" w:rsidRPr="0051370B" w14:paraId="1E85C721" w14:textId="77777777" w:rsidTr="002A10AF">
        <w:trPr>
          <w:trHeight w:val="20"/>
          <w:jc w:val="center"/>
        </w:trPr>
        <w:tc>
          <w:tcPr>
            <w:tcW w:w="1141" w:type="dxa"/>
            <w:vAlign w:val="center"/>
          </w:tcPr>
          <w:p w14:paraId="35B5994D" w14:textId="77777777" w:rsidR="002A10AF" w:rsidRPr="0051370B" w:rsidRDefault="002A10AF" w:rsidP="009B297A">
            <w:pPr>
              <w:keepNext/>
              <w:spacing w:before="0"/>
              <w:jc w:val="center"/>
              <w:rPr>
                <w:rFonts w:cs="Arial"/>
                <w:b/>
                <w:bCs/>
                <w:i/>
                <w:iCs/>
                <w:kern w:val="32"/>
                <w:sz w:val="20"/>
                <w:szCs w:val="32"/>
                <w:lang w:val="en-CA"/>
              </w:rPr>
            </w:pPr>
            <w:r w:rsidRPr="0051370B">
              <w:rPr>
                <w:sz w:val="20"/>
                <w:lang w:val="en-CA"/>
              </w:rPr>
              <w:t>S04</w:t>
            </w:r>
          </w:p>
        </w:tc>
        <w:tc>
          <w:tcPr>
            <w:tcW w:w="2610" w:type="dxa"/>
            <w:vAlign w:val="center"/>
          </w:tcPr>
          <w:p w14:paraId="12C6F06C" w14:textId="77777777" w:rsidR="002A10AF" w:rsidRPr="0051370B" w:rsidRDefault="002A10AF" w:rsidP="009B297A">
            <w:pPr>
              <w:keepNext/>
              <w:spacing w:before="0"/>
              <w:rPr>
                <w:rFonts w:ascii="Tahoma" w:hAnsi="Tahoma" w:cs="Arial"/>
                <w:b/>
                <w:bCs/>
                <w:i/>
                <w:iCs/>
                <w:kern w:val="32"/>
                <w:sz w:val="20"/>
                <w:szCs w:val="32"/>
                <w:lang w:val="en-CA"/>
              </w:rPr>
            </w:pPr>
            <w:proofErr w:type="spellStart"/>
            <w:r w:rsidRPr="0051370B">
              <w:rPr>
                <w:sz w:val="20"/>
                <w:lang w:val="en-CA"/>
              </w:rPr>
              <w:t>ClearTypeSpreadsheet</w:t>
            </w:r>
            <w:proofErr w:type="spellEnd"/>
          </w:p>
        </w:tc>
        <w:tc>
          <w:tcPr>
            <w:tcW w:w="1134" w:type="dxa"/>
          </w:tcPr>
          <w:p w14:paraId="750223B7" w14:textId="77777777" w:rsidR="002A10AF" w:rsidRPr="0051370B" w:rsidRDefault="002A10AF" w:rsidP="009B297A">
            <w:pPr>
              <w:keepNext/>
              <w:spacing w:before="0"/>
              <w:jc w:val="center"/>
              <w:rPr>
                <w:b/>
                <w:bCs/>
                <w:sz w:val="20"/>
                <w:lang w:val="en-CA"/>
              </w:rPr>
            </w:pPr>
          </w:p>
        </w:tc>
        <w:tc>
          <w:tcPr>
            <w:tcW w:w="1134" w:type="dxa"/>
          </w:tcPr>
          <w:p w14:paraId="6E21246E" w14:textId="78F13685" w:rsidR="002A10AF" w:rsidRPr="0051370B" w:rsidRDefault="002A10AF" w:rsidP="009B297A">
            <w:pPr>
              <w:keepNext/>
              <w:spacing w:before="0"/>
              <w:jc w:val="center"/>
              <w:rPr>
                <w:b/>
                <w:bCs/>
                <w:sz w:val="20"/>
                <w:lang w:val="en-CA"/>
              </w:rPr>
            </w:pPr>
            <w:r w:rsidRPr="00645159">
              <w:rPr>
                <w:rFonts w:ascii="Arial Narrow" w:hAnsi="Arial Narrow"/>
                <w:b/>
                <w:bCs/>
                <w:sz w:val="20"/>
                <w:lang w:val="en-CA"/>
              </w:rPr>
              <w:t>X</w:t>
            </w:r>
          </w:p>
        </w:tc>
        <w:tc>
          <w:tcPr>
            <w:tcW w:w="1134" w:type="dxa"/>
            <w:vAlign w:val="center"/>
          </w:tcPr>
          <w:p w14:paraId="087F8108" w14:textId="77777777" w:rsidR="002A10AF" w:rsidRPr="0051370B" w:rsidRDefault="002A10AF" w:rsidP="009B297A">
            <w:pPr>
              <w:keepNext/>
              <w:spacing w:before="0"/>
              <w:jc w:val="center"/>
              <w:rPr>
                <w:b/>
                <w:bCs/>
                <w:sz w:val="20"/>
                <w:lang w:val="en-CA"/>
              </w:rPr>
            </w:pPr>
          </w:p>
        </w:tc>
      </w:tr>
      <w:tr w:rsidR="002A10AF" w:rsidRPr="0051370B" w14:paraId="799A4489" w14:textId="77777777" w:rsidTr="002A10AF">
        <w:trPr>
          <w:trHeight w:val="20"/>
          <w:jc w:val="center"/>
        </w:trPr>
        <w:tc>
          <w:tcPr>
            <w:tcW w:w="1141" w:type="dxa"/>
            <w:vAlign w:val="center"/>
          </w:tcPr>
          <w:p w14:paraId="0D3511CF" w14:textId="77777777" w:rsidR="002A10AF" w:rsidRPr="0051370B" w:rsidRDefault="002A10AF" w:rsidP="009B297A">
            <w:pPr>
              <w:keepNext/>
              <w:spacing w:before="0"/>
              <w:jc w:val="center"/>
              <w:rPr>
                <w:rFonts w:cs="Arial"/>
                <w:b/>
                <w:bCs/>
                <w:i/>
                <w:iCs/>
                <w:kern w:val="32"/>
                <w:sz w:val="20"/>
                <w:szCs w:val="32"/>
                <w:lang w:val="en-CA"/>
              </w:rPr>
            </w:pPr>
            <w:r w:rsidRPr="0051370B">
              <w:rPr>
                <w:rFonts w:eastAsia="Times New Roman"/>
                <w:color w:val="000000"/>
                <w:szCs w:val="22"/>
                <w:lang w:val="en-CA" w:eastAsia="zh-CN"/>
              </w:rPr>
              <w:t>S05</w:t>
            </w:r>
          </w:p>
        </w:tc>
        <w:tc>
          <w:tcPr>
            <w:tcW w:w="2610" w:type="dxa"/>
            <w:vAlign w:val="center"/>
          </w:tcPr>
          <w:p w14:paraId="47F8FD5A" w14:textId="77777777" w:rsidR="002A10AF" w:rsidRPr="0051370B" w:rsidRDefault="002A10AF" w:rsidP="009B297A">
            <w:pPr>
              <w:keepNext/>
              <w:spacing w:before="0"/>
              <w:rPr>
                <w:sz w:val="20"/>
                <w:lang w:val="en-CA"/>
              </w:rPr>
            </w:pPr>
            <w:proofErr w:type="spellStart"/>
            <w:r w:rsidRPr="0051370B">
              <w:rPr>
                <w:rFonts w:eastAsia="Times New Roman"/>
                <w:color w:val="000000"/>
                <w:szCs w:val="22"/>
                <w:lang w:val="en-CA" w:eastAsia="zh-CN"/>
              </w:rPr>
              <w:t>EnglishDocumentEditing</w:t>
            </w:r>
            <w:proofErr w:type="spellEnd"/>
          </w:p>
        </w:tc>
        <w:tc>
          <w:tcPr>
            <w:tcW w:w="1134" w:type="dxa"/>
          </w:tcPr>
          <w:p w14:paraId="361C46A7" w14:textId="77777777" w:rsidR="002A10AF" w:rsidRPr="0051370B" w:rsidRDefault="002A10AF" w:rsidP="009B297A">
            <w:pPr>
              <w:keepNext/>
              <w:spacing w:before="0"/>
              <w:jc w:val="center"/>
              <w:rPr>
                <w:b/>
                <w:bCs/>
                <w:sz w:val="20"/>
                <w:lang w:val="en-CA"/>
              </w:rPr>
            </w:pPr>
          </w:p>
        </w:tc>
        <w:tc>
          <w:tcPr>
            <w:tcW w:w="1134" w:type="dxa"/>
          </w:tcPr>
          <w:p w14:paraId="75CF5027" w14:textId="58C57657" w:rsidR="002A10AF" w:rsidRPr="0051370B" w:rsidRDefault="002A10AF" w:rsidP="009B297A">
            <w:pPr>
              <w:keepNext/>
              <w:spacing w:before="0"/>
              <w:jc w:val="center"/>
              <w:rPr>
                <w:b/>
                <w:bCs/>
                <w:sz w:val="20"/>
                <w:lang w:val="en-CA"/>
              </w:rPr>
            </w:pPr>
            <w:r w:rsidRPr="00645159">
              <w:rPr>
                <w:rFonts w:ascii="Arial Narrow" w:hAnsi="Arial Narrow"/>
                <w:b/>
                <w:bCs/>
                <w:sz w:val="20"/>
                <w:lang w:val="en-CA"/>
              </w:rPr>
              <w:t>X</w:t>
            </w:r>
          </w:p>
        </w:tc>
        <w:tc>
          <w:tcPr>
            <w:tcW w:w="1134" w:type="dxa"/>
            <w:vAlign w:val="center"/>
          </w:tcPr>
          <w:p w14:paraId="2D42E00E" w14:textId="77777777" w:rsidR="002A10AF" w:rsidRPr="0051370B" w:rsidRDefault="002A10AF" w:rsidP="009B297A">
            <w:pPr>
              <w:keepNext/>
              <w:spacing w:before="0"/>
              <w:jc w:val="center"/>
              <w:rPr>
                <w:b/>
                <w:bCs/>
                <w:sz w:val="20"/>
                <w:lang w:val="en-CA"/>
              </w:rPr>
            </w:pPr>
          </w:p>
        </w:tc>
      </w:tr>
      <w:tr w:rsidR="002A10AF" w:rsidRPr="0051370B" w14:paraId="1E18427A" w14:textId="77777777" w:rsidTr="002A10AF">
        <w:trPr>
          <w:trHeight w:val="20"/>
          <w:jc w:val="center"/>
        </w:trPr>
        <w:tc>
          <w:tcPr>
            <w:tcW w:w="1141" w:type="dxa"/>
            <w:vAlign w:val="center"/>
          </w:tcPr>
          <w:p w14:paraId="2E44389A" w14:textId="77777777" w:rsidR="002A10AF" w:rsidRPr="0051370B" w:rsidRDefault="002A10AF" w:rsidP="009B297A">
            <w:pPr>
              <w:keepNext/>
              <w:spacing w:before="0"/>
              <w:jc w:val="center"/>
              <w:rPr>
                <w:rFonts w:cs="Arial"/>
                <w:b/>
                <w:bCs/>
                <w:i/>
                <w:iCs/>
                <w:kern w:val="32"/>
                <w:sz w:val="20"/>
                <w:szCs w:val="32"/>
                <w:lang w:val="en-CA"/>
              </w:rPr>
            </w:pPr>
            <w:r w:rsidRPr="0051370B">
              <w:rPr>
                <w:sz w:val="20"/>
                <w:lang w:val="en-CA"/>
              </w:rPr>
              <w:t>S06</w:t>
            </w:r>
          </w:p>
        </w:tc>
        <w:tc>
          <w:tcPr>
            <w:tcW w:w="2610" w:type="dxa"/>
            <w:vAlign w:val="center"/>
          </w:tcPr>
          <w:p w14:paraId="0A3C371A" w14:textId="77777777" w:rsidR="002A10AF" w:rsidRPr="0051370B" w:rsidRDefault="002A10AF" w:rsidP="009B297A">
            <w:pPr>
              <w:keepNext/>
              <w:spacing w:before="0"/>
              <w:rPr>
                <w:rFonts w:eastAsia="Times New Roman"/>
                <w:color w:val="000000"/>
                <w:szCs w:val="22"/>
                <w:lang w:val="en-CA" w:eastAsia="zh-CN"/>
              </w:rPr>
            </w:pPr>
            <w:proofErr w:type="spellStart"/>
            <w:r w:rsidRPr="0051370B">
              <w:rPr>
                <w:sz w:val="20"/>
                <w:lang w:val="en-CA"/>
              </w:rPr>
              <w:t>KristenAndSaraScreen</w:t>
            </w:r>
            <w:proofErr w:type="spellEnd"/>
          </w:p>
        </w:tc>
        <w:tc>
          <w:tcPr>
            <w:tcW w:w="1134" w:type="dxa"/>
          </w:tcPr>
          <w:p w14:paraId="431A9B0A" w14:textId="77777777" w:rsidR="002A10AF" w:rsidRPr="0051370B" w:rsidRDefault="002A10AF" w:rsidP="009B297A">
            <w:pPr>
              <w:keepNext/>
              <w:spacing w:before="0"/>
              <w:jc w:val="center"/>
              <w:rPr>
                <w:b/>
                <w:bCs/>
                <w:sz w:val="20"/>
                <w:lang w:val="en-CA"/>
              </w:rPr>
            </w:pPr>
          </w:p>
        </w:tc>
        <w:tc>
          <w:tcPr>
            <w:tcW w:w="1134" w:type="dxa"/>
          </w:tcPr>
          <w:p w14:paraId="6EBAAA1E" w14:textId="2A59D946" w:rsidR="002A10AF" w:rsidRPr="0051370B" w:rsidRDefault="002A10AF" w:rsidP="009B297A">
            <w:pPr>
              <w:keepNext/>
              <w:spacing w:before="0"/>
              <w:jc w:val="center"/>
              <w:rPr>
                <w:b/>
                <w:bCs/>
                <w:sz w:val="20"/>
                <w:lang w:val="en-CA"/>
              </w:rPr>
            </w:pPr>
            <w:r w:rsidRPr="00645159">
              <w:rPr>
                <w:rFonts w:ascii="Arial Narrow" w:hAnsi="Arial Narrow"/>
                <w:b/>
                <w:bCs/>
                <w:sz w:val="20"/>
                <w:lang w:val="en-CA"/>
              </w:rPr>
              <w:t>X</w:t>
            </w:r>
          </w:p>
        </w:tc>
        <w:tc>
          <w:tcPr>
            <w:tcW w:w="1134" w:type="dxa"/>
            <w:vAlign w:val="center"/>
          </w:tcPr>
          <w:p w14:paraId="0A1D38CA" w14:textId="53F11AF6" w:rsidR="002A10AF" w:rsidRPr="0051370B" w:rsidRDefault="002A10AF" w:rsidP="009B297A">
            <w:pPr>
              <w:keepNext/>
              <w:spacing w:before="0"/>
              <w:jc w:val="center"/>
              <w:rPr>
                <w:b/>
                <w:bCs/>
                <w:sz w:val="20"/>
                <w:lang w:val="en-CA"/>
              </w:rPr>
            </w:pPr>
            <w:r w:rsidRPr="002A10AF">
              <w:rPr>
                <w:rFonts w:ascii="Arial Narrow" w:hAnsi="Arial Narrow"/>
                <w:b/>
                <w:bCs/>
                <w:sz w:val="20"/>
                <w:lang w:val="en-CA"/>
              </w:rPr>
              <w:t>X</w:t>
            </w:r>
          </w:p>
        </w:tc>
      </w:tr>
    </w:tbl>
    <w:p w14:paraId="65E01232" w14:textId="77777777" w:rsidR="00BA5916" w:rsidRDefault="00BA5916" w:rsidP="00BC78C1">
      <w:pPr>
        <w:pStyle w:val="Titolo3"/>
        <w:numPr>
          <w:ilvl w:val="0"/>
          <w:numId w:val="0"/>
        </w:numPr>
      </w:pPr>
    </w:p>
    <w:p w14:paraId="14934C08" w14:textId="5C2F120F" w:rsidR="00BA5916" w:rsidRDefault="00BA5916" w:rsidP="003933FA">
      <w:pPr>
        <w:pStyle w:val="Titolo2"/>
      </w:pPr>
      <w:bookmarkStart w:id="13" w:name="_Toc352522783"/>
      <w:r>
        <w:t>Test results</w:t>
      </w:r>
      <w:r w:rsidR="00444D45">
        <w:t xml:space="preserve"> (</w:t>
      </w:r>
      <w:r w:rsidR="00444D45" w:rsidRPr="00444D45">
        <w:t xml:space="preserve">see details in </w:t>
      </w:r>
      <w:r w:rsidR="00444D45" w:rsidRPr="000D2D65">
        <w:fldChar w:fldCharType="begin"/>
      </w:r>
      <w:r w:rsidR="00444D45" w:rsidRPr="003933FA">
        <w:instrText xml:space="preserve"> REF _Ref352076727 \r \h </w:instrText>
      </w:r>
      <w:r w:rsidR="00444D45" w:rsidRPr="000D2D65">
        <w:fldChar w:fldCharType="separate"/>
      </w:r>
      <w:r w:rsidR="00444D45" w:rsidRPr="000D2D65">
        <w:t>[1]</w:t>
      </w:r>
      <w:r w:rsidR="00444D45" w:rsidRPr="000D2D65">
        <w:fldChar w:fldCharType="end"/>
      </w:r>
      <w:r w:rsidR="00444D45">
        <w:t>)</w:t>
      </w:r>
      <w:bookmarkEnd w:id="13"/>
    </w:p>
    <w:p w14:paraId="1711071B" w14:textId="4DAE12CB" w:rsidR="0026501C" w:rsidRDefault="0026501C" w:rsidP="00BC78C1">
      <w:pPr>
        <w:pStyle w:val="Titolo3"/>
      </w:pPr>
      <w:bookmarkStart w:id="14" w:name="_Toc352522784"/>
      <w:proofErr w:type="spellStart"/>
      <w:r>
        <w:t>Bistreams</w:t>
      </w:r>
      <w:bookmarkEnd w:id="14"/>
      <w:proofErr w:type="spellEnd"/>
    </w:p>
    <w:p w14:paraId="716F160E" w14:textId="3983DC1D" w:rsidR="0026501C" w:rsidRDefault="0026501C" w:rsidP="00BC78C1">
      <w:pPr>
        <w:rPr>
          <w:lang w:val="en-CA"/>
        </w:rPr>
      </w:pPr>
      <w:r w:rsidRPr="0051370B">
        <w:rPr>
          <w:lang w:val="en-CA"/>
        </w:rPr>
        <w:t xml:space="preserve">For the lossy coding conditions described above, </w:t>
      </w:r>
      <w:proofErr w:type="spellStart"/>
      <w:proofErr w:type="gramStart"/>
      <w:r w:rsidRPr="0051370B">
        <w:rPr>
          <w:lang w:val="en-CA"/>
        </w:rPr>
        <w:t>bitstreams</w:t>
      </w:r>
      <w:proofErr w:type="spellEnd"/>
      <w:r w:rsidRPr="0051370B">
        <w:rPr>
          <w:lang w:val="en-CA"/>
        </w:rPr>
        <w:t xml:space="preserve"> have been generated by using all integer QP values between 10 and 47</w:t>
      </w:r>
      <w:proofErr w:type="gramEnd"/>
      <w:r w:rsidRPr="0051370B">
        <w:rPr>
          <w:lang w:val="en-CA"/>
        </w:rPr>
        <w:t xml:space="preserve">. </w:t>
      </w:r>
      <w:proofErr w:type="gramStart"/>
      <w:r w:rsidRPr="0051370B">
        <w:rPr>
          <w:lang w:val="en-CA"/>
        </w:rPr>
        <w:t xml:space="preserve">Additional </w:t>
      </w:r>
      <w:proofErr w:type="spellStart"/>
      <w:r w:rsidRPr="0051370B">
        <w:rPr>
          <w:lang w:val="en-CA"/>
        </w:rPr>
        <w:t>bitstreams</w:t>
      </w:r>
      <w:proofErr w:type="spellEnd"/>
      <w:r w:rsidRPr="0051370B">
        <w:rPr>
          <w:lang w:val="en-CA"/>
        </w:rPr>
        <w:t xml:space="preserve"> have also been generated by using QP values between 1 and 10 for AVC and HEVC and QP values between 47 and 51 for HEVC-SCC</w:t>
      </w:r>
      <w:proofErr w:type="gramEnd"/>
      <w:r w:rsidRPr="0051370B">
        <w:rPr>
          <w:lang w:val="en-CA"/>
        </w:rPr>
        <w:t xml:space="preserve">. Superior coding efficiency of HEVC-SCC over HEVC and AVC </w:t>
      </w:r>
      <w:r>
        <w:rPr>
          <w:lang w:val="en-CA"/>
        </w:rPr>
        <w:t>has been exhibited for</w:t>
      </w:r>
      <w:r w:rsidRPr="0051370B">
        <w:rPr>
          <w:lang w:val="en-CA"/>
        </w:rPr>
        <w:t xml:space="preserve"> every test point</w:t>
      </w:r>
      <w:r>
        <w:rPr>
          <w:lang w:val="en-CA"/>
        </w:rPr>
        <w:t xml:space="preserve"> in PSNR objective terms</w:t>
      </w:r>
      <w:r w:rsidRPr="0051370B">
        <w:rPr>
          <w:lang w:val="en-CA"/>
        </w:rPr>
        <w:t>.</w:t>
      </w:r>
      <w:r>
        <w:rPr>
          <w:lang w:val="en-CA"/>
        </w:rPr>
        <w:t xml:space="preserve"> </w:t>
      </w:r>
      <w:r>
        <w:rPr>
          <w:lang w:val="en-CA"/>
        </w:rPr>
        <w:fldChar w:fldCharType="begin"/>
      </w:r>
      <w:r>
        <w:rPr>
          <w:lang w:val="en-CA"/>
        </w:rPr>
        <w:instrText xml:space="preserve"> REF _Ref352076449 \h </w:instrText>
      </w:r>
      <w:r>
        <w:rPr>
          <w:lang w:val="en-CA"/>
        </w:rPr>
      </w:r>
      <w:r>
        <w:rPr>
          <w:lang w:val="en-CA"/>
        </w:rPr>
        <w:fldChar w:fldCharType="separate"/>
      </w:r>
      <w:r>
        <w:t xml:space="preserve">Figure </w:t>
      </w:r>
      <w:r>
        <w:rPr>
          <w:noProof/>
        </w:rPr>
        <w:t>1</w:t>
      </w:r>
      <w:r>
        <w:rPr>
          <w:lang w:val="en-CA"/>
        </w:rPr>
        <w:fldChar w:fldCharType="end"/>
      </w:r>
      <w:r>
        <w:rPr>
          <w:lang w:val="en-CA"/>
        </w:rPr>
        <w:t xml:space="preserve"> and </w:t>
      </w:r>
      <w:r>
        <w:rPr>
          <w:lang w:val="en-CA"/>
        </w:rPr>
        <w:fldChar w:fldCharType="begin"/>
      </w:r>
      <w:r>
        <w:rPr>
          <w:lang w:val="en-CA"/>
        </w:rPr>
        <w:instrText xml:space="preserve"> REF _Ref352076470 \h </w:instrText>
      </w:r>
      <w:r>
        <w:rPr>
          <w:lang w:val="en-CA"/>
        </w:rPr>
      </w:r>
      <w:r>
        <w:rPr>
          <w:lang w:val="en-CA"/>
        </w:rPr>
        <w:fldChar w:fldCharType="separate"/>
      </w:r>
      <w:r>
        <w:t xml:space="preserve">Figure </w:t>
      </w:r>
      <w:r>
        <w:rPr>
          <w:noProof/>
        </w:rPr>
        <w:t>2</w:t>
      </w:r>
      <w:r>
        <w:rPr>
          <w:lang w:val="en-CA"/>
        </w:rPr>
        <w:fldChar w:fldCharType="end"/>
      </w:r>
      <w:r>
        <w:rPr>
          <w:lang w:val="en-CA"/>
        </w:rPr>
        <w:t xml:space="preserve"> below present two R/D comparison examples. </w:t>
      </w:r>
    </w:p>
    <w:p w14:paraId="2B36B9A6" w14:textId="77777777" w:rsidR="0026501C" w:rsidRDefault="0026501C" w:rsidP="00BC78C1">
      <w:pPr>
        <w:rPr>
          <w:lang w:val="en-CA"/>
        </w:rPr>
      </w:pPr>
    </w:p>
    <w:p w14:paraId="6D7CDDAF" w14:textId="6A516E3E" w:rsidR="0026501C" w:rsidRDefault="0026501C" w:rsidP="00BC78C1">
      <w:r w:rsidRPr="0051370B">
        <w:rPr>
          <w:noProof/>
          <w:lang w:val="it-IT" w:eastAsia="it-IT"/>
        </w:rPr>
        <w:drawing>
          <wp:inline distT="0" distB="0" distL="0" distR="0" wp14:anchorId="50FF4179" wp14:editId="6B7FAFF2">
            <wp:extent cx="5486400" cy="2314575"/>
            <wp:effectExtent l="0" t="0" r="25400" b="22225"/>
            <wp:docPr id="47" name="Chart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FE0A648" w14:textId="3B43FFDD" w:rsidR="0026501C" w:rsidRDefault="0026501C" w:rsidP="00BC78C1">
      <w:pPr>
        <w:pStyle w:val="Didascalia"/>
        <w:jc w:val="center"/>
      </w:pPr>
      <w:bookmarkStart w:id="15" w:name="_Ref352076449"/>
      <w:r>
        <w:t xml:space="preserve">Figure </w:t>
      </w:r>
      <w:fldSimple w:instr=" SEQ Figure \* ARABIC ">
        <w:r w:rsidR="00AD699A">
          <w:rPr>
            <w:noProof/>
          </w:rPr>
          <w:t>1</w:t>
        </w:r>
      </w:fldSimple>
      <w:bookmarkEnd w:id="15"/>
      <w:r>
        <w:t xml:space="preserve"> </w:t>
      </w:r>
      <w:proofErr w:type="spellStart"/>
      <w:r w:rsidRPr="0026501C">
        <w:t>EnglishDocumentEditing</w:t>
      </w:r>
      <w:proofErr w:type="spellEnd"/>
      <w:r w:rsidRPr="0026501C">
        <w:t xml:space="preserve"> RGB sequence coded in AI configuration</w:t>
      </w:r>
    </w:p>
    <w:p w14:paraId="6546E111" w14:textId="77777777" w:rsidR="0026501C" w:rsidRDefault="0026501C" w:rsidP="00BC78C1"/>
    <w:p w14:paraId="6B352F73" w14:textId="77777777" w:rsidR="0026501C" w:rsidRDefault="0026501C" w:rsidP="00BC78C1"/>
    <w:p w14:paraId="726A4CA7" w14:textId="0E3C1BDA" w:rsidR="0026501C" w:rsidRDefault="0026501C" w:rsidP="00BC78C1">
      <w:r w:rsidRPr="0051370B">
        <w:rPr>
          <w:noProof/>
          <w:lang w:val="it-IT" w:eastAsia="it-IT"/>
        </w:rPr>
        <w:drawing>
          <wp:inline distT="0" distB="0" distL="0" distR="0" wp14:anchorId="330529DA" wp14:editId="682357C0">
            <wp:extent cx="5486400" cy="2187575"/>
            <wp:effectExtent l="0" t="0" r="25400" b="22225"/>
            <wp:docPr id="48" name="Chart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D1FD5E8" w14:textId="5BF3CC5F" w:rsidR="0026501C" w:rsidRDefault="0026501C" w:rsidP="00BC78C1">
      <w:pPr>
        <w:pStyle w:val="Didascalia"/>
        <w:jc w:val="center"/>
      </w:pPr>
      <w:bookmarkStart w:id="16" w:name="_Ref352076470"/>
      <w:r>
        <w:lastRenderedPageBreak/>
        <w:t xml:space="preserve">Figure </w:t>
      </w:r>
      <w:fldSimple w:instr=" SEQ Figure \* ARABIC ">
        <w:r w:rsidR="00AD699A">
          <w:rPr>
            <w:noProof/>
          </w:rPr>
          <w:t>2</w:t>
        </w:r>
      </w:fldSimple>
      <w:bookmarkEnd w:id="16"/>
      <w:r>
        <w:t xml:space="preserve"> </w:t>
      </w:r>
      <w:proofErr w:type="spellStart"/>
      <w:r w:rsidRPr="0026501C">
        <w:t>EnglishDocumentEditing</w:t>
      </w:r>
      <w:proofErr w:type="spellEnd"/>
      <w:r w:rsidRPr="0026501C">
        <w:t xml:space="preserve"> RGB sequence coded in RA configuration</w:t>
      </w:r>
    </w:p>
    <w:p w14:paraId="2A08024E" w14:textId="77777777" w:rsidR="00E461C8" w:rsidRPr="00E461C8" w:rsidRDefault="00E461C8" w:rsidP="00BC78C1"/>
    <w:p w14:paraId="58204758" w14:textId="40D26D20" w:rsidR="005303F4" w:rsidRDefault="005303F4" w:rsidP="00BC78C1">
      <w:pPr>
        <w:pStyle w:val="Titolo3"/>
        <w:rPr>
          <w:lang w:val="en-CA"/>
        </w:rPr>
      </w:pPr>
      <w:bookmarkStart w:id="17" w:name="_Toc352522785"/>
      <w:r>
        <w:rPr>
          <w:lang w:val="en-CA"/>
        </w:rPr>
        <w:t>Test plan for s</w:t>
      </w:r>
      <w:r w:rsidRPr="0051370B">
        <w:rPr>
          <w:lang w:val="en-CA"/>
        </w:rPr>
        <w:t>ubjective testing</w:t>
      </w:r>
      <w:bookmarkEnd w:id="17"/>
    </w:p>
    <w:p w14:paraId="036242E0" w14:textId="3CD8C559" w:rsidR="005303F4" w:rsidRDefault="005303F4" w:rsidP="00BC78C1">
      <w:pPr>
        <w:rPr>
          <w:lang w:val="en-CA"/>
        </w:rPr>
      </w:pPr>
      <w:r w:rsidRPr="0051370B">
        <w:rPr>
          <w:lang w:val="en-CA"/>
        </w:rPr>
        <w:t xml:space="preserve">The subjective testing was done in Rome at the GBTech laboratory, during the week before the Geneva 2017 JCT-VC meeting. Originally </w:t>
      </w:r>
      <w:r>
        <w:rPr>
          <w:lang w:val="en-CA"/>
        </w:rPr>
        <w:t>it was intended</w:t>
      </w:r>
      <w:r w:rsidRPr="0051370B">
        <w:rPr>
          <w:lang w:val="en-CA"/>
        </w:rPr>
        <w:t xml:space="preserve"> to complete the test </w:t>
      </w:r>
      <w:r>
        <w:rPr>
          <w:lang w:val="en-CA"/>
        </w:rPr>
        <w:t>by 5</w:t>
      </w:r>
      <w:r w:rsidRPr="0051370B">
        <w:rPr>
          <w:lang w:val="en-CA"/>
        </w:rPr>
        <w:t xml:space="preserve"> January 2017, but an additional up-load of </w:t>
      </w:r>
      <w:proofErr w:type="spellStart"/>
      <w:r w:rsidRPr="0051370B">
        <w:rPr>
          <w:lang w:val="en-CA"/>
        </w:rPr>
        <w:t>bitstream</w:t>
      </w:r>
      <w:r>
        <w:rPr>
          <w:lang w:val="en-CA"/>
        </w:rPr>
        <w:t>s</w:t>
      </w:r>
      <w:proofErr w:type="spellEnd"/>
      <w:r w:rsidRPr="0051370B">
        <w:rPr>
          <w:lang w:val="en-CA"/>
        </w:rPr>
        <w:t xml:space="preserve"> was required to try to optimize the visual assessment. This led also to a very long analysis of many additional decoded </w:t>
      </w:r>
      <w:proofErr w:type="spellStart"/>
      <w:r w:rsidRPr="0051370B">
        <w:rPr>
          <w:lang w:val="en-CA"/>
        </w:rPr>
        <w:t>bitstreams</w:t>
      </w:r>
      <w:proofErr w:type="spellEnd"/>
      <w:r w:rsidRPr="0051370B">
        <w:rPr>
          <w:lang w:val="en-CA"/>
        </w:rPr>
        <w:t xml:space="preserve"> that required much more time than what originally estimated. Due to the above situation, the Test Chair (in agreement with the members of the A</w:t>
      </w:r>
      <w:r>
        <w:rPr>
          <w:lang w:val="en-CA"/>
        </w:rPr>
        <w:t>H</w:t>
      </w:r>
      <w:r w:rsidRPr="0051370B">
        <w:rPr>
          <w:lang w:val="en-CA"/>
        </w:rPr>
        <w:t>G) planned to modify the general schedule of the verification test in two steps</w:t>
      </w:r>
      <w:r>
        <w:rPr>
          <w:lang w:val="en-CA"/>
        </w:rPr>
        <w:t xml:space="preserve"> as described in.</w:t>
      </w:r>
      <w:r w:rsidR="00310824">
        <w:rPr>
          <w:lang w:val="en-CA"/>
        </w:rPr>
        <w:fldChar w:fldCharType="begin"/>
      </w:r>
      <w:r w:rsidR="00310824">
        <w:rPr>
          <w:lang w:val="en-CA"/>
        </w:rPr>
        <w:instrText xml:space="preserve"> REF _Ref352077231 \r \h </w:instrText>
      </w:r>
      <w:r w:rsidR="00310824">
        <w:rPr>
          <w:lang w:val="en-CA"/>
        </w:rPr>
      </w:r>
      <w:r w:rsidR="00310824">
        <w:rPr>
          <w:lang w:val="en-CA"/>
        </w:rPr>
        <w:fldChar w:fldCharType="separate"/>
      </w:r>
      <w:r w:rsidR="00310824">
        <w:rPr>
          <w:lang w:val="en-CA"/>
        </w:rPr>
        <w:t>3.1</w:t>
      </w:r>
      <w:r w:rsidR="00310824">
        <w:rPr>
          <w:lang w:val="en-CA"/>
        </w:rPr>
        <w:fldChar w:fldCharType="end"/>
      </w:r>
      <w:r w:rsidR="00310824">
        <w:rPr>
          <w:lang w:val="en-CA"/>
        </w:rPr>
        <w:t>.</w:t>
      </w:r>
    </w:p>
    <w:p w14:paraId="63B14B46" w14:textId="7AC4319E" w:rsidR="005303F4" w:rsidRDefault="005303F4" w:rsidP="00BC78C1">
      <w:pPr>
        <w:pStyle w:val="Titolo3"/>
        <w:rPr>
          <w:lang w:val="en-CA"/>
        </w:rPr>
      </w:pPr>
      <w:bookmarkStart w:id="18" w:name="_Toc352522786"/>
      <w:r>
        <w:rPr>
          <w:lang w:val="en-CA"/>
        </w:rPr>
        <w:t>Selection of test points</w:t>
      </w:r>
      <w:bookmarkEnd w:id="18"/>
    </w:p>
    <w:p w14:paraId="762B71F0" w14:textId="03444ABA" w:rsidR="00AF34BD" w:rsidRDefault="005303F4" w:rsidP="00BC78C1">
      <w:pPr>
        <w:rPr>
          <w:lang w:val="en-CA"/>
        </w:rPr>
      </w:pPr>
      <w:r w:rsidRPr="0051370B">
        <w:rPr>
          <w:lang w:val="en-CA"/>
        </w:rPr>
        <w:t>The initial selection of the bit rates (</w:t>
      </w:r>
      <w:r>
        <w:rPr>
          <w:lang w:val="en-CA"/>
        </w:rPr>
        <w:t xml:space="preserve">generated by selected </w:t>
      </w:r>
      <w:r w:rsidRPr="0051370B">
        <w:rPr>
          <w:lang w:val="en-CA"/>
        </w:rPr>
        <w:t>QP</w:t>
      </w:r>
      <w:r>
        <w:rPr>
          <w:lang w:val="en-CA"/>
        </w:rPr>
        <w:t xml:space="preserve"> value</w:t>
      </w:r>
      <w:r w:rsidRPr="0051370B">
        <w:rPr>
          <w:lang w:val="en-CA"/>
        </w:rPr>
        <w:t>s) for the three encoders had to be reconsidered to allow a valid visual assessment of the decoded video clips. This new selection of the bit rates required a time</w:t>
      </w:r>
      <w:r>
        <w:rPr>
          <w:lang w:val="en-CA"/>
        </w:rPr>
        <w:t>-</w:t>
      </w:r>
      <w:r w:rsidRPr="0051370B">
        <w:rPr>
          <w:lang w:val="en-CA"/>
        </w:rPr>
        <w:t xml:space="preserve">consuming effort dedicated to additional decoding of </w:t>
      </w:r>
      <w:proofErr w:type="spellStart"/>
      <w:r w:rsidRPr="0051370B">
        <w:rPr>
          <w:lang w:val="en-CA"/>
        </w:rPr>
        <w:t>bitstreams</w:t>
      </w:r>
      <w:proofErr w:type="spellEnd"/>
      <w:r w:rsidRPr="0051370B">
        <w:rPr>
          <w:lang w:val="en-CA"/>
        </w:rPr>
        <w:t xml:space="preserve"> at the test site. Tens of newly decoded </w:t>
      </w:r>
      <w:proofErr w:type="spellStart"/>
      <w:r w:rsidRPr="0051370B">
        <w:rPr>
          <w:lang w:val="en-CA"/>
        </w:rPr>
        <w:t>bitstreams</w:t>
      </w:r>
      <w:proofErr w:type="spellEnd"/>
      <w:r w:rsidRPr="0051370B">
        <w:rPr>
          <w:lang w:val="en-CA"/>
        </w:rPr>
        <w:t xml:space="preserve"> were preliminary assessed by the GBTech experts to select QP</w:t>
      </w:r>
      <w:r>
        <w:rPr>
          <w:lang w:val="en-CA"/>
        </w:rPr>
        <w:t xml:space="preserve"> value</w:t>
      </w:r>
      <w:r w:rsidRPr="0051370B">
        <w:rPr>
          <w:lang w:val="en-CA"/>
        </w:rPr>
        <w:t>s more appropriate to perform a valid formal subjective assessment.</w:t>
      </w:r>
    </w:p>
    <w:p w14:paraId="6DF384A1" w14:textId="77777777" w:rsidR="00AF34BD" w:rsidRDefault="00AF34BD" w:rsidP="00BC78C1"/>
    <w:p w14:paraId="0D5F84B7" w14:textId="71E0306C" w:rsidR="00AF34BD" w:rsidRDefault="001753E3" w:rsidP="00BC78C1">
      <w:pPr>
        <w:pStyle w:val="Titolo3"/>
      </w:pPr>
      <w:bookmarkStart w:id="19" w:name="_Toc352522787"/>
      <w:r>
        <w:t>Method for subjective testing</w:t>
      </w:r>
      <w:bookmarkEnd w:id="19"/>
    </w:p>
    <w:p w14:paraId="108F6FA3" w14:textId="0906BFB3" w:rsidR="00AF34BD" w:rsidRDefault="001753E3" w:rsidP="00BC78C1">
      <w:pPr>
        <w:rPr>
          <w:lang w:val="en-CA"/>
        </w:rPr>
      </w:pPr>
      <w:r w:rsidRPr="0051370B">
        <w:rPr>
          <w:lang w:val="en-CA"/>
        </w:rPr>
        <w:t>The test method is derived from the DCR (Degradation Category Rating) as specified in</w:t>
      </w:r>
      <w:r w:rsidR="00C0714D">
        <w:rPr>
          <w:lang w:val="en-CA"/>
        </w:rPr>
        <w:t xml:space="preserve"> Recommendation ITU-T P.910 </w:t>
      </w:r>
      <w:r w:rsidR="00C0714D">
        <w:rPr>
          <w:lang w:val="en-CA"/>
        </w:rPr>
        <w:fldChar w:fldCharType="begin"/>
      </w:r>
      <w:r w:rsidR="00C0714D">
        <w:rPr>
          <w:lang w:val="en-CA"/>
        </w:rPr>
        <w:instrText xml:space="preserve"> REF _Ref352079273 \r \h </w:instrText>
      </w:r>
      <w:r w:rsidR="00C0714D">
        <w:rPr>
          <w:lang w:val="en-CA"/>
        </w:rPr>
      </w:r>
      <w:r w:rsidR="00C0714D">
        <w:rPr>
          <w:lang w:val="en-CA"/>
        </w:rPr>
        <w:fldChar w:fldCharType="separate"/>
      </w:r>
      <w:r w:rsidR="00C0714D">
        <w:rPr>
          <w:lang w:val="en-CA"/>
        </w:rPr>
        <w:t>[3]</w:t>
      </w:r>
      <w:r w:rsidR="00C0714D">
        <w:rPr>
          <w:lang w:val="en-CA"/>
        </w:rPr>
        <w:fldChar w:fldCharType="end"/>
      </w:r>
      <w:r w:rsidR="00C0714D">
        <w:rPr>
          <w:lang w:val="en-CA"/>
        </w:rPr>
        <w:t xml:space="preserve"> </w:t>
      </w:r>
      <w:r w:rsidRPr="0051370B">
        <w:rPr>
          <w:lang w:val="en-CA"/>
        </w:rPr>
        <w:t xml:space="preserve">with some variation in the timing of the Basic Test Cell (see </w:t>
      </w:r>
      <w:r w:rsidR="003040AA">
        <w:rPr>
          <w:lang w:val="en-CA"/>
        </w:rPr>
        <w:fldChar w:fldCharType="begin"/>
      </w:r>
      <w:r w:rsidR="003040AA">
        <w:rPr>
          <w:lang w:val="en-CA"/>
        </w:rPr>
        <w:instrText xml:space="preserve"> REF _Ref352079366 \h </w:instrText>
      </w:r>
      <w:r w:rsidR="003040AA">
        <w:rPr>
          <w:lang w:val="en-CA"/>
        </w:rPr>
      </w:r>
      <w:r w:rsidR="003040AA">
        <w:rPr>
          <w:lang w:val="en-CA"/>
        </w:rPr>
        <w:fldChar w:fldCharType="separate"/>
      </w:r>
      <w:r w:rsidR="003040AA">
        <w:t xml:space="preserve">Figure </w:t>
      </w:r>
      <w:r w:rsidR="003040AA">
        <w:rPr>
          <w:noProof/>
        </w:rPr>
        <w:t>3</w:t>
      </w:r>
      <w:r w:rsidR="003040AA">
        <w:rPr>
          <w:lang w:val="en-CA"/>
        </w:rPr>
        <w:fldChar w:fldCharType="end"/>
      </w:r>
      <w:r w:rsidRPr="0051370B">
        <w:rPr>
          <w:lang w:val="en-CA"/>
        </w:rPr>
        <w:t>) and in the adoption of an 11 grades impairment scale, as defined in</w:t>
      </w:r>
      <w:r w:rsidR="0011684E">
        <w:rPr>
          <w:lang w:val="en-CA"/>
        </w:rPr>
        <w:t xml:space="preserve"> Recommendation ITU-R BT.2095 </w:t>
      </w:r>
      <w:r w:rsidR="0011684E">
        <w:rPr>
          <w:lang w:val="en-CA"/>
        </w:rPr>
        <w:fldChar w:fldCharType="begin"/>
      </w:r>
      <w:r w:rsidR="0011684E">
        <w:rPr>
          <w:lang w:val="en-CA"/>
        </w:rPr>
        <w:instrText xml:space="preserve"> REF _Ref352079757 \r \h </w:instrText>
      </w:r>
      <w:r w:rsidR="0011684E">
        <w:rPr>
          <w:lang w:val="en-CA"/>
        </w:rPr>
      </w:r>
      <w:r w:rsidR="0011684E">
        <w:rPr>
          <w:lang w:val="en-CA"/>
        </w:rPr>
        <w:fldChar w:fldCharType="separate"/>
      </w:r>
      <w:r w:rsidR="0011684E">
        <w:rPr>
          <w:lang w:val="en-CA"/>
        </w:rPr>
        <w:t>[4]</w:t>
      </w:r>
      <w:r w:rsidR="0011684E">
        <w:rPr>
          <w:lang w:val="en-CA"/>
        </w:rPr>
        <w:fldChar w:fldCharType="end"/>
      </w:r>
      <w:r w:rsidRPr="0051370B">
        <w:rPr>
          <w:lang w:val="en-CA"/>
        </w:rPr>
        <w:t>, ranging from "0" (lowest quality) to "10" (highest quality).</w:t>
      </w:r>
    </w:p>
    <w:p w14:paraId="51143DB8" w14:textId="6CD49AD0" w:rsidR="00C0714D" w:rsidRDefault="003040AA" w:rsidP="00BC78C1">
      <w:pPr>
        <w:jc w:val="center"/>
      </w:pPr>
      <w:r w:rsidRPr="0051370B">
        <w:rPr>
          <w:noProof/>
          <w:lang w:val="it-IT" w:eastAsia="it-IT"/>
        </w:rPr>
        <w:drawing>
          <wp:inline distT="0" distB="0" distL="0" distR="0" wp14:anchorId="33440C88" wp14:editId="54A197B2">
            <wp:extent cx="5046345" cy="850900"/>
            <wp:effectExtent l="0" t="0" r="8255" b="12700"/>
            <wp:docPr id="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46345" cy="850900"/>
                    </a:xfrm>
                    <a:prstGeom prst="rect">
                      <a:avLst/>
                    </a:prstGeom>
                    <a:noFill/>
                    <a:ln>
                      <a:noFill/>
                    </a:ln>
                  </pic:spPr>
                </pic:pic>
              </a:graphicData>
            </a:graphic>
          </wp:inline>
        </w:drawing>
      </w:r>
    </w:p>
    <w:p w14:paraId="56455CC8" w14:textId="7F7D799E" w:rsidR="003040AA" w:rsidRDefault="003040AA" w:rsidP="00BC78C1">
      <w:pPr>
        <w:pStyle w:val="Didascalia"/>
        <w:jc w:val="center"/>
      </w:pPr>
      <w:bookmarkStart w:id="20" w:name="_Ref352079366"/>
      <w:r>
        <w:t xml:space="preserve">Figure </w:t>
      </w:r>
      <w:fldSimple w:instr=" SEQ Figure \* ARABIC ">
        <w:r w:rsidR="00AD699A">
          <w:rPr>
            <w:noProof/>
          </w:rPr>
          <w:t>3</w:t>
        </w:r>
      </w:fldSimple>
      <w:bookmarkEnd w:id="20"/>
      <w:r>
        <w:t xml:space="preserve"> DCR_BCT</w:t>
      </w:r>
    </w:p>
    <w:p w14:paraId="39AA71F6" w14:textId="6317AF7C" w:rsidR="00222D32" w:rsidRDefault="00222D32" w:rsidP="00222D32">
      <w:r>
        <w:t xml:space="preserve">Eighteen young university students all aging below 30 years were selected as the test subjects after being carefully screened for visual acuity and </w:t>
      </w:r>
      <w:proofErr w:type="spellStart"/>
      <w:r>
        <w:t>colour</w:t>
      </w:r>
      <w:proofErr w:type="spellEnd"/>
      <w:r>
        <w:t xml:space="preserve"> blindness. They have been carefully trained on both the test protocol and the kind of impairments they have to detect.</w:t>
      </w:r>
    </w:p>
    <w:p w14:paraId="1DFE0CDD" w14:textId="13F1C70F" w:rsidR="00222D32" w:rsidRPr="00222D32" w:rsidRDefault="00222D32" w:rsidP="00BC78C1">
      <w:r>
        <w:t>The Test Sessions were preceded by a training activity during which a detailed explanation of the test scope, of the test method and of the vote procedure was provided.</w:t>
      </w:r>
    </w:p>
    <w:p w14:paraId="6C5490CF" w14:textId="3D6E578D" w:rsidR="00AF34BD" w:rsidRDefault="00631919" w:rsidP="00BC78C1">
      <w:pPr>
        <w:pStyle w:val="Titolo3"/>
      </w:pPr>
      <w:bookmarkStart w:id="21" w:name="_Toc352522788"/>
      <w:r>
        <w:t>Step 1 Results for RGB color space</w:t>
      </w:r>
      <w:bookmarkEnd w:id="21"/>
    </w:p>
    <w:p w14:paraId="4D21928A" w14:textId="7BB36152" w:rsidR="00631919" w:rsidRDefault="00A577C2" w:rsidP="00BC78C1">
      <w:r>
        <w:fldChar w:fldCharType="begin"/>
      </w:r>
      <w:r>
        <w:instrText xml:space="preserve"> REF _Ref352080531 \h </w:instrText>
      </w:r>
      <w:r>
        <w:fldChar w:fldCharType="separate"/>
      </w:r>
      <w:r>
        <w:t xml:space="preserve">Table </w:t>
      </w:r>
      <w:r>
        <w:rPr>
          <w:noProof/>
        </w:rPr>
        <w:t>3</w:t>
      </w:r>
      <w:r>
        <w:fldChar w:fldCharType="end"/>
      </w:r>
      <w:r w:rsidR="00871239">
        <w:t xml:space="preserve"> below shows </w:t>
      </w:r>
      <w:r>
        <w:t xml:space="preserve">the test sequences used in </w:t>
      </w:r>
      <w:r w:rsidR="0046082D">
        <w:t>this part of the test</w:t>
      </w:r>
      <w:r>
        <w:t xml:space="preserve">. </w:t>
      </w:r>
    </w:p>
    <w:p w14:paraId="2DD9D2F9" w14:textId="13550BB9" w:rsidR="00631919" w:rsidRDefault="00631919" w:rsidP="003D1F51">
      <w:pPr>
        <w:pStyle w:val="Didascalia"/>
        <w:spacing w:before="120" w:after="60"/>
        <w:jc w:val="center"/>
        <w:pPrChange w:id="22" w:author="VAB" w:date="2017-03-31T14:56:00Z">
          <w:pPr>
            <w:pStyle w:val="Didascalia"/>
            <w:jc w:val="center"/>
          </w:pPr>
        </w:pPrChange>
      </w:pPr>
      <w:bookmarkStart w:id="23" w:name="_Ref352080531"/>
      <w:r>
        <w:t xml:space="preserve">Table </w:t>
      </w:r>
      <w:fldSimple w:instr=" SEQ Table \* ARABIC ">
        <w:r w:rsidR="00D1431A">
          <w:t>3</w:t>
        </w:r>
      </w:fldSimple>
      <w:bookmarkEnd w:id="23"/>
      <w:r w:rsidR="00366DF2">
        <w:t xml:space="preserve"> List of the </w:t>
      </w:r>
      <w:r>
        <w:t xml:space="preserve">sequences tested in Step 1 for </w:t>
      </w:r>
      <w:proofErr w:type="spellStart"/>
      <w:r>
        <w:t>teh</w:t>
      </w:r>
      <w:proofErr w:type="spellEnd"/>
      <w:r>
        <w:t xml:space="preserve"> RGB color space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11"/>
        <w:gridCol w:w="2608"/>
        <w:gridCol w:w="805"/>
      </w:tblGrid>
      <w:tr w:rsidR="00631919" w:rsidRPr="0051370B" w14:paraId="6B24C39F" w14:textId="77777777" w:rsidTr="00631919">
        <w:trPr>
          <w:trHeight w:val="20"/>
          <w:jc w:val="center"/>
        </w:trPr>
        <w:tc>
          <w:tcPr>
            <w:tcW w:w="1611" w:type="dxa"/>
            <w:vAlign w:val="center"/>
          </w:tcPr>
          <w:p w14:paraId="2F29874C" w14:textId="77777777" w:rsidR="00631919" w:rsidRPr="0051370B" w:rsidRDefault="00631919" w:rsidP="00631919">
            <w:pPr>
              <w:keepNext/>
              <w:spacing w:before="0"/>
              <w:jc w:val="center"/>
              <w:rPr>
                <w:rFonts w:cs="Arial"/>
                <w:b/>
                <w:bCs/>
                <w:i/>
                <w:iCs/>
                <w:kern w:val="32"/>
                <w:sz w:val="20"/>
                <w:szCs w:val="32"/>
                <w:lang w:val="en-CA"/>
              </w:rPr>
            </w:pPr>
            <w:r w:rsidRPr="0051370B">
              <w:rPr>
                <w:b/>
                <w:bCs/>
                <w:sz w:val="20"/>
                <w:lang w:val="en-CA"/>
              </w:rPr>
              <w:t>Sequence code</w:t>
            </w:r>
          </w:p>
        </w:tc>
        <w:tc>
          <w:tcPr>
            <w:tcW w:w="2608" w:type="dxa"/>
            <w:vAlign w:val="center"/>
          </w:tcPr>
          <w:p w14:paraId="67383185" w14:textId="77777777" w:rsidR="00631919" w:rsidRPr="00345879" w:rsidRDefault="00631919" w:rsidP="00631919">
            <w:pPr>
              <w:keepNext/>
              <w:spacing w:before="0"/>
              <w:jc w:val="center"/>
              <w:rPr>
                <w:rFonts w:ascii="Tahoma" w:hAnsi="Tahoma" w:cs="Arial"/>
                <w:kern w:val="32"/>
                <w:sz w:val="20"/>
                <w:szCs w:val="32"/>
                <w:lang w:val="en-CA"/>
              </w:rPr>
            </w:pPr>
            <w:r>
              <w:rPr>
                <w:b/>
                <w:bCs/>
                <w:sz w:val="20"/>
                <w:lang w:val="en-CA"/>
              </w:rPr>
              <w:t>Test s</w:t>
            </w:r>
            <w:r w:rsidRPr="0051370B">
              <w:rPr>
                <w:b/>
                <w:bCs/>
                <w:sz w:val="20"/>
                <w:lang w:val="en-CA"/>
              </w:rPr>
              <w:t>equence name</w:t>
            </w:r>
          </w:p>
        </w:tc>
        <w:tc>
          <w:tcPr>
            <w:tcW w:w="805" w:type="dxa"/>
          </w:tcPr>
          <w:p w14:paraId="71D09D05" w14:textId="77777777" w:rsidR="00631919" w:rsidRPr="0051370B" w:rsidRDefault="00631919" w:rsidP="00631919">
            <w:pPr>
              <w:keepNext/>
              <w:spacing w:before="0"/>
              <w:jc w:val="center"/>
              <w:rPr>
                <w:b/>
                <w:bCs/>
                <w:sz w:val="20"/>
                <w:lang w:val="en-CA"/>
              </w:rPr>
            </w:pPr>
            <w:r w:rsidRPr="0051370B">
              <w:rPr>
                <w:b/>
                <w:bCs/>
                <w:sz w:val="20"/>
                <w:lang w:val="en-CA"/>
              </w:rPr>
              <w:t>RGB</w:t>
            </w:r>
          </w:p>
        </w:tc>
      </w:tr>
      <w:tr w:rsidR="00631919" w:rsidRPr="0051370B" w14:paraId="15B6762E" w14:textId="77777777" w:rsidTr="00631919">
        <w:trPr>
          <w:trHeight w:val="20"/>
          <w:jc w:val="center"/>
        </w:trPr>
        <w:tc>
          <w:tcPr>
            <w:tcW w:w="1611" w:type="dxa"/>
            <w:vAlign w:val="center"/>
          </w:tcPr>
          <w:p w14:paraId="7C719FDF" w14:textId="77777777" w:rsidR="00631919" w:rsidRPr="0051370B" w:rsidRDefault="00631919" w:rsidP="00631919">
            <w:pPr>
              <w:keepNext/>
              <w:spacing w:before="0"/>
              <w:jc w:val="center"/>
              <w:rPr>
                <w:rFonts w:cs="Arial"/>
                <w:b/>
                <w:bCs/>
                <w:i/>
                <w:iCs/>
                <w:kern w:val="32"/>
                <w:sz w:val="20"/>
                <w:szCs w:val="32"/>
                <w:lang w:val="en-CA"/>
              </w:rPr>
            </w:pPr>
            <w:r w:rsidRPr="0051370B">
              <w:rPr>
                <w:sz w:val="20"/>
                <w:lang w:val="en-CA"/>
              </w:rPr>
              <w:t>S01</w:t>
            </w:r>
          </w:p>
        </w:tc>
        <w:tc>
          <w:tcPr>
            <w:tcW w:w="2608" w:type="dxa"/>
            <w:vAlign w:val="center"/>
          </w:tcPr>
          <w:p w14:paraId="2E0F2A9E" w14:textId="77777777" w:rsidR="00631919" w:rsidRPr="00345879" w:rsidRDefault="00631919" w:rsidP="00631919">
            <w:pPr>
              <w:keepNext/>
              <w:spacing w:before="0"/>
              <w:rPr>
                <w:rFonts w:ascii="Tahoma" w:hAnsi="Tahoma" w:cs="Arial"/>
                <w:kern w:val="32"/>
                <w:sz w:val="20"/>
                <w:szCs w:val="32"/>
                <w:lang w:val="en-CA"/>
              </w:rPr>
            </w:pPr>
            <w:proofErr w:type="spellStart"/>
            <w:r w:rsidRPr="0051370B">
              <w:rPr>
                <w:sz w:val="20"/>
                <w:lang w:val="en-CA"/>
              </w:rPr>
              <w:t>BigBuckBunnyStudio</w:t>
            </w:r>
            <w:proofErr w:type="spellEnd"/>
          </w:p>
        </w:tc>
        <w:tc>
          <w:tcPr>
            <w:tcW w:w="805" w:type="dxa"/>
          </w:tcPr>
          <w:p w14:paraId="16E2CBF0" w14:textId="22C00BEC" w:rsidR="00631919" w:rsidRPr="002A10AF" w:rsidRDefault="002A10AF" w:rsidP="00631919">
            <w:pPr>
              <w:keepNext/>
              <w:spacing w:before="0"/>
              <w:jc w:val="center"/>
              <w:rPr>
                <w:rFonts w:ascii="Arial Narrow" w:hAnsi="Arial Narrow"/>
                <w:b/>
                <w:bCs/>
                <w:sz w:val="20"/>
                <w:lang w:val="en-CA"/>
              </w:rPr>
            </w:pPr>
            <w:r w:rsidRPr="002A10AF">
              <w:rPr>
                <w:rFonts w:ascii="Arial Narrow" w:hAnsi="Arial Narrow"/>
                <w:b/>
                <w:bCs/>
                <w:sz w:val="20"/>
                <w:lang w:val="en-CA"/>
              </w:rPr>
              <w:t>X</w:t>
            </w:r>
          </w:p>
        </w:tc>
      </w:tr>
      <w:tr w:rsidR="00631919" w:rsidRPr="0051370B" w14:paraId="0BF0771D" w14:textId="77777777" w:rsidTr="00631919">
        <w:trPr>
          <w:trHeight w:val="20"/>
          <w:jc w:val="center"/>
        </w:trPr>
        <w:tc>
          <w:tcPr>
            <w:tcW w:w="1611" w:type="dxa"/>
            <w:vAlign w:val="center"/>
          </w:tcPr>
          <w:p w14:paraId="13E07AD6" w14:textId="77777777" w:rsidR="00631919" w:rsidRPr="0051370B" w:rsidRDefault="00631919" w:rsidP="00631919">
            <w:pPr>
              <w:keepNext/>
              <w:spacing w:before="0"/>
              <w:jc w:val="center"/>
              <w:rPr>
                <w:rFonts w:cs="Arial"/>
                <w:b/>
                <w:bCs/>
                <w:i/>
                <w:iCs/>
                <w:kern w:val="32"/>
                <w:sz w:val="20"/>
                <w:szCs w:val="32"/>
                <w:lang w:val="en-CA"/>
              </w:rPr>
            </w:pPr>
            <w:r w:rsidRPr="0051370B">
              <w:rPr>
                <w:sz w:val="20"/>
                <w:lang w:val="en-CA"/>
              </w:rPr>
              <w:t>S04</w:t>
            </w:r>
          </w:p>
        </w:tc>
        <w:tc>
          <w:tcPr>
            <w:tcW w:w="2608" w:type="dxa"/>
            <w:vAlign w:val="center"/>
          </w:tcPr>
          <w:p w14:paraId="25D51918" w14:textId="77777777" w:rsidR="00631919" w:rsidRPr="00345879" w:rsidRDefault="00631919" w:rsidP="00631919">
            <w:pPr>
              <w:keepNext/>
              <w:spacing w:before="0"/>
              <w:rPr>
                <w:rFonts w:ascii="Tahoma" w:hAnsi="Tahoma" w:cs="Arial"/>
                <w:kern w:val="32"/>
                <w:sz w:val="20"/>
                <w:szCs w:val="32"/>
                <w:lang w:val="en-CA"/>
              </w:rPr>
            </w:pPr>
            <w:proofErr w:type="spellStart"/>
            <w:r w:rsidRPr="0051370B">
              <w:rPr>
                <w:sz w:val="20"/>
                <w:lang w:val="en-CA"/>
              </w:rPr>
              <w:t>ClearTypeSpreadsheet</w:t>
            </w:r>
            <w:proofErr w:type="spellEnd"/>
          </w:p>
        </w:tc>
        <w:tc>
          <w:tcPr>
            <w:tcW w:w="805" w:type="dxa"/>
          </w:tcPr>
          <w:p w14:paraId="7B306DC7" w14:textId="3C961681" w:rsidR="00631919" w:rsidRPr="002A10AF" w:rsidRDefault="002A10AF" w:rsidP="00631919">
            <w:pPr>
              <w:keepNext/>
              <w:spacing w:before="0"/>
              <w:jc w:val="center"/>
              <w:rPr>
                <w:rFonts w:ascii="Arial Narrow" w:hAnsi="Arial Narrow"/>
                <w:b/>
                <w:bCs/>
                <w:sz w:val="20"/>
                <w:lang w:val="en-CA"/>
              </w:rPr>
            </w:pPr>
            <w:r w:rsidRPr="002A10AF">
              <w:rPr>
                <w:rFonts w:ascii="Arial Narrow" w:hAnsi="Arial Narrow"/>
                <w:b/>
                <w:bCs/>
                <w:sz w:val="20"/>
                <w:lang w:val="en-CA"/>
              </w:rPr>
              <w:t></w:t>
            </w:r>
          </w:p>
        </w:tc>
      </w:tr>
      <w:tr w:rsidR="00631919" w:rsidRPr="0051370B" w14:paraId="3C3730FB" w14:textId="77777777" w:rsidTr="00631919">
        <w:trPr>
          <w:trHeight w:val="20"/>
          <w:jc w:val="center"/>
        </w:trPr>
        <w:tc>
          <w:tcPr>
            <w:tcW w:w="1611" w:type="dxa"/>
            <w:vAlign w:val="center"/>
          </w:tcPr>
          <w:p w14:paraId="231644EA" w14:textId="77777777" w:rsidR="00631919" w:rsidRPr="0051370B" w:rsidRDefault="00631919" w:rsidP="00631919">
            <w:pPr>
              <w:keepNext/>
              <w:spacing w:before="0"/>
              <w:jc w:val="center"/>
              <w:rPr>
                <w:rFonts w:cs="Arial"/>
                <w:b/>
                <w:bCs/>
                <w:i/>
                <w:iCs/>
                <w:kern w:val="32"/>
                <w:sz w:val="20"/>
                <w:szCs w:val="32"/>
                <w:lang w:val="en-CA"/>
              </w:rPr>
            </w:pPr>
            <w:r w:rsidRPr="0051370B">
              <w:rPr>
                <w:rFonts w:eastAsia="Times New Roman"/>
                <w:color w:val="000000"/>
                <w:szCs w:val="22"/>
                <w:lang w:val="en-CA" w:eastAsia="zh-CN"/>
              </w:rPr>
              <w:t>S05</w:t>
            </w:r>
          </w:p>
        </w:tc>
        <w:tc>
          <w:tcPr>
            <w:tcW w:w="2608" w:type="dxa"/>
            <w:vAlign w:val="center"/>
          </w:tcPr>
          <w:p w14:paraId="285E9362" w14:textId="77777777" w:rsidR="00631919" w:rsidRPr="0051370B" w:rsidRDefault="00631919" w:rsidP="00631919">
            <w:pPr>
              <w:keepNext/>
              <w:spacing w:before="0"/>
              <w:rPr>
                <w:sz w:val="20"/>
                <w:lang w:val="en-CA"/>
              </w:rPr>
            </w:pPr>
            <w:proofErr w:type="spellStart"/>
            <w:r w:rsidRPr="0051370B">
              <w:rPr>
                <w:rFonts w:eastAsia="Times New Roman"/>
                <w:color w:val="000000"/>
                <w:szCs w:val="22"/>
                <w:lang w:val="en-CA" w:eastAsia="zh-CN"/>
              </w:rPr>
              <w:t>EnglishDocumentEditing</w:t>
            </w:r>
            <w:proofErr w:type="spellEnd"/>
          </w:p>
        </w:tc>
        <w:tc>
          <w:tcPr>
            <w:tcW w:w="805" w:type="dxa"/>
          </w:tcPr>
          <w:p w14:paraId="4F48F04A" w14:textId="64EA2E6C" w:rsidR="00631919" w:rsidRPr="002A10AF" w:rsidRDefault="002A10AF" w:rsidP="00631919">
            <w:pPr>
              <w:keepNext/>
              <w:spacing w:before="0"/>
              <w:jc w:val="center"/>
              <w:rPr>
                <w:rFonts w:ascii="Arial Narrow" w:hAnsi="Arial Narrow"/>
                <w:b/>
                <w:bCs/>
                <w:sz w:val="20"/>
                <w:lang w:val="en-CA"/>
              </w:rPr>
            </w:pPr>
            <w:r w:rsidRPr="002A10AF">
              <w:rPr>
                <w:rFonts w:ascii="Arial Narrow" w:hAnsi="Arial Narrow"/>
                <w:b/>
                <w:bCs/>
                <w:sz w:val="20"/>
                <w:lang w:val="en-CA"/>
              </w:rPr>
              <w:t></w:t>
            </w:r>
          </w:p>
        </w:tc>
      </w:tr>
      <w:tr w:rsidR="00631919" w:rsidRPr="0051370B" w14:paraId="617703CE" w14:textId="77777777" w:rsidTr="00631919">
        <w:trPr>
          <w:trHeight w:val="20"/>
          <w:jc w:val="center"/>
        </w:trPr>
        <w:tc>
          <w:tcPr>
            <w:tcW w:w="1611" w:type="dxa"/>
            <w:vAlign w:val="center"/>
          </w:tcPr>
          <w:p w14:paraId="2C5EEED1" w14:textId="77777777" w:rsidR="00631919" w:rsidRPr="0051370B" w:rsidRDefault="00631919" w:rsidP="00631919">
            <w:pPr>
              <w:keepNext/>
              <w:spacing w:before="0"/>
              <w:jc w:val="center"/>
              <w:rPr>
                <w:rFonts w:cs="Arial"/>
                <w:b/>
                <w:bCs/>
                <w:i/>
                <w:iCs/>
                <w:kern w:val="32"/>
                <w:sz w:val="20"/>
                <w:szCs w:val="32"/>
                <w:lang w:val="en-CA"/>
              </w:rPr>
            </w:pPr>
            <w:r w:rsidRPr="0051370B">
              <w:rPr>
                <w:sz w:val="20"/>
                <w:lang w:val="en-CA"/>
              </w:rPr>
              <w:t>S06</w:t>
            </w:r>
          </w:p>
        </w:tc>
        <w:tc>
          <w:tcPr>
            <w:tcW w:w="2608" w:type="dxa"/>
            <w:vAlign w:val="center"/>
          </w:tcPr>
          <w:p w14:paraId="50FC9567" w14:textId="77777777" w:rsidR="00631919" w:rsidRPr="0051370B" w:rsidRDefault="00631919" w:rsidP="00631919">
            <w:pPr>
              <w:keepNext/>
              <w:spacing w:before="0"/>
              <w:rPr>
                <w:rFonts w:eastAsia="Times New Roman"/>
                <w:color w:val="000000"/>
                <w:szCs w:val="22"/>
                <w:lang w:val="en-CA" w:eastAsia="zh-CN"/>
              </w:rPr>
            </w:pPr>
            <w:proofErr w:type="spellStart"/>
            <w:r w:rsidRPr="0051370B">
              <w:rPr>
                <w:sz w:val="20"/>
                <w:lang w:val="en-CA"/>
              </w:rPr>
              <w:t>KristenAndSaraScreen</w:t>
            </w:r>
            <w:proofErr w:type="spellEnd"/>
          </w:p>
        </w:tc>
        <w:tc>
          <w:tcPr>
            <w:tcW w:w="805" w:type="dxa"/>
          </w:tcPr>
          <w:p w14:paraId="04FC6338" w14:textId="0703E417" w:rsidR="00631919" w:rsidRPr="002A10AF" w:rsidRDefault="002A10AF" w:rsidP="00631919">
            <w:pPr>
              <w:keepNext/>
              <w:spacing w:before="0"/>
              <w:jc w:val="center"/>
              <w:rPr>
                <w:rFonts w:ascii="Arial Narrow" w:hAnsi="Arial Narrow"/>
                <w:b/>
                <w:bCs/>
                <w:sz w:val="20"/>
                <w:lang w:val="en-CA"/>
              </w:rPr>
            </w:pPr>
            <w:r w:rsidRPr="002A10AF">
              <w:rPr>
                <w:rFonts w:ascii="Arial Narrow" w:hAnsi="Arial Narrow"/>
                <w:b/>
                <w:bCs/>
                <w:sz w:val="20"/>
                <w:lang w:val="en-CA"/>
              </w:rPr>
              <w:t></w:t>
            </w:r>
          </w:p>
        </w:tc>
      </w:tr>
    </w:tbl>
    <w:p w14:paraId="54BE9A12" w14:textId="4B4B1655" w:rsidR="00631919" w:rsidRDefault="00871239" w:rsidP="00BC78C1">
      <w:r>
        <w:t xml:space="preserve">The test results for the 12 </w:t>
      </w:r>
      <w:r w:rsidR="00823468">
        <w:t>combinations</w:t>
      </w:r>
      <w:r>
        <w:t xml:space="preserve"> of test sequences and coding configurations are presented through MOS curves along with the test data tables. </w:t>
      </w:r>
      <w:r>
        <w:fldChar w:fldCharType="begin"/>
      </w:r>
      <w:r>
        <w:instrText xml:space="preserve"> REF _Ref352081118 \h </w:instrText>
      </w:r>
      <w:r>
        <w:fldChar w:fldCharType="separate"/>
      </w:r>
      <w:r>
        <w:t xml:space="preserve">Figure </w:t>
      </w:r>
      <w:r>
        <w:rPr>
          <w:noProof/>
        </w:rPr>
        <w:t>4</w:t>
      </w:r>
      <w:r>
        <w:fldChar w:fldCharType="end"/>
      </w:r>
      <w:r>
        <w:t xml:space="preserve"> below shows an example for sequence S01 </w:t>
      </w:r>
      <w:r w:rsidR="007B2A0C">
        <w:t xml:space="preserve">coded </w:t>
      </w:r>
      <w:r>
        <w:t xml:space="preserve">with </w:t>
      </w:r>
      <w:r w:rsidR="0059588D">
        <w:t>AI</w:t>
      </w:r>
      <w:r>
        <w:t xml:space="preserve"> coding configuration. See the rest of test results in </w:t>
      </w:r>
      <w:r w:rsidR="00D16069">
        <w:fldChar w:fldCharType="begin"/>
      </w:r>
      <w:r w:rsidR="00D16069">
        <w:instrText xml:space="preserve"> REF _Ref352076727 \r \h </w:instrText>
      </w:r>
      <w:r w:rsidR="00D16069">
        <w:fldChar w:fldCharType="separate"/>
      </w:r>
      <w:r w:rsidR="00D16069">
        <w:t>[1]</w:t>
      </w:r>
      <w:r w:rsidR="00D16069">
        <w:fldChar w:fldCharType="end"/>
      </w:r>
      <w:r w:rsidR="00D16069">
        <w:t>.</w:t>
      </w:r>
    </w:p>
    <w:p w14:paraId="73A15F82" w14:textId="77777777" w:rsidR="001971C5" w:rsidRDefault="001971C5" w:rsidP="00BC78C1"/>
    <w:tbl>
      <w:tblPr>
        <w:tblStyle w:val="Grigliatabella"/>
        <w:tblW w:w="0" w:type="auto"/>
        <w:tblLook w:val="04A0" w:firstRow="1" w:lastRow="0" w:firstColumn="1" w:lastColumn="0" w:noHBand="0" w:noVBand="1"/>
      </w:tblPr>
      <w:tblGrid>
        <w:gridCol w:w="5816"/>
        <w:gridCol w:w="3488"/>
      </w:tblGrid>
      <w:tr w:rsidR="001619B6" w:rsidRPr="0051370B" w14:paraId="7520E754" w14:textId="77777777" w:rsidTr="001619B6">
        <w:tc>
          <w:tcPr>
            <w:tcW w:w="5816" w:type="dxa"/>
          </w:tcPr>
          <w:p w14:paraId="6608038E" w14:textId="7572E03E" w:rsidR="001619B6" w:rsidRPr="0051370B" w:rsidRDefault="0059588D" w:rsidP="001971C5">
            <w:pPr>
              <w:tabs>
                <w:tab w:val="clear" w:pos="360"/>
                <w:tab w:val="clear" w:pos="720"/>
                <w:tab w:val="clear" w:pos="1080"/>
                <w:tab w:val="clear" w:pos="1440"/>
              </w:tabs>
              <w:rPr>
                <w:lang w:val="en-CA"/>
              </w:rPr>
            </w:pPr>
            <w:r w:rsidRPr="0051370B">
              <w:rPr>
                <w:noProof/>
                <w:lang w:val="it-IT" w:eastAsia="it-IT"/>
              </w:rPr>
              <w:lastRenderedPageBreak/>
              <w:drawing>
                <wp:inline distT="0" distB="0" distL="0" distR="0" wp14:anchorId="7A57EAA8" wp14:editId="19D2371B">
                  <wp:extent cx="3518535" cy="2308225"/>
                  <wp:effectExtent l="0" t="0" r="37465" b="28575"/>
                  <wp:docPr id="39" name="Grafico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3365" w:type="dxa"/>
          </w:tcPr>
          <w:tbl>
            <w:tblPr>
              <w:tblW w:w="320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596"/>
              <w:gridCol w:w="574"/>
              <w:gridCol w:w="1377"/>
            </w:tblGrid>
            <w:tr w:rsidR="0059588D" w:rsidRPr="0051370B" w14:paraId="4DDD4F33" w14:textId="77777777" w:rsidTr="0059588D">
              <w:trPr>
                <w:trHeight w:val="300"/>
              </w:trPr>
              <w:tc>
                <w:tcPr>
                  <w:tcW w:w="660" w:type="dxa"/>
                  <w:shd w:val="clear" w:color="auto" w:fill="auto"/>
                  <w:vAlign w:val="center"/>
                  <w:hideMark/>
                </w:tcPr>
                <w:p w14:paraId="5C7D3ABF" w14:textId="6D7765C2" w:rsidR="0059588D" w:rsidRPr="0096540A" w:rsidRDefault="0059588D" w:rsidP="001971C5">
                  <w:pPr>
                    <w:tabs>
                      <w:tab w:val="clear" w:pos="360"/>
                      <w:tab w:val="clear" w:pos="720"/>
                      <w:tab w:val="clear" w:pos="1080"/>
                      <w:tab w:val="clear" w:pos="14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Codec</w:t>
                  </w:r>
                </w:p>
              </w:tc>
              <w:tc>
                <w:tcPr>
                  <w:tcW w:w="596" w:type="dxa"/>
                  <w:shd w:val="clear" w:color="auto" w:fill="auto"/>
                  <w:noWrap/>
                  <w:vAlign w:val="center"/>
                  <w:hideMark/>
                </w:tcPr>
                <w:p w14:paraId="4B439B43" w14:textId="1887AC4E"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QP</w:t>
                  </w:r>
                </w:p>
              </w:tc>
              <w:tc>
                <w:tcPr>
                  <w:tcW w:w="574" w:type="dxa"/>
                  <w:shd w:val="clear" w:color="auto" w:fill="auto"/>
                  <w:noWrap/>
                  <w:vAlign w:val="center"/>
                  <w:hideMark/>
                </w:tcPr>
                <w:p w14:paraId="7BA82610" w14:textId="27E9E44F"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MOS</w:t>
                  </w:r>
                </w:p>
              </w:tc>
              <w:tc>
                <w:tcPr>
                  <w:tcW w:w="1377" w:type="dxa"/>
                  <w:shd w:val="clear" w:color="auto" w:fill="auto"/>
                  <w:noWrap/>
                  <w:vAlign w:val="center"/>
                  <w:hideMark/>
                </w:tcPr>
                <w:p w14:paraId="7CC93403" w14:textId="52E87879"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textAlignment w:val="auto"/>
                    <w:rPr>
                      <w:rFonts w:ascii="Arial Narrow" w:eastAsia="Times New Roman" w:hAnsi="Arial Narrow"/>
                      <w:color w:val="000000"/>
                      <w:sz w:val="20"/>
                      <w:lang w:val="en-CA" w:eastAsia="it-IT"/>
                    </w:rPr>
                  </w:pPr>
                  <w:proofErr w:type="spellStart"/>
                  <w:r w:rsidRPr="0051370B">
                    <w:rPr>
                      <w:rFonts w:ascii="Arial Narrow" w:eastAsia="Times New Roman" w:hAnsi="Arial Narrow"/>
                      <w:color w:val="000000"/>
                      <w:sz w:val="20"/>
                      <w:lang w:val="en-CA" w:eastAsia="it-IT"/>
                    </w:rPr>
                    <w:t>Bitstreams</w:t>
                  </w:r>
                  <w:proofErr w:type="spellEnd"/>
                  <w:r>
                    <w:rPr>
                      <w:rFonts w:ascii="Arial Narrow" w:eastAsia="Times New Roman" w:hAnsi="Arial Narrow"/>
                      <w:color w:val="000000"/>
                      <w:sz w:val="20"/>
                      <w:lang w:val="en-CA" w:eastAsia="it-IT"/>
                    </w:rPr>
                    <w:t xml:space="preserve"> (MB)</w:t>
                  </w:r>
                </w:p>
              </w:tc>
            </w:tr>
            <w:tr w:rsidR="0059588D" w:rsidRPr="0051370B" w14:paraId="5ADA56C8" w14:textId="77777777" w:rsidTr="0059588D">
              <w:trPr>
                <w:trHeight w:val="300"/>
              </w:trPr>
              <w:tc>
                <w:tcPr>
                  <w:tcW w:w="660" w:type="dxa"/>
                  <w:shd w:val="clear" w:color="auto" w:fill="auto"/>
                  <w:noWrap/>
                  <w:vAlign w:val="center"/>
                  <w:hideMark/>
                </w:tcPr>
                <w:p w14:paraId="3E3437F6" w14:textId="3B62A8A0"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596" w:type="dxa"/>
                  <w:shd w:val="clear" w:color="auto" w:fill="auto"/>
                  <w:noWrap/>
                  <w:vAlign w:val="center"/>
                  <w:hideMark/>
                </w:tcPr>
                <w:p w14:paraId="7453A970" w14:textId="52EBE6D4"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74" w:type="dxa"/>
                  <w:shd w:val="clear" w:color="auto" w:fill="auto"/>
                  <w:noWrap/>
                  <w:vAlign w:val="center"/>
                  <w:hideMark/>
                </w:tcPr>
                <w:p w14:paraId="48981C0F" w14:textId="3F0331A7"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377" w:type="dxa"/>
                  <w:shd w:val="clear" w:color="auto" w:fill="auto"/>
                  <w:noWrap/>
                  <w:vAlign w:val="center"/>
                  <w:hideMark/>
                </w:tcPr>
                <w:p w14:paraId="0E79345C" w14:textId="789496F3"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113.683</w:t>
                  </w:r>
                </w:p>
              </w:tc>
            </w:tr>
            <w:tr w:rsidR="0059588D" w:rsidRPr="0051370B" w14:paraId="6D174990" w14:textId="77777777" w:rsidTr="0059588D">
              <w:trPr>
                <w:trHeight w:val="300"/>
              </w:trPr>
              <w:tc>
                <w:tcPr>
                  <w:tcW w:w="660" w:type="dxa"/>
                  <w:shd w:val="clear" w:color="auto" w:fill="auto"/>
                  <w:noWrap/>
                  <w:vAlign w:val="center"/>
                  <w:hideMark/>
                </w:tcPr>
                <w:p w14:paraId="05401AB0" w14:textId="776FECD3"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596" w:type="dxa"/>
                  <w:shd w:val="clear" w:color="auto" w:fill="auto"/>
                  <w:noWrap/>
                  <w:vAlign w:val="center"/>
                  <w:hideMark/>
                </w:tcPr>
                <w:p w14:paraId="074C9839" w14:textId="1BDD40EF"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R30</w:t>
                  </w:r>
                </w:p>
              </w:tc>
              <w:tc>
                <w:tcPr>
                  <w:tcW w:w="574" w:type="dxa"/>
                  <w:shd w:val="clear" w:color="auto" w:fill="auto"/>
                  <w:noWrap/>
                  <w:vAlign w:val="center"/>
                  <w:hideMark/>
                </w:tcPr>
                <w:p w14:paraId="207884B9" w14:textId="1210C20E"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377" w:type="dxa"/>
                  <w:shd w:val="clear" w:color="auto" w:fill="auto"/>
                  <w:noWrap/>
                  <w:vAlign w:val="center"/>
                  <w:hideMark/>
                </w:tcPr>
                <w:p w14:paraId="4A8861A8" w14:textId="27F15387"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85.815</w:t>
                  </w:r>
                </w:p>
              </w:tc>
            </w:tr>
            <w:tr w:rsidR="0059588D" w:rsidRPr="0051370B" w14:paraId="37440BC0" w14:textId="77777777" w:rsidTr="0059588D">
              <w:trPr>
                <w:trHeight w:val="300"/>
              </w:trPr>
              <w:tc>
                <w:tcPr>
                  <w:tcW w:w="660" w:type="dxa"/>
                  <w:shd w:val="clear" w:color="auto" w:fill="auto"/>
                  <w:noWrap/>
                  <w:vAlign w:val="center"/>
                  <w:hideMark/>
                </w:tcPr>
                <w:p w14:paraId="316E09DB" w14:textId="701E1D9C"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596" w:type="dxa"/>
                  <w:shd w:val="clear" w:color="auto" w:fill="auto"/>
                  <w:noWrap/>
                  <w:vAlign w:val="center"/>
                  <w:hideMark/>
                </w:tcPr>
                <w:p w14:paraId="657CE9CD" w14:textId="4E62D305"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74" w:type="dxa"/>
                  <w:shd w:val="clear" w:color="auto" w:fill="auto"/>
                  <w:noWrap/>
                  <w:vAlign w:val="center"/>
                  <w:hideMark/>
                </w:tcPr>
                <w:p w14:paraId="0422561C" w14:textId="40464FA4"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50</w:t>
                  </w:r>
                </w:p>
              </w:tc>
              <w:tc>
                <w:tcPr>
                  <w:tcW w:w="1377" w:type="dxa"/>
                  <w:shd w:val="clear" w:color="auto" w:fill="auto"/>
                  <w:noWrap/>
                  <w:vAlign w:val="center"/>
                  <w:hideMark/>
                </w:tcPr>
                <w:p w14:paraId="344E3495" w14:textId="646A24D6"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60.381</w:t>
                  </w:r>
                </w:p>
              </w:tc>
            </w:tr>
            <w:tr w:rsidR="0059588D" w:rsidRPr="0051370B" w14:paraId="39FDE64F" w14:textId="77777777" w:rsidTr="0059588D">
              <w:trPr>
                <w:trHeight w:val="300"/>
              </w:trPr>
              <w:tc>
                <w:tcPr>
                  <w:tcW w:w="660" w:type="dxa"/>
                  <w:shd w:val="clear" w:color="auto" w:fill="auto"/>
                  <w:noWrap/>
                  <w:vAlign w:val="center"/>
                  <w:hideMark/>
                </w:tcPr>
                <w:p w14:paraId="48839380" w14:textId="571412E9"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JM</w:t>
                  </w:r>
                </w:p>
              </w:tc>
              <w:tc>
                <w:tcPr>
                  <w:tcW w:w="596" w:type="dxa"/>
                  <w:shd w:val="clear" w:color="auto" w:fill="auto"/>
                  <w:noWrap/>
                  <w:vAlign w:val="center"/>
                  <w:hideMark/>
                </w:tcPr>
                <w:p w14:paraId="7ABE6BAA" w14:textId="3826676F"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R36</w:t>
                  </w:r>
                </w:p>
              </w:tc>
              <w:tc>
                <w:tcPr>
                  <w:tcW w:w="574" w:type="dxa"/>
                  <w:shd w:val="clear" w:color="auto" w:fill="auto"/>
                  <w:noWrap/>
                  <w:vAlign w:val="center"/>
                  <w:hideMark/>
                </w:tcPr>
                <w:p w14:paraId="7635549C" w14:textId="345AF1A7"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377" w:type="dxa"/>
                  <w:shd w:val="clear" w:color="auto" w:fill="auto"/>
                  <w:noWrap/>
                  <w:vAlign w:val="center"/>
                  <w:hideMark/>
                </w:tcPr>
                <w:p w14:paraId="76FBEE9D" w14:textId="1FF575D4"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49.110</w:t>
                  </w:r>
                </w:p>
              </w:tc>
            </w:tr>
            <w:tr w:rsidR="0059588D" w:rsidRPr="0051370B" w14:paraId="2C5310A0" w14:textId="77777777" w:rsidTr="0059588D">
              <w:trPr>
                <w:trHeight w:val="300"/>
              </w:trPr>
              <w:tc>
                <w:tcPr>
                  <w:tcW w:w="660" w:type="dxa"/>
                  <w:shd w:val="clear" w:color="auto" w:fill="auto"/>
                  <w:noWrap/>
                  <w:vAlign w:val="center"/>
                  <w:hideMark/>
                </w:tcPr>
                <w:p w14:paraId="5C79467B" w14:textId="26B5F78C"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596" w:type="dxa"/>
                  <w:shd w:val="clear" w:color="auto" w:fill="auto"/>
                  <w:noWrap/>
                  <w:vAlign w:val="center"/>
                  <w:hideMark/>
                </w:tcPr>
                <w:p w14:paraId="3391B819" w14:textId="2DE66BCF"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74" w:type="dxa"/>
                  <w:shd w:val="clear" w:color="auto" w:fill="auto"/>
                  <w:noWrap/>
                  <w:vAlign w:val="center"/>
                  <w:hideMark/>
                </w:tcPr>
                <w:p w14:paraId="785061A2" w14:textId="7BC2B5A5"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44</w:t>
                  </w:r>
                </w:p>
              </w:tc>
              <w:tc>
                <w:tcPr>
                  <w:tcW w:w="1377" w:type="dxa"/>
                  <w:shd w:val="clear" w:color="auto" w:fill="auto"/>
                  <w:noWrap/>
                  <w:vAlign w:val="center"/>
                  <w:hideMark/>
                </w:tcPr>
                <w:p w14:paraId="3EBE79CA" w14:textId="77BF65C9"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59.351</w:t>
                  </w:r>
                </w:p>
              </w:tc>
            </w:tr>
            <w:tr w:rsidR="0059588D" w:rsidRPr="0051370B" w14:paraId="0DB0FE45" w14:textId="77777777" w:rsidTr="0059588D">
              <w:trPr>
                <w:trHeight w:val="300"/>
              </w:trPr>
              <w:tc>
                <w:tcPr>
                  <w:tcW w:w="660" w:type="dxa"/>
                  <w:shd w:val="clear" w:color="auto" w:fill="auto"/>
                  <w:noWrap/>
                  <w:vAlign w:val="center"/>
                  <w:hideMark/>
                </w:tcPr>
                <w:p w14:paraId="09B1A697" w14:textId="04B0D120"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596" w:type="dxa"/>
                  <w:shd w:val="clear" w:color="auto" w:fill="auto"/>
                  <w:noWrap/>
                  <w:vAlign w:val="center"/>
                  <w:hideMark/>
                </w:tcPr>
                <w:p w14:paraId="7F50A7DF" w14:textId="0E536AE8"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R30</w:t>
                  </w:r>
                </w:p>
              </w:tc>
              <w:tc>
                <w:tcPr>
                  <w:tcW w:w="574" w:type="dxa"/>
                  <w:shd w:val="clear" w:color="auto" w:fill="auto"/>
                  <w:noWrap/>
                  <w:vAlign w:val="center"/>
                  <w:hideMark/>
                </w:tcPr>
                <w:p w14:paraId="54451EFB" w14:textId="3138F530"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377" w:type="dxa"/>
                  <w:shd w:val="clear" w:color="auto" w:fill="auto"/>
                  <w:noWrap/>
                  <w:vAlign w:val="center"/>
                  <w:hideMark/>
                </w:tcPr>
                <w:p w14:paraId="7AC25E85" w14:textId="71230109"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44.028</w:t>
                  </w:r>
                </w:p>
              </w:tc>
            </w:tr>
            <w:tr w:rsidR="0059588D" w:rsidRPr="0051370B" w14:paraId="5B61AFA8" w14:textId="77777777" w:rsidTr="0059588D">
              <w:trPr>
                <w:trHeight w:val="300"/>
              </w:trPr>
              <w:tc>
                <w:tcPr>
                  <w:tcW w:w="660" w:type="dxa"/>
                  <w:shd w:val="clear" w:color="auto" w:fill="auto"/>
                  <w:noWrap/>
                  <w:vAlign w:val="center"/>
                  <w:hideMark/>
                </w:tcPr>
                <w:p w14:paraId="5A174A8C" w14:textId="66EBA4DD"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596" w:type="dxa"/>
                  <w:shd w:val="clear" w:color="auto" w:fill="auto"/>
                  <w:noWrap/>
                  <w:vAlign w:val="center"/>
                  <w:hideMark/>
                </w:tcPr>
                <w:p w14:paraId="4A93C084" w14:textId="79209004"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74" w:type="dxa"/>
                  <w:shd w:val="clear" w:color="auto" w:fill="auto"/>
                  <w:noWrap/>
                  <w:vAlign w:val="center"/>
                  <w:hideMark/>
                </w:tcPr>
                <w:p w14:paraId="214D51C2" w14:textId="7141F292"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06</w:t>
                  </w:r>
                </w:p>
              </w:tc>
              <w:tc>
                <w:tcPr>
                  <w:tcW w:w="1377" w:type="dxa"/>
                  <w:shd w:val="clear" w:color="auto" w:fill="auto"/>
                  <w:noWrap/>
                  <w:vAlign w:val="center"/>
                  <w:hideMark/>
                </w:tcPr>
                <w:p w14:paraId="2E465618" w14:textId="27CF9BF4"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31.257</w:t>
                  </w:r>
                </w:p>
              </w:tc>
            </w:tr>
            <w:tr w:rsidR="0059588D" w:rsidRPr="0051370B" w14:paraId="1FDC4A85" w14:textId="77777777" w:rsidTr="0059588D">
              <w:trPr>
                <w:trHeight w:val="300"/>
              </w:trPr>
              <w:tc>
                <w:tcPr>
                  <w:tcW w:w="660" w:type="dxa"/>
                  <w:shd w:val="clear" w:color="auto" w:fill="auto"/>
                  <w:noWrap/>
                  <w:vAlign w:val="center"/>
                  <w:hideMark/>
                </w:tcPr>
                <w:p w14:paraId="4D9CB12C" w14:textId="0A03B477"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HM</w:t>
                  </w:r>
                </w:p>
              </w:tc>
              <w:tc>
                <w:tcPr>
                  <w:tcW w:w="596" w:type="dxa"/>
                  <w:shd w:val="clear" w:color="auto" w:fill="auto"/>
                  <w:noWrap/>
                  <w:vAlign w:val="center"/>
                  <w:hideMark/>
                </w:tcPr>
                <w:p w14:paraId="0F45C977" w14:textId="4B2F0296"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R36</w:t>
                  </w:r>
                </w:p>
              </w:tc>
              <w:tc>
                <w:tcPr>
                  <w:tcW w:w="574" w:type="dxa"/>
                  <w:shd w:val="clear" w:color="auto" w:fill="auto"/>
                  <w:noWrap/>
                  <w:vAlign w:val="center"/>
                  <w:hideMark/>
                </w:tcPr>
                <w:p w14:paraId="034EA3F7" w14:textId="658307A9"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1</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13</w:t>
                  </w:r>
                </w:p>
              </w:tc>
              <w:tc>
                <w:tcPr>
                  <w:tcW w:w="1377" w:type="dxa"/>
                  <w:shd w:val="clear" w:color="auto" w:fill="auto"/>
                  <w:noWrap/>
                  <w:vAlign w:val="center"/>
                  <w:hideMark/>
                </w:tcPr>
                <w:p w14:paraId="7AF4E403" w14:textId="6EC9D00F"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26.193</w:t>
                  </w:r>
                </w:p>
              </w:tc>
            </w:tr>
            <w:tr w:rsidR="0059588D" w:rsidRPr="0051370B" w14:paraId="434F6411" w14:textId="77777777" w:rsidTr="0059588D">
              <w:trPr>
                <w:trHeight w:val="300"/>
              </w:trPr>
              <w:tc>
                <w:tcPr>
                  <w:tcW w:w="660" w:type="dxa"/>
                  <w:shd w:val="clear" w:color="auto" w:fill="auto"/>
                  <w:noWrap/>
                  <w:vAlign w:val="center"/>
                  <w:hideMark/>
                </w:tcPr>
                <w:p w14:paraId="61238B6F" w14:textId="4F3FBE58"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596" w:type="dxa"/>
                  <w:shd w:val="clear" w:color="auto" w:fill="auto"/>
                  <w:noWrap/>
                  <w:vAlign w:val="center"/>
                  <w:hideMark/>
                </w:tcPr>
                <w:p w14:paraId="2BA9073A" w14:textId="5B760936"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R26</w:t>
                  </w:r>
                </w:p>
              </w:tc>
              <w:tc>
                <w:tcPr>
                  <w:tcW w:w="574" w:type="dxa"/>
                  <w:shd w:val="clear" w:color="auto" w:fill="auto"/>
                  <w:noWrap/>
                  <w:vAlign w:val="center"/>
                  <w:hideMark/>
                </w:tcPr>
                <w:p w14:paraId="0E87171D" w14:textId="5A4C5540"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8</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38</w:t>
                  </w:r>
                </w:p>
              </w:tc>
              <w:tc>
                <w:tcPr>
                  <w:tcW w:w="1377" w:type="dxa"/>
                  <w:shd w:val="clear" w:color="auto" w:fill="auto"/>
                  <w:noWrap/>
                  <w:vAlign w:val="center"/>
                  <w:hideMark/>
                </w:tcPr>
                <w:p w14:paraId="6F8E5B3F" w14:textId="3D6F6306"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49.371</w:t>
                  </w:r>
                </w:p>
              </w:tc>
            </w:tr>
            <w:tr w:rsidR="0059588D" w:rsidRPr="0051370B" w14:paraId="37E386A9" w14:textId="77777777" w:rsidTr="0059588D">
              <w:trPr>
                <w:trHeight w:val="300"/>
              </w:trPr>
              <w:tc>
                <w:tcPr>
                  <w:tcW w:w="660" w:type="dxa"/>
                  <w:shd w:val="clear" w:color="auto" w:fill="auto"/>
                  <w:noWrap/>
                  <w:vAlign w:val="center"/>
                  <w:hideMark/>
                </w:tcPr>
                <w:p w14:paraId="57BEB478" w14:textId="7536B0CC"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596" w:type="dxa"/>
                  <w:shd w:val="clear" w:color="auto" w:fill="auto"/>
                  <w:noWrap/>
                  <w:vAlign w:val="center"/>
                  <w:hideMark/>
                </w:tcPr>
                <w:p w14:paraId="4A1E46B2" w14:textId="4E297739"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R30</w:t>
                  </w:r>
                </w:p>
              </w:tc>
              <w:tc>
                <w:tcPr>
                  <w:tcW w:w="574" w:type="dxa"/>
                  <w:shd w:val="clear" w:color="auto" w:fill="auto"/>
                  <w:noWrap/>
                  <w:vAlign w:val="center"/>
                  <w:hideMark/>
                </w:tcPr>
                <w:p w14:paraId="068AF21C" w14:textId="629E95BD"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6</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63</w:t>
                  </w:r>
                </w:p>
              </w:tc>
              <w:tc>
                <w:tcPr>
                  <w:tcW w:w="1377" w:type="dxa"/>
                  <w:shd w:val="clear" w:color="auto" w:fill="auto"/>
                  <w:noWrap/>
                  <w:vAlign w:val="center"/>
                  <w:hideMark/>
                </w:tcPr>
                <w:p w14:paraId="1B76CEAD" w14:textId="78E3530A"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36.328</w:t>
                  </w:r>
                </w:p>
              </w:tc>
            </w:tr>
            <w:tr w:rsidR="0059588D" w:rsidRPr="0051370B" w14:paraId="4C5A2D31" w14:textId="77777777" w:rsidTr="0059588D">
              <w:trPr>
                <w:trHeight w:val="300"/>
              </w:trPr>
              <w:tc>
                <w:tcPr>
                  <w:tcW w:w="660" w:type="dxa"/>
                  <w:shd w:val="clear" w:color="auto" w:fill="auto"/>
                  <w:noWrap/>
                  <w:vAlign w:val="center"/>
                  <w:hideMark/>
                </w:tcPr>
                <w:p w14:paraId="2EB1C3A2" w14:textId="43F5AF9A"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596" w:type="dxa"/>
                  <w:shd w:val="clear" w:color="auto" w:fill="auto"/>
                  <w:noWrap/>
                  <w:vAlign w:val="center"/>
                  <w:hideMark/>
                </w:tcPr>
                <w:p w14:paraId="74AAE734" w14:textId="435E8248"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R34</w:t>
                  </w:r>
                </w:p>
              </w:tc>
              <w:tc>
                <w:tcPr>
                  <w:tcW w:w="574" w:type="dxa"/>
                  <w:shd w:val="clear" w:color="auto" w:fill="auto"/>
                  <w:noWrap/>
                  <w:vAlign w:val="center"/>
                  <w:hideMark/>
                </w:tcPr>
                <w:p w14:paraId="5B74AF6C" w14:textId="1BB8EE1B"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3</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377" w:type="dxa"/>
                  <w:shd w:val="clear" w:color="auto" w:fill="auto"/>
                  <w:noWrap/>
                  <w:vAlign w:val="center"/>
                  <w:hideMark/>
                </w:tcPr>
                <w:p w14:paraId="267AB40D" w14:textId="20935581"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26.340</w:t>
                  </w:r>
                </w:p>
              </w:tc>
            </w:tr>
            <w:tr w:rsidR="0059588D" w:rsidRPr="0051370B" w14:paraId="206AE7AE" w14:textId="77777777" w:rsidTr="0059588D">
              <w:trPr>
                <w:trHeight w:val="300"/>
              </w:trPr>
              <w:tc>
                <w:tcPr>
                  <w:tcW w:w="660" w:type="dxa"/>
                  <w:shd w:val="clear" w:color="auto" w:fill="auto"/>
                  <w:noWrap/>
                  <w:vAlign w:val="center"/>
                  <w:hideMark/>
                </w:tcPr>
                <w:p w14:paraId="3A847BCE" w14:textId="4F440B95"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SCM</w:t>
                  </w:r>
                </w:p>
              </w:tc>
              <w:tc>
                <w:tcPr>
                  <w:tcW w:w="596" w:type="dxa"/>
                  <w:shd w:val="clear" w:color="auto" w:fill="auto"/>
                  <w:noWrap/>
                  <w:vAlign w:val="center"/>
                  <w:hideMark/>
                </w:tcPr>
                <w:p w14:paraId="078E60DC" w14:textId="007D252E"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R36</w:t>
                  </w:r>
                </w:p>
              </w:tc>
              <w:tc>
                <w:tcPr>
                  <w:tcW w:w="574" w:type="dxa"/>
                  <w:shd w:val="clear" w:color="auto" w:fill="auto"/>
                  <w:noWrap/>
                  <w:vAlign w:val="center"/>
                  <w:hideMark/>
                </w:tcPr>
                <w:p w14:paraId="7C269549" w14:textId="5C080537"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w:t>
                  </w:r>
                  <w:r>
                    <w:rPr>
                      <w:rFonts w:ascii="Arial Narrow" w:eastAsia="Times New Roman" w:hAnsi="Arial Narrow"/>
                      <w:color w:val="000000"/>
                      <w:sz w:val="20"/>
                      <w:lang w:val="en-CA" w:eastAsia="it-IT"/>
                    </w:rPr>
                    <w:t>.</w:t>
                  </w:r>
                  <w:r w:rsidRPr="0051370B">
                    <w:rPr>
                      <w:rFonts w:ascii="Arial Narrow" w:eastAsia="Times New Roman" w:hAnsi="Arial Narrow"/>
                      <w:color w:val="000000"/>
                      <w:sz w:val="20"/>
                      <w:lang w:val="en-CA" w:eastAsia="it-IT"/>
                    </w:rPr>
                    <w:t>88</w:t>
                  </w:r>
                </w:p>
              </w:tc>
              <w:tc>
                <w:tcPr>
                  <w:tcW w:w="1377" w:type="dxa"/>
                  <w:shd w:val="clear" w:color="auto" w:fill="auto"/>
                  <w:noWrap/>
                  <w:vAlign w:val="center"/>
                  <w:hideMark/>
                </w:tcPr>
                <w:p w14:paraId="6F3A08A7" w14:textId="3ABCEEF7" w:rsidR="0059588D" w:rsidRPr="0096540A" w:rsidRDefault="0059588D" w:rsidP="001971C5">
                  <w:pPr>
                    <w:tabs>
                      <w:tab w:val="clear" w:pos="360"/>
                      <w:tab w:val="clear" w:pos="720"/>
                      <w:tab w:val="clear" w:pos="1080"/>
                      <w:tab w:val="clear" w:pos="1440"/>
                      <w:tab w:val="center" w:pos="4320"/>
                      <w:tab w:val="right" w:pos="8640"/>
                    </w:tabs>
                    <w:overflowPunct/>
                    <w:autoSpaceDE/>
                    <w:autoSpaceDN/>
                    <w:adjustRightInd/>
                    <w:spacing w:before="0"/>
                    <w:jc w:val="center"/>
                    <w:textAlignment w:val="auto"/>
                    <w:rPr>
                      <w:rFonts w:ascii="Arial Narrow" w:eastAsia="Times New Roman" w:hAnsi="Arial Narrow"/>
                      <w:color w:val="000000"/>
                      <w:sz w:val="20"/>
                      <w:lang w:val="en-CA" w:eastAsia="it-IT"/>
                    </w:rPr>
                  </w:pPr>
                  <w:r w:rsidRPr="0051370B">
                    <w:rPr>
                      <w:rFonts w:ascii="Arial Narrow" w:eastAsia="Times New Roman" w:hAnsi="Arial Narrow"/>
                      <w:color w:val="000000"/>
                      <w:sz w:val="20"/>
                      <w:lang w:val="en-CA" w:eastAsia="it-IT"/>
                    </w:rPr>
                    <w:t>22.177</w:t>
                  </w:r>
                </w:p>
              </w:tc>
            </w:tr>
          </w:tbl>
          <w:p w14:paraId="4046BF2D" w14:textId="77777777" w:rsidR="001619B6" w:rsidRPr="0051370B" w:rsidRDefault="001619B6" w:rsidP="001971C5">
            <w:pPr>
              <w:tabs>
                <w:tab w:val="clear" w:pos="360"/>
                <w:tab w:val="clear" w:pos="720"/>
                <w:tab w:val="clear" w:pos="1080"/>
                <w:tab w:val="clear" w:pos="1440"/>
              </w:tabs>
              <w:rPr>
                <w:lang w:val="en-CA"/>
              </w:rPr>
            </w:pPr>
          </w:p>
        </w:tc>
      </w:tr>
    </w:tbl>
    <w:p w14:paraId="0140C762" w14:textId="668AA201" w:rsidR="00A577C2" w:rsidRPr="00631919" w:rsidRDefault="00A577C2" w:rsidP="00BC78C1">
      <w:pPr>
        <w:pStyle w:val="Didascalia"/>
        <w:jc w:val="center"/>
      </w:pPr>
      <w:bookmarkStart w:id="24" w:name="_Ref352081118"/>
      <w:r>
        <w:t xml:space="preserve">Figure </w:t>
      </w:r>
      <w:fldSimple w:instr=" SEQ Figure \* ARABIC ">
        <w:r w:rsidR="00AD699A">
          <w:rPr>
            <w:noProof/>
          </w:rPr>
          <w:t>4</w:t>
        </w:r>
      </w:fldSimple>
      <w:bookmarkEnd w:id="24"/>
      <w:r>
        <w:t xml:space="preserve"> </w:t>
      </w:r>
      <w:r w:rsidRPr="00A577C2">
        <w:t xml:space="preserve">MOS curves and table for test sequence S01 </w:t>
      </w:r>
      <w:r w:rsidR="001619B6">
        <w:t xml:space="preserve">coded </w:t>
      </w:r>
      <w:r w:rsidRPr="00A577C2">
        <w:t xml:space="preserve">with </w:t>
      </w:r>
      <w:r w:rsidR="0059588D">
        <w:t>AI</w:t>
      </w:r>
      <w:r w:rsidRPr="00A577C2">
        <w:t xml:space="preserve"> coding configuration</w:t>
      </w:r>
    </w:p>
    <w:p w14:paraId="2758FD04" w14:textId="51C8AA9C" w:rsidR="00FA46EA" w:rsidRDefault="00FA46EA" w:rsidP="00BC78C1">
      <w:pPr>
        <w:pStyle w:val="Titolo3"/>
      </w:pPr>
      <w:bookmarkStart w:id="25" w:name="_Toc352522789"/>
      <w:r w:rsidRPr="0051370B">
        <w:rPr>
          <w:lang w:val="en-CA"/>
        </w:rPr>
        <w:t>Step 1 Results for YUV color space in 4</w:t>
      </w:r>
      <w:r>
        <w:rPr>
          <w:lang w:val="en-CA"/>
        </w:rPr>
        <w:t>:</w:t>
      </w:r>
      <w:r w:rsidRPr="0051370B">
        <w:rPr>
          <w:lang w:val="en-CA"/>
        </w:rPr>
        <w:t>4</w:t>
      </w:r>
      <w:r>
        <w:rPr>
          <w:lang w:val="en-CA"/>
        </w:rPr>
        <w:t>:</w:t>
      </w:r>
      <w:r w:rsidRPr="0051370B">
        <w:rPr>
          <w:lang w:val="en-CA"/>
        </w:rPr>
        <w:t>4 sampling format</w:t>
      </w:r>
      <w:bookmarkEnd w:id="25"/>
      <w:r w:rsidRPr="00521493" w:rsidDel="00F03B3E">
        <w:t xml:space="preserve"> </w:t>
      </w:r>
    </w:p>
    <w:p w14:paraId="1A460CA0" w14:textId="5F32392E" w:rsidR="00FA46EA" w:rsidRDefault="00FA46EA" w:rsidP="00BC78C1">
      <w:r>
        <w:fldChar w:fldCharType="begin"/>
      </w:r>
      <w:r>
        <w:instrText xml:space="preserve"> REF _Ref352081561 \h </w:instrText>
      </w:r>
      <w:r>
        <w:fldChar w:fldCharType="separate"/>
      </w:r>
      <w:r>
        <w:t xml:space="preserve">Table </w:t>
      </w:r>
      <w:r>
        <w:rPr>
          <w:noProof/>
        </w:rPr>
        <w:t>4</w:t>
      </w:r>
      <w:r>
        <w:fldChar w:fldCharType="end"/>
      </w:r>
      <w:r>
        <w:t xml:space="preserve"> below shows the test sequences used in </w:t>
      </w:r>
      <w:r w:rsidR="00A700F5">
        <w:t>this part of the test</w:t>
      </w:r>
      <w:r>
        <w:t>.</w:t>
      </w:r>
    </w:p>
    <w:p w14:paraId="44DA79E9" w14:textId="265B17E2" w:rsidR="00FA46EA" w:rsidRDefault="00FA46EA" w:rsidP="003D1F51">
      <w:pPr>
        <w:pStyle w:val="Didascalia"/>
        <w:spacing w:before="120" w:after="60"/>
        <w:jc w:val="center"/>
        <w:pPrChange w:id="26" w:author="VAB" w:date="2017-03-31T14:56:00Z">
          <w:pPr>
            <w:pStyle w:val="Didascalia"/>
            <w:jc w:val="center"/>
          </w:pPr>
        </w:pPrChange>
      </w:pPr>
      <w:bookmarkStart w:id="27" w:name="_Ref352081561"/>
      <w:r>
        <w:t xml:space="preserve">Table </w:t>
      </w:r>
      <w:fldSimple w:instr=" SEQ Table \* ARABIC ">
        <w:r w:rsidR="00D1431A">
          <w:rPr>
            <w:noProof/>
          </w:rPr>
          <w:t>4</w:t>
        </w:r>
      </w:fldSimple>
      <w:bookmarkEnd w:id="27"/>
      <w:r w:rsidR="00366DF2">
        <w:t xml:space="preserve"> List of the </w:t>
      </w:r>
      <w:r>
        <w:t>sequences tested in Step 1 for YUV Color space in 4:4:4 sampling format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11"/>
        <w:gridCol w:w="2608"/>
        <w:gridCol w:w="1154"/>
      </w:tblGrid>
      <w:tr w:rsidR="00FA46EA" w:rsidRPr="0051370B" w14:paraId="25200E78" w14:textId="77777777" w:rsidTr="001C20B3">
        <w:trPr>
          <w:trHeight w:val="20"/>
          <w:jc w:val="center"/>
        </w:trPr>
        <w:tc>
          <w:tcPr>
            <w:tcW w:w="1611" w:type="dxa"/>
            <w:vAlign w:val="center"/>
          </w:tcPr>
          <w:p w14:paraId="7702A541" w14:textId="77777777" w:rsidR="00FA46EA" w:rsidRPr="0051370B" w:rsidRDefault="00FA46EA" w:rsidP="001C20B3">
            <w:pPr>
              <w:keepNext/>
              <w:spacing w:before="0"/>
              <w:jc w:val="center"/>
              <w:rPr>
                <w:rFonts w:cs="Arial"/>
                <w:b/>
                <w:bCs/>
                <w:i/>
                <w:iCs/>
                <w:kern w:val="32"/>
                <w:sz w:val="20"/>
                <w:szCs w:val="32"/>
                <w:lang w:val="en-CA"/>
              </w:rPr>
            </w:pPr>
            <w:r w:rsidRPr="0051370B">
              <w:rPr>
                <w:b/>
                <w:bCs/>
                <w:sz w:val="20"/>
                <w:lang w:val="en-CA"/>
              </w:rPr>
              <w:t>Sequence code</w:t>
            </w:r>
          </w:p>
        </w:tc>
        <w:tc>
          <w:tcPr>
            <w:tcW w:w="2608" w:type="dxa"/>
            <w:vAlign w:val="center"/>
          </w:tcPr>
          <w:p w14:paraId="3B8AAD05" w14:textId="77777777" w:rsidR="00FA46EA" w:rsidRPr="0051370B" w:rsidRDefault="00FA46EA" w:rsidP="001C20B3">
            <w:pPr>
              <w:keepNext/>
              <w:spacing w:before="0"/>
              <w:jc w:val="center"/>
              <w:rPr>
                <w:rFonts w:ascii="Tahoma" w:hAnsi="Tahoma" w:cs="Arial"/>
                <w:b/>
                <w:bCs/>
                <w:i/>
                <w:iCs/>
                <w:kern w:val="32"/>
                <w:sz w:val="20"/>
                <w:szCs w:val="32"/>
                <w:lang w:val="en-CA"/>
              </w:rPr>
            </w:pPr>
            <w:r w:rsidRPr="0051370B">
              <w:rPr>
                <w:b/>
                <w:bCs/>
                <w:sz w:val="20"/>
                <w:lang w:val="en-CA"/>
              </w:rPr>
              <w:t>Sequence name</w:t>
            </w:r>
          </w:p>
        </w:tc>
        <w:tc>
          <w:tcPr>
            <w:tcW w:w="1154" w:type="dxa"/>
          </w:tcPr>
          <w:p w14:paraId="521C5CC7" w14:textId="77777777" w:rsidR="00FA46EA" w:rsidRPr="0051370B" w:rsidRDefault="00FA46EA" w:rsidP="001C20B3">
            <w:pPr>
              <w:keepNext/>
              <w:spacing w:before="0"/>
              <w:jc w:val="center"/>
              <w:rPr>
                <w:b/>
                <w:bCs/>
                <w:sz w:val="20"/>
                <w:lang w:val="en-CA"/>
              </w:rPr>
            </w:pPr>
            <w:r w:rsidRPr="0051370B">
              <w:rPr>
                <w:b/>
                <w:bCs/>
                <w:sz w:val="20"/>
                <w:lang w:val="en-CA"/>
              </w:rPr>
              <w:t>YUV</w:t>
            </w:r>
            <w:r>
              <w:rPr>
                <w:b/>
                <w:bCs/>
                <w:sz w:val="20"/>
                <w:lang w:val="en-CA"/>
              </w:rPr>
              <w:t xml:space="preserve"> </w:t>
            </w:r>
            <w:r w:rsidRPr="0051370B">
              <w:rPr>
                <w:b/>
                <w:bCs/>
                <w:sz w:val="20"/>
                <w:lang w:val="en-CA"/>
              </w:rPr>
              <w:t>4</w:t>
            </w:r>
            <w:r>
              <w:rPr>
                <w:b/>
                <w:bCs/>
                <w:sz w:val="20"/>
                <w:lang w:val="en-CA"/>
              </w:rPr>
              <w:t>:</w:t>
            </w:r>
            <w:r w:rsidRPr="0051370B">
              <w:rPr>
                <w:b/>
                <w:bCs/>
                <w:sz w:val="20"/>
                <w:lang w:val="en-CA"/>
              </w:rPr>
              <w:t>4</w:t>
            </w:r>
            <w:r>
              <w:rPr>
                <w:b/>
                <w:bCs/>
                <w:sz w:val="20"/>
                <w:lang w:val="en-CA"/>
              </w:rPr>
              <w:t>:</w:t>
            </w:r>
            <w:r w:rsidRPr="0051370B">
              <w:rPr>
                <w:b/>
                <w:bCs/>
                <w:sz w:val="20"/>
                <w:lang w:val="en-CA"/>
              </w:rPr>
              <w:t>4</w:t>
            </w:r>
          </w:p>
        </w:tc>
      </w:tr>
      <w:tr w:rsidR="002A10AF" w:rsidRPr="0051370B" w14:paraId="477129DB" w14:textId="77777777" w:rsidTr="001C20B3">
        <w:trPr>
          <w:trHeight w:val="20"/>
          <w:jc w:val="center"/>
        </w:trPr>
        <w:tc>
          <w:tcPr>
            <w:tcW w:w="1611" w:type="dxa"/>
            <w:vAlign w:val="center"/>
          </w:tcPr>
          <w:p w14:paraId="59D7D2B5" w14:textId="77777777" w:rsidR="002A10AF" w:rsidRPr="0051370B" w:rsidRDefault="002A10AF" w:rsidP="001C20B3">
            <w:pPr>
              <w:keepNext/>
              <w:spacing w:before="0"/>
              <w:jc w:val="center"/>
              <w:rPr>
                <w:rFonts w:cs="Arial"/>
                <w:b/>
                <w:bCs/>
                <w:i/>
                <w:iCs/>
                <w:kern w:val="32"/>
                <w:sz w:val="20"/>
                <w:szCs w:val="32"/>
                <w:lang w:val="en-CA"/>
              </w:rPr>
            </w:pPr>
            <w:r w:rsidRPr="0051370B">
              <w:rPr>
                <w:sz w:val="20"/>
                <w:lang w:val="en-CA"/>
              </w:rPr>
              <w:t>S02</w:t>
            </w:r>
          </w:p>
        </w:tc>
        <w:tc>
          <w:tcPr>
            <w:tcW w:w="2608" w:type="dxa"/>
            <w:vAlign w:val="center"/>
          </w:tcPr>
          <w:p w14:paraId="47BB3DAC" w14:textId="77777777" w:rsidR="002A10AF" w:rsidRPr="0051370B" w:rsidRDefault="002A10AF" w:rsidP="001C20B3">
            <w:pPr>
              <w:keepNext/>
              <w:spacing w:before="0"/>
              <w:rPr>
                <w:rFonts w:ascii="Tahoma" w:hAnsi="Tahoma" w:cs="Arial"/>
                <w:b/>
                <w:bCs/>
                <w:i/>
                <w:iCs/>
                <w:kern w:val="32"/>
                <w:sz w:val="20"/>
                <w:szCs w:val="32"/>
                <w:lang w:val="en-CA"/>
              </w:rPr>
            </w:pPr>
            <w:proofErr w:type="spellStart"/>
            <w:r w:rsidRPr="0051370B">
              <w:rPr>
                <w:sz w:val="20"/>
                <w:lang w:val="en-CA"/>
              </w:rPr>
              <w:t>ChineseDocumentEditing</w:t>
            </w:r>
            <w:proofErr w:type="spellEnd"/>
          </w:p>
        </w:tc>
        <w:tc>
          <w:tcPr>
            <w:tcW w:w="1154" w:type="dxa"/>
          </w:tcPr>
          <w:p w14:paraId="7539DA1B" w14:textId="63A4229C" w:rsidR="002A10AF" w:rsidRPr="0051370B" w:rsidRDefault="002A10AF" w:rsidP="001C20B3">
            <w:pPr>
              <w:keepNext/>
              <w:spacing w:before="0"/>
              <w:jc w:val="center"/>
              <w:rPr>
                <w:b/>
                <w:bCs/>
                <w:sz w:val="20"/>
                <w:lang w:val="en-CA"/>
              </w:rPr>
            </w:pPr>
            <w:r w:rsidRPr="000F160E">
              <w:rPr>
                <w:rFonts w:ascii="Arial Narrow" w:hAnsi="Arial Narrow"/>
                <w:b/>
                <w:bCs/>
                <w:sz w:val="20"/>
                <w:lang w:val="en-CA"/>
              </w:rPr>
              <w:t>X</w:t>
            </w:r>
          </w:p>
        </w:tc>
      </w:tr>
      <w:tr w:rsidR="002A10AF" w:rsidRPr="0051370B" w14:paraId="1D31765F" w14:textId="77777777" w:rsidTr="001C20B3">
        <w:trPr>
          <w:trHeight w:val="20"/>
          <w:jc w:val="center"/>
        </w:trPr>
        <w:tc>
          <w:tcPr>
            <w:tcW w:w="1611" w:type="dxa"/>
            <w:vAlign w:val="center"/>
          </w:tcPr>
          <w:p w14:paraId="5B5F8DB3" w14:textId="77777777" w:rsidR="002A10AF" w:rsidRPr="0051370B" w:rsidRDefault="002A10AF" w:rsidP="001C20B3">
            <w:pPr>
              <w:keepNext/>
              <w:spacing w:before="0"/>
              <w:jc w:val="center"/>
              <w:rPr>
                <w:rFonts w:cs="Arial"/>
                <w:b/>
                <w:bCs/>
                <w:i/>
                <w:iCs/>
                <w:kern w:val="32"/>
                <w:sz w:val="20"/>
                <w:szCs w:val="32"/>
                <w:lang w:val="en-CA"/>
              </w:rPr>
            </w:pPr>
            <w:r w:rsidRPr="0051370B">
              <w:rPr>
                <w:sz w:val="20"/>
                <w:lang w:val="en-CA"/>
              </w:rPr>
              <w:t>S03</w:t>
            </w:r>
          </w:p>
        </w:tc>
        <w:tc>
          <w:tcPr>
            <w:tcW w:w="2608" w:type="dxa"/>
            <w:vAlign w:val="center"/>
          </w:tcPr>
          <w:p w14:paraId="7BCBEF61" w14:textId="77777777" w:rsidR="002A10AF" w:rsidRPr="0051370B" w:rsidRDefault="002A10AF" w:rsidP="001C20B3">
            <w:pPr>
              <w:keepNext/>
              <w:spacing w:before="0"/>
              <w:rPr>
                <w:rFonts w:ascii="Tahoma" w:hAnsi="Tahoma" w:cs="Arial"/>
                <w:b/>
                <w:bCs/>
                <w:i/>
                <w:iCs/>
                <w:kern w:val="32"/>
                <w:sz w:val="20"/>
                <w:szCs w:val="32"/>
                <w:lang w:val="en-CA"/>
              </w:rPr>
            </w:pPr>
            <w:proofErr w:type="spellStart"/>
            <w:r w:rsidRPr="0051370B">
              <w:rPr>
                <w:sz w:val="20"/>
                <w:lang w:val="en-CA"/>
              </w:rPr>
              <w:t>CircuitLayoutPresentation</w:t>
            </w:r>
            <w:proofErr w:type="spellEnd"/>
          </w:p>
        </w:tc>
        <w:tc>
          <w:tcPr>
            <w:tcW w:w="1154" w:type="dxa"/>
          </w:tcPr>
          <w:p w14:paraId="59AB56E5" w14:textId="2AD0B34F" w:rsidR="002A10AF" w:rsidRPr="0051370B" w:rsidRDefault="002A10AF" w:rsidP="001C20B3">
            <w:pPr>
              <w:keepNext/>
              <w:spacing w:before="0"/>
              <w:jc w:val="center"/>
              <w:rPr>
                <w:b/>
                <w:bCs/>
                <w:sz w:val="20"/>
                <w:lang w:val="en-CA"/>
              </w:rPr>
            </w:pPr>
            <w:r w:rsidRPr="000F160E">
              <w:rPr>
                <w:rFonts w:ascii="Arial Narrow" w:hAnsi="Arial Narrow"/>
                <w:b/>
                <w:bCs/>
                <w:sz w:val="20"/>
                <w:lang w:val="en-CA"/>
              </w:rPr>
              <w:t>X</w:t>
            </w:r>
          </w:p>
        </w:tc>
      </w:tr>
      <w:tr w:rsidR="002A10AF" w:rsidRPr="0051370B" w14:paraId="57C3060F" w14:textId="77777777" w:rsidTr="001C20B3">
        <w:trPr>
          <w:trHeight w:val="20"/>
          <w:jc w:val="center"/>
        </w:trPr>
        <w:tc>
          <w:tcPr>
            <w:tcW w:w="1611" w:type="dxa"/>
            <w:vAlign w:val="center"/>
          </w:tcPr>
          <w:p w14:paraId="0D96D290" w14:textId="77777777" w:rsidR="002A10AF" w:rsidRPr="0051370B" w:rsidRDefault="002A10AF" w:rsidP="001C20B3">
            <w:pPr>
              <w:keepNext/>
              <w:spacing w:before="0"/>
              <w:jc w:val="center"/>
              <w:rPr>
                <w:rFonts w:cs="Arial"/>
                <w:b/>
                <w:bCs/>
                <w:i/>
                <w:iCs/>
                <w:kern w:val="32"/>
                <w:sz w:val="20"/>
                <w:szCs w:val="32"/>
                <w:lang w:val="en-CA"/>
              </w:rPr>
            </w:pPr>
            <w:r w:rsidRPr="0051370B">
              <w:rPr>
                <w:sz w:val="20"/>
                <w:lang w:val="en-CA"/>
              </w:rPr>
              <w:t>S04</w:t>
            </w:r>
          </w:p>
        </w:tc>
        <w:tc>
          <w:tcPr>
            <w:tcW w:w="2608" w:type="dxa"/>
            <w:vAlign w:val="center"/>
          </w:tcPr>
          <w:p w14:paraId="6E188CB1" w14:textId="77777777" w:rsidR="002A10AF" w:rsidRPr="0051370B" w:rsidRDefault="002A10AF" w:rsidP="001C20B3">
            <w:pPr>
              <w:keepNext/>
              <w:spacing w:before="0"/>
              <w:rPr>
                <w:sz w:val="20"/>
                <w:lang w:val="en-CA"/>
              </w:rPr>
            </w:pPr>
            <w:proofErr w:type="spellStart"/>
            <w:r w:rsidRPr="0051370B">
              <w:rPr>
                <w:sz w:val="20"/>
                <w:lang w:val="en-CA"/>
              </w:rPr>
              <w:t>ClearTypeSpreadsheet</w:t>
            </w:r>
            <w:proofErr w:type="spellEnd"/>
          </w:p>
        </w:tc>
        <w:tc>
          <w:tcPr>
            <w:tcW w:w="1154" w:type="dxa"/>
          </w:tcPr>
          <w:p w14:paraId="3EDA4CD9" w14:textId="237BA21C" w:rsidR="002A10AF" w:rsidRPr="0051370B" w:rsidRDefault="002A10AF" w:rsidP="001C20B3">
            <w:pPr>
              <w:keepNext/>
              <w:spacing w:before="0"/>
              <w:jc w:val="center"/>
              <w:rPr>
                <w:b/>
                <w:bCs/>
                <w:sz w:val="20"/>
                <w:lang w:val="en-CA"/>
              </w:rPr>
            </w:pPr>
            <w:r w:rsidRPr="000F160E">
              <w:rPr>
                <w:rFonts w:ascii="Arial Narrow" w:hAnsi="Arial Narrow"/>
                <w:b/>
                <w:bCs/>
                <w:sz w:val="20"/>
                <w:lang w:val="en-CA"/>
              </w:rPr>
              <w:t>X</w:t>
            </w:r>
          </w:p>
        </w:tc>
      </w:tr>
      <w:tr w:rsidR="002A10AF" w:rsidRPr="0051370B" w14:paraId="7460E913" w14:textId="77777777" w:rsidTr="001C20B3">
        <w:trPr>
          <w:trHeight w:val="20"/>
          <w:jc w:val="center"/>
        </w:trPr>
        <w:tc>
          <w:tcPr>
            <w:tcW w:w="1611" w:type="dxa"/>
            <w:vAlign w:val="center"/>
          </w:tcPr>
          <w:p w14:paraId="6FCC567F" w14:textId="77777777" w:rsidR="002A10AF" w:rsidRPr="0051370B" w:rsidRDefault="002A10AF" w:rsidP="001C20B3">
            <w:pPr>
              <w:keepNext/>
              <w:spacing w:before="0"/>
              <w:jc w:val="center"/>
              <w:rPr>
                <w:rFonts w:cs="Arial"/>
                <w:b/>
                <w:bCs/>
                <w:i/>
                <w:iCs/>
                <w:kern w:val="32"/>
                <w:sz w:val="20"/>
                <w:szCs w:val="32"/>
                <w:lang w:val="en-CA"/>
              </w:rPr>
            </w:pPr>
            <w:r w:rsidRPr="0051370B">
              <w:rPr>
                <w:rFonts w:eastAsia="Times New Roman"/>
                <w:color w:val="000000"/>
                <w:szCs w:val="22"/>
                <w:lang w:val="en-CA" w:eastAsia="zh-CN"/>
              </w:rPr>
              <w:t>S05</w:t>
            </w:r>
          </w:p>
        </w:tc>
        <w:tc>
          <w:tcPr>
            <w:tcW w:w="2608" w:type="dxa"/>
            <w:vAlign w:val="center"/>
          </w:tcPr>
          <w:p w14:paraId="0D1F394E" w14:textId="77777777" w:rsidR="002A10AF" w:rsidRPr="0051370B" w:rsidRDefault="002A10AF" w:rsidP="001C20B3">
            <w:pPr>
              <w:keepNext/>
              <w:spacing w:before="0"/>
              <w:rPr>
                <w:rFonts w:eastAsia="Times New Roman"/>
                <w:color w:val="000000"/>
                <w:szCs w:val="22"/>
                <w:lang w:val="en-CA" w:eastAsia="zh-CN"/>
              </w:rPr>
            </w:pPr>
            <w:proofErr w:type="spellStart"/>
            <w:r w:rsidRPr="0051370B">
              <w:rPr>
                <w:rFonts w:eastAsia="Times New Roman"/>
                <w:color w:val="000000"/>
                <w:szCs w:val="22"/>
                <w:lang w:val="en-CA" w:eastAsia="zh-CN"/>
              </w:rPr>
              <w:t>EnglishDocumentEditing</w:t>
            </w:r>
            <w:proofErr w:type="spellEnd"/>
          </w:p>
        </w:tc>
        <w:tc>
          <w:tcPr>
            <w:tcW w:w="1154" w:type="dxa"/>
          </w:tcPr>
          <w:p w14:paraId="01E61FDC" w14:textId="5906DFCA" w:rsidR="002A10AF" w:rsidRPr="0051370B" w:rsidRDefault="002A10AF" w:rsidP="001C20B3">
            <w:pPr>
              <w:keepNext/>
              <w:spacing w:before="0"/>
              <w:jc w:val="center"/>
              <w:rPr>
                <w:b/>
                <w:bCs/>
                <w:sz w:val="20"/>
                <w:lang w:val="en-CA"/>
              </w:rPr>
            </w:pPr>
            <w:r w:rsidRPr="000F160E">
              <w:rPr>
                <w:rFonts w:ascii="Arial Narrow" w:hAnsi="Arial Narrow"/>
                <w:b/>
                <w:bCs/>
                <w:sz w:val="20"/>
                <w:lang w:val="en-CA"/>
              </w:rPr>
              <w:t>X</w:t>
            </w:r>
          </w:p>
        </w:tc>
      </w:tr>
    </w:tbl>
    <w:p w14:paraId="0C5F0376" w14:textId="5AD88CA9" w:rsidR="00FA46EA" w:rsidRDefault="00FA46EA" w:rsidP="00BC78C1">
      <w:r>
        <w:t xml:space="preserve">The test results for the 12 </w:t>
      </w:r>
      <w:r w:rsidR="00823468">
        <w:t>combinations</w:t>
      </w:r>
      <w:r>
        <w:t xml:space="preserve"> of test sequences and coding configurations are presented through MOS curves along with the test data tables. </w:t>
      </w:r>
      <w:r>
        <w:fldChar w:fldCharType="begin"/>
      </w:r>
      <w:r>
        <w:instrText xml:space="preserve"> REF _Ref352081683 \h </w:instrText>
      </w:r>
      <w:r>
        <w:fldChar w:fldCharType="separate"/>
      </w:r>
      <w:r>
        <w:t xml:space="preserve">Figure </w:t>
      </w:r>
      <w:r>
        <w:rPr>
          <w:noProof/>
        </w:rPr>
        <w:t>5</w:t>
      </w:r>
      <w:r>
        <w:fldChar w:fldCharType="end"/>
      </w:r>
      <w:r>
        <w:t xml:space="preserve"> below s</w:t>
      </w:r>
      <w:r w:rsidR="00910113">
        <w:t>hows an example for sequence S0</w:t>
      </w:r>
      <w:r w:rsidR="005E619B">
        <w:t>2</w:t>
      </w:r>
      <w:r>
        <w:t xml:space="preserve"> </w:t>
      </w:r>
      <w:r w:rsidR="00643400">
        <w:t xml:space="preserve">coded </w:t>
      </w:r>
      <w:r>
        <w:t xml:space="preserve">with </w:t>
      </w:r>
      <w:r w:rsidR="00643400">
        <w:t>A</w:t>
      </w:r>
      <w:r w:rsidR="005E619B">
        <w:t>I</w:t>
      </w:r>
      <w:r>
        <w:t xml:space="preserve"> coding configuration. See the rest of test results in </w:t>
      </w:r>
      <w:r>
        <w:fldChar w:fldCharType="begin"/>
      </w:r>
      <w:r>
        <w:instrText xml:space="preserve"> REF _Ref352076727 \r \h </w:instrText>
      </w:r>
      <w:r>
        <w:fldChar w:fldCharType="separate"/>
      </w:r>
      <w:r>
        <w:t>[1]</w:t>
      </w:r>
      <w:r>
        <w:fldChar w:fldCharType="end"/>
      </w:r>
      <w:r>
        <w:t>.</w:t>
      </w:r>
    </w:p>
    <w:p w14:paraId="18FE21AD" w14:textId="77777777" w:rsidR="001971C5" w:rsidRDefault="001971C5" w:rsidP="00BC78C1"/>
    <w:tbl>
      <w:tblPr>
        <w:tblStyle w:val="Grigliatabella"/>
        <w:tblW w:w="0" w:type="auto"/>
        <w:tblLook w:val="04A0" w:firstRow="1" w:lastRow="0" w:firstColumn="1" w:lastColumn="0" w:noHBand="0" w:noVBand="1"/>
      </w:tblPr>
      <w:tblGrid>
        <w:gridCol w:w="6137"/>
        <w:gridCol w:w="3439"/>
      </w:tblGrid>
      <w:tr w:rsidR="00643400" w14:paraId="6CDDCF6F" w14:textId="77777777" w:rsidTr="001971C5">
        <w:tc>
          <w:tcPr>
            <w:tcW w:w="6062" w:type="dxa"/>
          </w:tcPr>
          <w:p w14:paraId="68FBDABF" w14:textId="3970DEDB" w:rsidR="00643400" w:rsidRDefault="005E619B" w:rsidP="001971C5">
            <w:r w:rsidRPr="0051370B">
              <w:rPr>
                <w:noProof/>
                <w:lang w:val="it-IT" w:eastAsia="it-IT"/>
              </w:rPr>
              <w:drawing>
                <wp:inline distT="0" distB="0" distL="0" distR="0" wp14:anchorId="3A2247E2" wp14:editId="02188B8B">
                  <wp:extent cx="3823335" cy="2540635"/>
                  <wp:effectExtent l="0" t="0" r="37465" b="24765"/>
                  <wp:docPr id="49" name="Grafico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3514" w:type="dxa"/>
          </w:tcPr>
          <w:tbl>
            <w:tblPr>
              <w:tblW w:w="3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35"/>
              <w:gridCol w:w="682"/>
              <w:gridCol w:w="660"/>
              <w:gridCol w:w="1136"/>
            </w:tblGrid>
            <w:tr w:rsidR="00643400" w:rsidRPr="0045650D" w14:paraId="030C2F8D" w14:textId="77777777" w:rsidTr="001971C5">
              <w:trPr>
                <w:trHeight w:val="300"/>
                <w:jc w:val="center"/>
              </w:trPr>
              <w:tc>
                <w:tcPr>
                  <w:tcW w:w="751" w:type="dxa"/>
                  <w:shd w:val="clear" w:color="auto" w:fill="auto"/>
                  <w:vAlign w:val="center"/>
                  <w:hideMark/>
                </w:tcPr>
                <w:p w14:paraId="2103C6BA"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proofErr w:type="spellStart"/>
                  <w:r w:rsidRPr="001F39CC">
                    <w:rPr>
                      <w:rFonts w:eastAsia="Times New Roman"/>
                      <w:color w:val="000000"/>
                      <w:sz w:val="20"/>
                      <w:lang w:val="it-IT" w:eastAsia="it-IT"/>
                    </w:rPr>
                    <w:t>Codec</w:t>
                  </w:r>
                  <w:proofErr w:type="spellEnd"/>
                </w:p>
              </w:tc>
              <w:tc>
                <w:tcPr>
                  <w:tcW w:w="696" w:type="dxa"/>
                  <w:shd w:val="clear" w:color="auto" w:fill="auto"/>
                  <w:noWrap/>
                  <w:vAlign w:val="center"/>
                  <w:hideMark/>
                </w:tcPr>
                <w:p w14:paraId="28EB9248"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QP</w:t>
                  </w:r>
                </w:p>
              </w:tc>
              <w:tc>
                <w:tcPr>
                  <w:tcW w:w="674" w:type="dxa"/>
                  <w:shd w:val="clear" w:color="auto" w:fill="auto"/>
                  <w:noWrap/>
                  <w:vAlign w:val="center"/>
                  <w:hideMark/>
                </w:tcPr>
                <w:p w14:paraId="70579D49"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MOS</w:t>
                  </w:r>
                </w:p>
              </w:tc>
              <w:tc>
                <w:tcPr>
                  <w:tcW w:w="1163" w:type="dxa"/>
                  <w:shd w:val="clear" w:color="auto" w:fill="auto"/>
                  <w:noWrap/>
                  <w:vAlign w:val="center"/>
                  <w:hideMark/>
                </w:tcPr>
                <w:p w14:paraId="6C39DE25" w14:textId="77777777" w:rsidR="00643400" w:rsidRPr="001F39CC" w:rsidRDefault="00643400" w:rsidP="005E619B">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lang w:val="it-IT" w:eastAsia="it-IT"/>
                    </w:rPr>
                  </w:pPr>
                  <w:r w:rsidRPr="001F39CC">
                    <w:rPr>
                      <w:rFonts w:eastAsia="Times New Roman"/>
                      <w:color w:val="000000"/>
                      <w:sz w:val="20"/>
                      <w:lang w:val="it-IT" w:eastAsia="it-IT"/>
                    </w:rPr>
                    <w:t>Bit-</w:t>
                  </w:r>
                  <w:proofErr w:type="spellStart"/>
                  <w:r w:rsidRPr="001F39CC">
                    <w:rPr>
                      <w:rFonts w:eastAsia="Times New Roman"/>
                      <w:color w:val="000000"/>
                      <w:sz w:val="20"/>
                      <w:lang w:val="it-IT" w:eastAsia="it-IT"/>
                    </w:rPr>
                    <w:t>streams</w:t>
                  </w:r>
                  <w:proofErr w:type="spellEnd"/>
                </w:p>
              </w:tc>
            </w:tr>
            <w:tr w:rsidR="00643400" w:rsidRPr="0045650D" w14:paraId="135F77BD" w14:textId="77777777" w:rsidTr="001971C5">
              <w:trPr>
                <w:trHeight w:val="300"/>
                <w:jc w:val="center"/>
              </w:trPr>
              <w:tc>
                <w:tcPr>
                  <w:tcW w:w="751" w:type="dxa"/>
                  <w:shd w:val="clear" w:color="auto" w:fill="auto"/>
                  <w:noWrap/>
                  <w:vAlign w:val="center"/>
                  <w:hideMark/>
                </w:tcPr>
                <w:p w14:paraId="0588DC50"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JM</w:t>
                  </w:r>
                </w:p>
              </w:tc>
              <w:tc>
                <w:tcPr>
                  <w:tcW w:w="696" w:type="dxa"/>
                  <w:shd w:val="clear" w:color="auto" w:fill="auto"/>
                  <w:noWrap/>
                  <w:vAlign w:val="center"/>
                  <w:hideMark/>
                </w:tcPr>
                <w:p w14:paraId="6E78A35B"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QP30</w:t>
                  </w:r>
                </w:p>
              </w:tc>
              <w:tc>
                <w:tcPr>
                  <w:tcW w:w="674" w:type="dxa"/>
                  <w:shd w:val="clear" w:color="auto" w:fill="auto"/>
                  <w:noWrap/>
                  <w:vAlign w:val="center"/>
                  <w:hideMark/>
                </w:tcPr>
                <w:p w14:paraId="251FD708" w14:textId="77777777" w:rsidR="00643400" w:rsidRPr="001F39CC" w:rsidRDefault="00643400" w:rsidP="001971C5">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20"/>
                      <w:lang w:val="it-IT" w:eastAsia="it-IT"/>
                    </w:rPr>
                  </w:pPr>
                  <w:r w:rsidRPr="001F39CC">
                    <w:rPr>
                      <w:rFonts w:eastAsia="Times New Roman"/>
                      <w:color w:val="000000"/>
                      <w:sz w:val="20"/>
                      <w:lang w:val="it-IT" w:eastAsia="it-IT"/>
                    </w:rPr>
                    <w:t>8,44</w:t>
                  </w:r>
                </w:p>
              </w:tc>
              <w:tc>
                <w:tcPr>
                  <w:tcW w:w="1163" w:type="dxa"/>
                  <w:shd w:val="clear" w:color="auto" w:fill="auto"/>
                  <w:noWrap/>
                  <w:vAlign w:val="center"/>
                  <w:hideMark/>
                </w:tcPr>
                <w:p w14:paraId="518917B6" w14:textId="77777777" w:rsidR="00643400" w:rsidRPr="001F39CC" w:rsidRDefault="00643400" w:rsidP="005E619B">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lang w:val="it-IT" w:eastAsia="it-IT"/>
                    </w:rPr>
                  </w:pPr>
                  <w:r w:rsidRPr="001F39CC">
                    <w:rPr>
                      <w:rFonts w:eastAsia="Times New Roman"/>
                      <w:color w:val="000000"/>
                      <w:sz w:val="20"/>
                      <w:lang w:val="it-IT" w:eastAsia="it-IT"/>
                    </w:rPr>
                    <w:t>7559</w:t>
                  </w:r>
                </w:p>
              </w:tc>
            </w:tr>
            <w:tr w:rsidR="00643400" w:rsidRPr="0045650D" w14:paraId="096578D9" w14:textId="77777777" w:rsidTr="001971C5">
              <w:trPr>
                <w:trHeight w:val="300"/>
                <w:jc w:val="center"/>
              </w:trPr>
              <w:tc>
                <w:tcPr>
                  <w:tcW w:w="751" w:type="dxa"/>
                  <w:shd w:val="clear" w:color="auto" w:fill="auto"/>
                  <w:noWrap/>
                  <w:vAlign w:val="center"/>
                  <w:hideMark/>
                </w:tcPr>
                <w:p w14:paraId="5081403C"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JM</w:t>
                  </w:r>
                </w:p>
              </w:tc>
              <w:tc>
                <w:tcPr>
                  <w:tcW w:w="696" w:type="dxa"/>
                  <w:shd w:val="clear" w:color="auto" w:fill="auto"/>
                  <w:noWrap/>
                  <w:vAlign w:val="center"/>
                  <w:hideMark/>
                </w:tcPr>
                <w:p w14:paraId="098A2EF1"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QP34</w:t>
                  </w:r>
                </w:p>
              </w:tc>
              <w:tc>
                <w:tcPr>
                  <w:tcW w:w="674" w:type="dxa"/>
                  <w:shd w:val="clear" w:color="auto" w:fill="auto"/>
                  <w:noWrap/>
                  <w:vAlign w:val="center"/>
                  <w:hideMark/>
                </w:tcPr>
                <w:p w14:paraId="153791AB" w14:textId="77777777" w:rsidR="00643400" w:rsidRPr="001F39CC" w:rsidRDefault="00643400" w:rsidP="001971C5">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20"/>
                      <w:lang w:val="it-IT" w:eastAsia="it-IT"/>
                    </w:rPr>
                  </w:pPr>
                  <w:r w:rsidRPr="001F39CC">
                    <w:rPr>
                      <w:rFonts w:eastAsia="Times New Roman"/>
                      <w:color w:val="000000"/>
                      <w:sz w:val="20"/>
                      <w:lang w:val="it-IT" w:eastAsia="it-IT"/>
                    </w:rPr>
                    <w:t>6,69</w:t>
                  </w:r>
                </w:p>
              </w:tc>
              <w:tc>
                <w:tcPr>
                  <w:tcW w:w="1163" w:type="dxa"/>
                  <w:shd w:val="clear" w:color="auto" w:fill="auto"/>
                  <w:noWrap/>
                  <w:vAlign w:val="center"/>
                  <w:hideMark/>
                </w:tcPr>
                <w:p w14:paraId="0FDC16DB" w14:textId="77777777" w:rsidR="00643400" w:rsidRPr="001F39CC" w:rsidRDefault="00643400" w:rsidP="005E619B">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lang w:val="it-IT" w:eastAsia="it-IT"/>
                    </w:rPr>
                  </w:pPr>
                  <w:r w:rsidRPr="001F39CC">
                    <w:rPr>
                      <w:rFonts w:eastAsia="Times New Roman"/>
                      <w:color w:val="000000"/>
                      <w:sz w:val="20"/>
                      <w:lang w:val="it-IT" w:eastAsia="it-IT"/>
                    </w:rPr>
                    <w:t>4990</w:t>
                  </w:r>
                </w:p>
              </w:tc>
            </w:tr>
            <w:tr w:rsidR="00643400" w:rsidRPr="0045650D" w14:paraId="7F5B5522" w14:textId="77777777" w:rsidTr="001971C5">
              <w:trPr>
                <w:trHeight w:val="300"/>
                <w:jc w:val="center"/>
              </w:trPr>
              <w:tc>
                <w:tcPr>
                  <w:tcW w:w="751" w:type="dxa"/>
                  <w:shd w:val="clear" w:color="auto" w:fill="auto"/>
                  <w:noWrap/>
                  <w:vAlign w:val="center"/>
                  <w:hideMark/>
                </w:tcPr>
                <w:p w14:paraId="14D9D388"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JM</w:t>
                  </w:r>
                </w:p>
              </w:tc>
              <w:tc>
                <w:tcPr>
                  <w:tcW w:w="696" w:type="dxa"/>
                  <w:shd w:val="clear" w:color="auto" w:fill="auto"/>
                  <w:noWrap/>
                  <w:vAlign w:val="center"/>
                  <w:hideMark/>
                </w:tcPr>
                <w:p w14:paraId="0394D2D0"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QP36</w:t>
                  </w:r>
                </w:p>
              </w:tc>
              <w:tc>
                <w:tcPr>
                  <w:tcW w:w="674" w:type="dxa"/>
                  <w:shd w:val="clear" w:color="auto" w:fill="auto"/>
                  <w:noWrap/>
                  <w:vAlign w:val="center"/>
                  <w:hideMark/>
                </w:tcPr>
                <w:p w14:paraId="7F683732" w14:textId="77777777" w:rsidR="00643400" w:rsidRPr="001F39CC" w:rsidRDefault="00643400" w:rsidP="001971C5">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20"/>
                      <w:lang w:val="it-IT" w:eastAsia="it-IT"/>
                    </w:rPr>
                  </w:pPr>
                  <w:r w:rsidRPr="001F39CC">
                    <w:rPr>
                      <w:rFonts w:eastAsia="Times New Roman"/>
                      <w:color w:val="000000"/>
                      <w:sz w:val="20"/>
                      <w:lang w:val="it-IT" w:eastAsia="it-IT"/>
                    </w:rPr>
                    <w:t>5,25</w:t>
                  </w:r>
                </w:p>
              </w:tc>
              <w:tc>
                <w:tcPr>
                  <w:tcW w:w="1163" w:type="dxa"/>
                  <w:shd w:val="clear" w:color="auto" w:fill="auto"/>
                  <w:noWrap/>
                  <w:vAlign w:val="center"/>
                  <w:hideMark/>
                </w:tcPr>
                <w:p w14:paraId="5C1A7DDC" w14:textId="77777777" w:rsidR="00643400" w:rsidRPr="001F39CC" w:rsidRDefault="00643400" w:rsidP="005E619B">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lang w:val="it-IT" w:eastAsia="it-IT"/>
                    </w:rPr>
                  </w:pPr>
                  <w:r w:rsidRPr="001F39CC">
                    <w:rPr>
                      <w:rFonts w:eastAsia="Times New Roman"/>
                      <w:color w:val="000000"/>
                      <w:sz w:val="20"/>
                      <w:lang w:val="it-IT" w:eastAsia="it-IT"/>
                    </w:rPr>
                    <w:t>4048</w:t>
                  </w:r>
                </w:p>
              </w:tc>
            </w:tr>
            <w:tr w:rsidR="00643400" w:rsidRPr="0045650D" w14:paraId="390078C4" w14:textId="77777777" w:rsidTr="001971C5">
              <w:trPr>
                <w:trHeight w:val="300"/>
                <w:jc w:val="center"/>
              </w:trPr>
              <w:tc>
                <w:tcPr>
                  <w:tcW w:w="751" w:type="dxa"/>
                  <w:shd w:val="clear" w:color="auto" w:fill="auto"/>
                  <w:noWrap/>
                  <w:vAlign w:val="center"/>
                  <w:hideMark/>
                </w:tcPr>
                <w:p w14:paraId="6DDDEEFD"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JM</w:t>
                  </w:r>
                </w:p>
              </w:tc>
              <w:tc>
                <w:tcPr>
                  <w:tcW w:w="696" w:type="dxa"/>
                  <w:shd w:val="clear" w:color="auto" w:fill="auto"/>
                  <w:noWrap/>
                  <w:vAlign w:val="center"/>
                  <w:hideMark/>
                </w:tcPr>
                <w:p w14:paraId="762640A4"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QP38</w:t>
                  </w:r>
                </w:p>
              </w:tc>
              <w:tc>
                <w:tcPr>
                  <w:tcW w:w="674" w:type="dxa"/>
                  <w:shd w:val="clear" w:color="auto" w:fill="auto"/>
                  <w:noWrap/>
                  <w:vAlign w:val="center"/>
                  <w:hideMark/>
                </w:tcPr>
                <w:p w14:paraId="348AC09A" w14:textId="77777777" w:rsidR="00643400" w:rsidRPr="001F39CC" w:rsidRDefault="00643400" w:rsidP="001971C5">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20"/>
                      <w:lang w:val="it-IT" w:eastAsia="it-IT"/>
                    </w:rPr>
                  </w:pPr>
                  <w:r w:rsidRPr="001F39CC">
                    <w:rPr>
                      <w:rFonts w:eastAsia="Times New Roman"/>
                      <w:color w:val="000000"/>
                      <w:sz w:val="20"/>
                      <w:lang w:val="it-IT" w:eastAsia="it-IT"/>
                    </w:rPr>
                    <w:t>4,69</w:t>
                  </w:r>
                </w:p>
              </w:tc>
              <w:tc>
                <w:tcPr>
                  <w:tcW w:w="1163" w:type="dxa"/>
                  <w:shd w:val="clear" w:color="auto" w:fill="auto"/>
                  <w:noWrap/>
                  <w:vAlign w:val="center"/>
                  <w:hideMark/>
                </w:tcPr>
                <w:p w14:paraId="4A0B9283" w14:textId="77777777" w:rsidR="00643400" w:rsidRPr="001F39CC" w:rsidRDefault="00643400" w:rsidP="005E619B">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lang w:val="it-IT" w:eastAsia="it-IT"/>
                    </w:rPr>
                  </w:pPr>
                  <w:r w:rsidRPr="001F39CC">
                    <w:rPr>
                      <w:rFonts w:eastAsia="Times New Roman"/>
                      <w:color w:val="000000"/>
                      <w:sz w:val="20"/>
                      <w:lang w:val="it-IT" w:eastAsia="it-IT"/>
                    </w:rPr>
                    <w:t>3253</w:t>
                  </w:r>
                </w:p>
              </w:tc>
            </w:tr>
            <w:tr w:rsidR="00643400" w:rsidRPr="0045650D" w14:paraId="581618A7" w14:textId="77777777" w:rsidTr="001971C5">
              <w:trPr>
                <w:trHeight w:val="300"/>
                <w:jc w:val="center"/>
              </w:trPr>
              <w:tc>
                <w:tcPr>
                  <w:tcW w:w="751" w:type="dxa"/>
                  <w:shd w:val="clear" w:color="auto" w:fill="auto"/>
                  <w:noWrap/>
                  <w:vAlign w:val="center"/>
                  <w:hideMark/>
                </w:tcPr>
                <w:p w14:paraId="6225D47D"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HM</w:t>
                  </w:r>
                </w:p>
              </w:tc>
              <w:tc>
                <w:tcPr>
                  <w:tcW w:w="696" w:type="dxa"/>
                  <w:shd w:val="clear" w:color="auto" w:fill="auto"/>
                  <w:noWrap/>
                  <w:vAlign w:val="center"/>
                  <w:hideMark/>
                </w:tcPr>
                <w:p w14:paraId="60559EB8"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QP30</w:t>
                  </w:r>
                </w:p>
              </w:tc>
              <w:tc>
                <w:tcPr>
                  <w:tcW w:w="674" w:type="dxa"/>
                  <w:shd w:val="clear" w:color="auto" w:fill="auto"/>
                  <w:noWrap/>
                  <w:vAlign w:val="center"/>
                  <w:hideMark/>
                </w:tcPr>
                <w:p w14:paraId="4FB6D47B" w14:textId="77777777" w:rsidR="00643400" w:rsidRPr="001F39CC" w:rsidRDefault="00643400" w:rsidP="001971C5">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20"/>
                      <w:lang w:val="it-IT" w:eastAsia="it-IT"/>
                    </w:rPr>
                  </w:pPr>
                  <w:r w:rsidRPr="001F39CC">
                    <w:rPr>
                      <w:rFonts w:eastAsia="Times New Roman"/>
                      <w:color w:val="000000"/>
                      <w:sz w:val="20"/>
                      <w:lang w:val="it-IT" w:eastAsia="it-IT"/>
                    </w:rPr>
                    <w:t>8,06</w:t>
                  </w:r>
                </w:p>
              </w:tc>
              <w:tc>
                <w:tcPr>
                  <w:tcW w:w="1163" w:type="dxa"/>
                  <w:shd w:val="clear" w:color="auto" w:fill="auto"/>
                  <w:noWrap/>
                  <w:vAlign w:val="center"/>
                  <w:hideMark/>
                </w:tcPr>
                <w:p w14:paraId="34025225" w14:textId="77777777" w:rsidR="00643400" w:rsidRPr="001F39CC" w:rsidRDefault="00643400" w:rsidP="005E619B">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lang w:val="it-IT" w:eastAsia="it-IT"/>
                    </w:rPr>
                  </w:pPr>
                  <w:r w:rsidRPr="001F39CC">
                    <w:rPr>
                      <w:rFonts w:eastAsia="Times New Roman"/>
                      <w:color w:val="000000"/>
                      <w:sz w:val="20"/>
                      <w:lang w:val="it-IT" w:eastAsia="it-IT"/>
                    </w:rPr>
                    <w:t>5427</w:t>
                  </w:r>
                </w:p>
              </w:tc>
            </w:tr>
            <w:tr w:rsidR="00643400" w:rsidRPr="0045650D" w14:paraId="36F16CA8" w14:textId="77777777" w:rsidTr="001971C5">
              <w:trPr>
                <w:trHeight w:val="300"/>
                <w:jc w:val="center"/>
              </w:trPr>
              <w:tc>
                <w:tcPr>
                  <w:tcW w:w="751" w:type="dxa"/>
                  <w:shd w:val="clear" w:color="auto" w:fill="auto"/>
                  <w:noWrap/>
                  <w:vAlign w:val="center"/>
                  <w:hideMark/>
                </w:tcPr>
                <w:p w14:paraId="62BC95E2"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HM</w:t>
                  </w:r>
                </w:p>
              </w:tc>
              <w:tc>
                <w:tcPr>
                  <w:tcW w:w="696" w:type="dxa"/>
                  <w:shd w:val="clear" w:color="auto" w:fill="auto"/>
                  <w:noWrap/>
                  <w:vAlign w:val="center"/>
                  <w:hideMark/>
                </w:tcPr>
                <w:p w14:paraId="77CEE96C"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QP34</w:t>
                  </w:r>
                </w:p>
              </w:tc>
              <w:tc>
                <w:tcPr>
                  <w:tcW w:w="674" w:type="dxa"/>
                  <w:shd w:val="clear" w:color="auto" w:fill="auto"/>
                  <w:noWrap/>
                  <w:vAlign w:val="center"/>
                  <w:hideMark/>
                </w:tcPr>
                <w:p w14:paraId="57DDCAC5" w14:textId="77777777" w:rsidR="00643400" w:rsidRPr="001F39CC" w:rsidRDefault="00643400" w:rsidP="001971C5">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20"/>
                      <w:lang w:val="it-IT" w:eastAsia="it-IT"/>
                    </w:rPr>
                  </w:pPr>
                  <w:r w:rsidRPr="001F39CC">
                    <w:rPr>
                      <w:rFonts w:eastAsia="Times New Roman"/>
                      <w:color w:val="000000"/>
                      <w:sz w:val="20"/>
                      <w:lang w:val="it-IT" w:eastAsia="it-IT"/>
                    </w:rPr>
                    <w:t>7,13</w:t>
                  </w:r>
                </w:p>
              </w:tc>
              <w:tc>
                <w:tcPr>
                  <w:tcW w:w="1163" w:type="dxa"/>
                  <w:shd w:val="clear" w:color="auto" w:fill="auto"/>
                  <w:noWrap/>
                  <w:vAlign w:val="center"/>
                  <w:hideMark/>
                </w:tcPr>
                <w:p w14:paraId="72B8CF31" w14:textId="77777777" w:rsidR="00643400" w:rsidRPr="001F39CC" w:rsidRDefault="00643400" w:rsidP="005E619B">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lang w:val="it-IT" w:eastAsia="it-IT"/>
                    </w:rPr>
                  </w:pPr>
                  <w:r w:rsidRPr="001F39CC">
                    <w:rPr>
                      <w:rFonts w:eastAsia="Times New Roman"/>
                      <w:color w:val="000000"/>
                      <w:sz w:val="20"/>
                      <w:lang w:val="it-IT" w:eastAsia="it-IT"/>
                    </w:rPr>
                    <w:t>3824</w:t>
                  </w:r>
                </w:p>
              </w:tc>
            </w:tr>
            <w:tr w:rsidR="00643400" w:rsidRPr="0045650D" w14:paraId="5C36368F" w14:textId="77777777" w:rsidTr="001971C5">
              <w:trPr>
                <w:trHeight w:val="300"/>
                <w:jc w:val="center"/>
              </w:trPr>
              <w:tc>
                <w:tcPr>
                  <w:tcW w:w="751" w:type="dxa"/>
                  <w:shd w:val="clear" w:color="auto" w:fill="auto"/>
                  <w:noWrap/>
                  <w:vAlign w:val="center"/>
                  <w:hideMark/>
                </w:tcPr>
                <w:p w14:paraId="66E24B8F"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HM</w:t>
                  </w:r>
                </w:p>
              </w:tc>
              <w:tc>
                <w:tcPr>
                  <w:tcW w:w="696" w:type="dxa"/>
                  <w:shd w:val="clear" w:color="auto" w:fill="auto"/>
                  <w:noWrap/>
                  <w:vAlign w:val="center"/>
                  <w:hideMark/>
                </w:tcPr>
                <w:p w14:paraId="1279A7AF"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QP36</w:t>
                  </w:r>
                </w:p>
              </w:tc>
              <w:tc>
                <w:tcPr>
                  <w:tcW w:w="674" w:type="dxa"/>
                  <w:shd w:val="clear" w:color="auto" w:fill="auto"/>
                  <w:noWrap/>
                  <w:vAlign w:val="center"/>
                  <w:hideMark/>
                </w:tcPr>
                <w:p w14:paraId="6022AC47" w14:textId="77777777" w:rsidR="00643400" w:rsidRPr="001F39CC" w:rsidRDefault="00643400" w:rsidP="001971C5">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20"/>
                      <w:lang w:val="it-IT" w:eastAsia="it-IT"/>
                    </w:rPr>
                  </w:pPr>
                  <w:r w:rsidRPr="001F39CC">
                    <w:rPr>
                      <w:rFonts w:eastAsia="Times New Roman"/>
                      <w:color w:val="000000"/>
                      <w:sz w:val="20"/>
                      <w:lang w:val="it-IT" w:eastAsia="it-IT"/>
                    </w:rPr>
                    <w:t>6,00</w:t>
                  </w:r>
                </w:p>
              </w:tc>
              <w:tc>
                <w:tcPr>
                  <w:tcW w:w="1163" w:type="dxa"/>
                  <w:shd w:val="clear" w:color="auto" w:fill="auto"/>
                  <w:noWrap/>
                  <w:vAlign w:val="center"/>
                  <w:hideMark/>
                </w:tcPr>
                <w:p w14:paraId="2D38197A" w14:textId="77777777" w:rsidR="00643400" w:rsidRPr="001F39CC" w:rsidRDefault="00643400" w:rsidP="005E619B">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lang w:val="it-IT" w:eastAsia="it-IT"/>
                    </w:rPr>
                  </w:pPr>
                  <w:r w:rsidRPr="001F39CC">
                    <w:rPr>
                      <w:rFonts w:eastAsia="Times New Roman"/>
                      <w:color w:val="000000"/>
                      <w:sz w:val="20"/>
                      <w:lang w:val="it-IT" w:eastAsia="it-IT"/>
                    </w:rPr>
                    <w:t>3169</w:t>
                  </w:r>
                </w:p>
              </w:tc>
            </w:tr>
            <w:tr w:rsidR="00643400" w:rsidRPr="0045650D" w14:paraId="2FBB0AB6" w14:textId="77777777" w:rsidTr="001971C5">
              <w:trPr>
                <w:trHeight w:val="300"/>
                <w:jc w:val="center"/>
              </w:trPr>
              <w:tc>
                <w:tcPr>
                  <w:tcW w:w="751" w:type="dxa"/>
                  <w:shd w:val="clear" w:color="auto" w:fill="auto"/>
                  <w:noWrap/>
                  <w:vAlign w:val="center"/>
                  <w:hideMark/>
                </w:tcPr>
                <w:p w14:paraId="26D7F29A"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HM</w:t>
                  </w:r>
                </w:p>
              </w:tc>
              <w:tc>
                <w:tcPr>
                  <w:tcW w:w="696" w:type="dxa"/>
                  <w:shd w:val="clear" w:color="auto" w:fill="auto"/>
                  <w:noWrap/>
                  <w:vAlign w:val="center"/>
                  <w:hideMark/>
                </w:tcPr>
                <w:p w14:paraId="4582D1F1"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QP38</w:t>
                  </w:r>
                </w:p>
              </w:tc>
              <w:tc>
                <w:tcPr>
                  <w:tcW w:w="674" w:type="dxa"/>
                  <w:shd w:val="clear" w:color="auto" w:fill="auto"/>
                  <w:noWrap/>
                  <w:vAlign w:val="center"/>
                  <w:hideMark/>
                </w:tcPr>
                <w:p w14:paraId="46BCD5C7" w14:textId="77777777" w:rsidR="00643400" w:rsidRPr="001F39CC" w:rsidRDefault="00643400" w:rsidP="001971C5">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20"/>
                      <w:lang w:val="it-IT" w:eastAsia="it-IT"/>
                    </w:rPr>
                  </w:pPr>
                  <w:r w:rsidRPr="001F39CC">
                    <w:rPr>
                      <w:rFonts w:eastAsia="Times New Roman"/>
                      <w:color w:val="000000"/>
                      <w:sz w:val="20"/>
                      <w:lang w:val="it-IT" w:eastAsia="it-IT"/>
                    </w:rPr>
                    <w:t>4,56</w:t>
                  </w:r>
                </w:p>
              </w:tc>
              <w:tc>
                <w:tcPr>
                  <w:tcW w:w="1163" w:type="dxa"/>
                  <w:shd w:val="clear" w:color="auto" w:fill="auto"/>
                  <w:noWrap/>
                  <w:vAlign w:val="center"/>
                  <w:hideMark/>
                </w:tcPr>
                <w:p w14:paraId="55621B38" w14:textId="77777777" w:rsidR="00643400" w:rsidRPr="001F39CC" w:rsidRDefault="00643400" w:rsidP="005E619B">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lang w:val="it-IT" w:eastAsia="it-IT"/>
                    </w:rPr>
                  </w:pPr>
                  <w:r w:rsidRPr="001F39CC">
                    <w:rPr>
                      <w:rFonts w:eastAsia="Times New Roman"/>
                      <w:color w:val="000000"/>
                      <w:sz w:val="20"/>
                      <w:lang w:val="it-IT" w:eastAsia="it-IT"/>
                    </w:rPr>
                    <w:t>2593</w:t>
                  </w:r>
                </w:p>
              </w:tc>
            </w:tr>
            <w:tr w:rsidR="00643400" w:rsidRPr="0045650D" w14:paraId="7AFBED79" w14:textId="77777777" w:rsidTr="001971C5">
              <w:trPr>
                <w:trHeight w:val="300"/>
                <w:jc w:val="center"/>
              </w:trPr>
              <w:tc>
                <w:tcPr>
                  <w:tcW w:w="751" w:type="dxa"/>
                  <w:shd w:val="clear" w:color="auto" w:fill="auto"/>
                  <w:noWrap/>
                  <w:vAlign w:val="center"/>
                  <w:hideMark/>
                </w:tcPr>
                <w:p w14:paraId="3596BA04"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SCM</w:t>
                  </w:r>
                </w:p>
              </w:tc>
              <w:tc>
                <w:tcPr>
                  <w:tcW w:w="696" w:type="dxa"/>
                  <w:shd w:val="clear" w:color="auto" w:fill="auto"/>
                  <w:noWrap/>
                  <w:vAlign w:val="center"/>
                  <w:hideMark/>
                </w:tcPr>
                <w:p w14:paraId="726AF362"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QP30</w:t>
                  </w:r>
                </w:p>
              </w:tc>
              <w:tc>
                <w:tcPr>
                  <w:tcW w:w="674" w:type="dxa"/>
                  <w:shd w:val="clear" w:color="auto" w:fill="auto"/>
                  <w:noWrap/>
                  <w:vAlign w:val="center"/>
                  <w:hideMark/>
                </w:tcPr>
                <w:p w14:paraId="0C07DED5" w14:textId="77777777" w:rsidR="00643400" w:rsidRPr="001F39CC" w:rsidRDefault="00643400" w:rsidP="001971C5">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20"/>
                      <w:lang w:val="it-IT" w:eastAsia="it-IT"/>
                    </w:rPr>
                  </w:pPr>
                  <w:r w:rsidRPr="001F39CC">
                    <w:rPr>
                      <w:rFonts w:eastAsia="Times New Roman"/>
                      <w:color w:val="000000"/>
                      <w:sz w:val="20"/>
                      <w:lang w:val="it-IT" w:eastAsia="it-IT"/>
                    </w:rPr>
                    <w:t>8,63</w:t>
                  </w:r>
                </w:p>
              </w:tc>
              <w:tc>
                <w:tcPr>
                  <w:tcW w:w="1163" w:type="dxa"/>
                  <w:shd w:val="clear" w:color="auto" w:fill="auto"/>
                  <w:noWrap/>
                  <w:vAlign w:val="center"/>
                  <w:hideMark/>
                </w:tcPr>
                <w:p w14:paraId="24FC37F8" w14:textId="77777777" w:rsidR="00643400" w:rsidRPr="001F39CC" w:rsidRDefault="00643400" w:rsidP="005E619B">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lang w:val="it-IT" w:eastAsia="it-IT"/>
                    </w:rPr>
                  </w:pPr>
                  <w:r w:rsidRPr="001F39CC">
                    <w:rPr>
                      <w:rFonts w:eastAsia="Times New Roman"/>
                      <w:color w:val="000000"/>
                      <w:sz w:val="20"/>
                      <w:lang w:val="it-IT" w:eastAsia="it-IT"/>
                    </w:rPr>
                    <w:t>2495</w:t>
                  </w:r>
                </w:p>
              </w:tc>
            </w:tr>
            <w:tr w:rsidR="00643400" w:rsidRPr="0045650D" w14:paraId="5B89E758" w14:textId="77777777" w:rsidTr="001971C5">
              <w:trPr>
                <w:trHeight w:val="300"/>
                <w:jc w:val="center"/>
              </w:trPr>
              <w:tc>
                <w:tcPr>
                  <w:tcW w:w="751" w:type="dxa"/>
                  <w:shd w:val="clear" w:color="auto" w:fill="auto"/>
                  <w:noWrap/>
                  <w:vAlign w:val="center"/>
                  <w:hideMark/>
                </w:tcPr>
                <w:p w14:paraId="2DD226A1"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SCM</w:t>
                  </w:r>
                </w:p>
              </w:tc>
              <w:tc>
                <w:tcPr>
                  <w:tcW w:w="696" w:type="dxa"/>
                  <w:shd w:val="clear" w:color="auto" w:fill="auto"/>
                  <w:noWrap/>
                  <w:vAlign w:val="center"/>
                  <w:hideMark/>
                </w:tcPr>
                <w:p w14:paraId="7220C913"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QP34</w:t>
                  </w:r>
                </w:p>
              </w:tc>
              <w:tc>
                <w:tcPr>
                  <w:tcW w:w="674" w:type="dxa"/>
                  <w:shd w:val="clear" w:color="auto" w:fill="auto"/>
                  <w:noWrap/>
                  <w:vAlign w:val="center"/>
                  <w:hideMark/>
                </w:tcPr>
                <w:p w14:paraId="6ECECEE4" w14:textId="77777777" w:rsidR="00643400" w:rsidRPr="001F39CC" w:rsidRDefault="00643400" w:rsidP="001971C5">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20"/>
                      <w:lang w:val="it-IT" w:eastAsia="it-IT"/>
                    </w:rPr>
                  </w:pPr>
                  <w:r w:rsidRPr="001F39CC">
                    <w:rPr>
                      <w:rFonts w:eastAsia="Times New Roman"/>
                      <w:color w:val="000000"/>
                      <w:sz w:val="20"/>
                      <w:lang w:val="it-IT" w:eastAsia="it-IT"/>
                    </w:rPr>
                    <w:t>8,06</w:t>
                  </w:r>
                </w:p>
              </w:tc>
              <w:tc>
                <w:tcPr>
                  <w:tcW w:w="1163" w:type="dxa"/>
                  <w:shd w:val="clear" w:color="auto" w:fill="auto"/>
                  <w:noWrap/>
                  <w:vAlign w:val="center"/>
                  <w:hideMark/>
                </w:tcPr>
                <w:p w14:paraId="0EE3FDBD" w14:textId="77777777" w:rsidR="00643400" w:rsidRPr="001F39CC" w:rsidRDefault="00643400" w:rsidP="005E619B">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lang w:val="it-IT" w:eastAsia="it-IT"/>
                    </w:rPr>
                  </w:pPr>
                  <w:r w:rsidRPr="001F39CC">
                    <w:rPr>
                      <w:rFonts w:eastAsia="Times New Roman"/>
                      <w:color w:val="000000"/>
                      <w:sz w:val="20"/>
                      <w:lang w:val="it-IT" w:eastAsia="it-IT"/>
                    </w:rPr>
                    <w:t>1685</w:t>
                  </w:r>
                </w:p>
              </w:tc>
            </w:tr>
            <w:tr w:rsidR="00643400" w:rsidRPr="0045650D" w14:paraId="6AEADE23" w14:textId="77777777" w:rsidTr="001971C5">
              <w:trPr>
                <w:trHeight w:val="300"/>
                <w:jc w:val="center"/>
              </w:trPr>
              <w:tc>
                <w:tcPr>
                  <w:tcW w:w="751" w:type="dxa"/>
                  <w:shd w:val="clear" w:color="auto" w:fill="auto"/>
                  <w:noWrap/>
                  <w:vAlign w:val="center"/>
                  <w:hideMark/>
                </w:tcPr>
                <w:p w14:paraId="547CF0D6"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SCM</w:t>
                  </w:r>
                </w:p>
              </w:tc>
              <w:tc>
                <w:tcPr>
                  <w:tcW w:w="696" w:type="dxa"/>
                  <w:shd w:val="clear" w:color="auto" w:fill="auto"/>
                  <w:noWrap/>
                  <w:vAlign w:val="center"/>
                  <w:hideMark/>
                </w:tcPr>
                <w:p w14:paraId="583021B9"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QP36</w:t>
                  </w:r>
                </w:p>
              </w:tc>
              <w:tc>
                <w:tcPr>
                  <w:tcW w:w="674" w:type="dxa"/>
                  <w:shd w:val="clear" w:color="auto" w:fill="auto"/>
                  <w:noWrap/>
                  <w:vAlign w:val="center"/>
                  <w:hideMark/>
                </w:tcPr>
                <w:p w14:paraId="498AAA32" w14:textId="77777777" w:rsidR="00643400" w:rsidRPr="001F39CC" w:rsidRDefault="00643400" w:rsidP="001971C5">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20"/>
                      <w:lang w:val="it-IT" w:eastAsia="it-IT"/>
                    </w:rPr>
                  </w:pPr>
                  <w:r w:rsidRPr="001F39CC">
                    <w:rPr>
                      <w:rFonts w:eastAsia="Times New Roman"/>
                      <w:color w:val="000000"/>
                      <w:sz w:val="20"/>
                      <w:lang w:val="it-IT" w:eastAsia="it-IT"/>
                    </w:rPr>
                    <w:t>7,00</w:t>
                  </w:r>
                </w:p>
              </w:tc>
              <w:tc>
                <w:tcPr>
                  <w:tcW w:w="1163" w:type="dxa"/>
                  <w:shd w:val="clear" w:color="auto" w:fill="auto"/>
                  <w:noWrap/>
                  <w:vAlign w:val="center"/>
                  <w:hideMark/>
                </w:tcPr>
                <w:p w14:paraId="67B020E5" w14:textId="77777777" w:rsidR="00643400" w:rsidRPr="001F39CC" w:rsidRDefault="00643400" w:rsidP="005E619B">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lang w:val="it-IT" w:eastAsia="it-IT"/>
                    </w:rPr>
                  </w:pPr>
                  <w:r w:rsidRPr="001F39CC">
                    <w:rPr>
                      <w:rFonts w:eastAsia="Times New Roman"/>
                      <w:color w:val="000000"/>
                      <w:sz w:val="20"/>
                      <w:lang w:val="it-IT" w:eastAsia="it-IT"/>
                    </w:rPr>
                    <w:t>1408</w:t>
                  </w:r>
                </w:p>
              </w:tc>
            </w:tr>
            <w:tr w:rsidR="00643400" w:rsidRPr="0045650D" w14:paraId="6E6CC0C1" w14:textId="77777777" w:rsidTr="001971C5">
              <w:trPr>
                <w:trHeight w:val="300"/>
                <w:jc w:val="center"/>
              </w:trPr>
              <w:tc>
                <w:tcPr>
                  <w:tcW w:w="751" w:type="dxa"/>
                  <w:shd w:val="clear" w:color="auto" w:fill="auto"/>
                  <w:noWrap/>
                  <w:vAlign w:val="center"/>
                  <w:hideMark/>
                </w:tcPr>
                <w:p w14:paraId="4F58C299"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SCM</w:t>
                  </w:r>
                </w:p>
              </w:tc>
              <w:tc>
                <w:tcPr>
                  <w:tcW w:w="696" w:type="dxa"/>
                  <w:shd w:val="clear" w:color="auto" w:fill="auto"/>
                  <w:noWrap/>
                  <w:vAlign w:val="center"/>
                  <w:hideMark/>
                </w:tcPr>
                <w:p w14:paraId="1B2E585A" w14:textId="77777777" w:rsidR="00643400" w:rsidRPr="001F39CC" w:rsidRDefault="00643400" w:rsidP="001971C5">
                  <w:pPr>
                    <w:tabs>
                      <w:tab w:val="clear" w:pos="360"/>
                      <w:tab w:val="clear" w:pos="720"/>
                      <w:tab w:val="clear" w:pos="1080"/>
                      <w:tab w:val="clear" w:pos="1440"/>
                    </w:tabs>
                    <w:overflowPunct/>
                    <w:autoSpaceDE/>
                    <w:autoSpaceDN/>
                    <w:adjustRightInd/>
                    <w:spacing w:before="0"/>
                    <w:textAlignment w:val="auto"/>
                    <w:rPr>
                      <w:rFonts w:eastAsia="Times New Roman"/>
                      <w:color w:val="000000"/>
                      <w:sz w:val="20"/>
                      <w:lang w:val="it-IT" w:eastAsia="it-IT"/>
                    </w:rPr>
                  </w:pPr>
                  <w:r w:rsidRPr="001F39CC">
                    <w:rPr>
                      <w:rFonts w:eastAsia="Times New Roman"/>
                      <w:color w:val="000000"/>
                      <w:sz w:val="20"/>
                      <w:lang w:val="it-IT" w:eastAsia="it-IT"/>
                    </w:rPr>
                    <w:t>QP38</w:t>
                  </w:r>
                </w:p>
              </w:tc>
              <w:tc>
                <w:tcPr>
                  <w:tcW w:w="674" w:type="dxa"/>
                  <w:shd w:val="clear" w:color="auto" w:fill="auto"/>
                  <w:noWrap/>
                  <w:vAlign w:val="center"/>
                  <w:hideMark/>
                </w:tcPr>
                <w:p w14:paraId="5C003655" w14:textId="77777777" w:rsidR="00643400" w:rsidRPr="001F39CC" w:rsidRDefault="00643400" w:rsidP="001971C5">
                  <w:pPr>
                    <w:tabs>
                      <w:tab w:val="clear" w:pos="360"/>
                      <w:tab w:val="clear" w:pos="720"/>
                      <w:tab w:val="clear" w:pos="1080"/>
                      <w:tab w:val="clear" w:pos="1440"/>
                    </w:tabs>
                    <w:overflowPunct/>
                    <w:autoSpaceDE/>
                    <w:autoSpaceDN/>
                    <w:adjustRightInd/>
                    <w:spacing w:before="0"/>
                    <w:jc w:val="right"/>
                    <w:textAlignment w:val="auto"/>
                    <w:rPr>
                      <w:rFonts w:eastAsia="Times New Roman"/>
                      <w:color w:val="000000"/>
                      <w:sz w:val="20"/>
                      <w:lang w:val="it-IT" w:eastAsia="it-IT"/>
                    </w:rPr>
                  </w:pPr>
                  <w:r w:rsidRPr="001F39CC">
                    <w:rPr>
                      <w:rFonts w:eastAsia="Times New Roman"/>
                      <w:color w:val="000000"/>
                      <w:sz w:val="20"/>
                      <w:lang w:val="it-IT" w:eastAsia="it-IT"/>
                    </w:rPr>
                    <w:t>5,25</w:t>
                  </w:r>
                </w:p>
              </w:tc>
              <w:tc>
                <w:tcPr>
                  <w:tcW w:w="1163" w:type="dxa"/>
                  <w:shd w:val="clear" w:color="auto" w:fill="auto"/>
                  <w:noWrap/>
                  <w:vAlign w:val="center"/>
                  <w:hideMark/>
                </w:tcPr>
                <w:p w14:paraId="0F313938" w14:textId="77777777" w:rsidR="00643400" w:rsidRPr="001F39CC" w:rsidRDefault="00643400" w:rsidP="005E619B">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lang w:val="it-IT" w:eastAsia="it-IT"/>
                    </w:rPr>
                  </w:pPr>
                  <w:r w:rsidRPr="001F39CC">
                    <w:rPr>
                      <w:rFonts w:eastAsia="Times New Roman"/>
                      <w:color w:val="000000"/>
                      <w:sz w:val="20"/>
                      <w:lang w:val="it-IT" w:eastAsia="it-IT"/>
                    </w:rPr>
                    <w:t>1161</w:t>
                  </w:r>
                </w:p>
              </w:tc>
            </w:tr>
          </w:tbl>
          <w:p w14:paraId="5D2B9AC8" w14:textId="77777777" w:rsidR="00643400" w:rsidRDefault="00643400" w:rsidP="001971C5"/>
        </w:tc>
      </w:tr>
    </w:tbl>
    <w:p w14:paraId="081AD70C" w14:textId="77A84279" w:rsidR="00FA46EA" w:rsidDel="003D1F51" w:rsidRDefault="00FA46EA" w:rsidP="00BC78C1">
      <w:pPr>
        <w:rPr>
          <w:del w:id="28" w:author="VAB" w:date="2017-03-31T14:56:00Z"/>
        </w:rPr>
      </w:pPr>
    </w:p>
    <w:p w14:paraId="25C749A7" w14:textId="3C129AE1" w:rsidR="00FA46EA" w:rsidRDefault="00FA46EA" w:rsidP="00BC78C1">
      <w:pPr>
        <w:pStyle w:val="Didascalia"/>
      </w:pPr>
      <w:bookmarkStart w:id="29" w:name="_Ref352081683"/>
      <w:r>
        <w:t xml:space="preserve">Figure </w:t>
      </w:r>
      <w:fldSimple w:instr=" SEQ Figure \* ARABIC ">
        <w:r w:rsidR="00AD699A">
          <w:rPr>
            <w:noProof/>
          </w:rPr>
          <w:t>5</w:t>
        </w:r>
      </w:fldSimple>
      <w:bookmarkEnd w:id="29"/>
      <w:r>
        <w:t xml:space="preserve"> MOS curves for test sequence S0</w:t>
      </w:r>
      <w:r w:rsidR="005E619B">
        <w:t xml:space="preserve">2 </w:t>
      </w:r>
      <w:r w:rsidR="00525DD7">
        <w:t xml:space="preserve">coded </w:t>
      </w:r>
      <w:r>
        <w:t xml:space="preserve">with </w:t>
      </w:r>
      <w:r w:rsidR="005E619B">
        <w:t>AI</w:t>
      </w:r>
      <w:r>
        <w:t xml:space="preserve"> coding configuration</w:t>
      </w:r>
    </w:p>
    <w:p w14:paraId="089365CB" w14:textId="0D0B1A4A" w:rsidR="00822F09" w:rsidDel="003D1F51" w:rsidRDefault="00822F09" w:rsidP="00BC78C1">
      <w:pPr>
        <w:rPr>
          <w:del w:id="30" w:author="VAB" w:date="2017-03-31T14:56:00Z"/>
        </w:rPr>
      </w:pPr>
    </w:p>
    <w:p w14:paraId="19B4CBBB" w14:textId="1F7AF0A8" w:rsidR="00822F09" w:rsidRPr="00822F09" w:rsidRDefault="00595BE0" w:rsidP="00BC78C1">
      <w:pPr>
        <w:pStyle w:val="Titolo1"/>
      </w:pPr>
      <w:bookmarkStart w:id="31" w:name="_Toc352522790"/>
      <w:r w:rsidRPr="00A2777E">
        <w:lastRenderedPageBreak/>
        <w:t>Draft of final report on SCC verification test</w:t>
      </w:r>
      <w:r w:rsidR="003703F7" w:rsidRPr="003703F7">
        <w:rPr>
          <w:lang w:val="en-CA"/>
        </w:rPr>
        <w:t xml:space="preserve"> </w:t>
      </w:r>
      <w:r w:rsidR="003703F7">
        <w:rPr>
          <w:lang w:val="en-CA"/>
        </w:rPr>
        <w:t>(JCTVC-AA</w:t>
      </w:r>
      <w:r w:rsidR="004E1957">
        <w:rPr>
          <w:lang w:val="en-CA"/>
        </w:rPr>
        <w:t>0040</w:t>
      </w:r>
      <w:r w:rsidR="00822F09">
        <w:rPr>
          <w:lang w:val="en-CA"/>
        </w:rPr>
        <w:t xml:space="preserve">)-----uploaded </w:t>
      </w:r>
      <w:r w:rsidR="00310824">
        <w:rPr>
          <w:lang w:val="en-CA"/>
        </w:rPr>
        <w:fldChar w:fldCharType="begin"/>
      </w:r>
      <w:r w:rsidR="00310824">
        <w:rPr>
          <w:lang w:val="en-CA"/>
        </w:rPr>
        <w:instrText xml:space="preserve"> REF _Ref352082182 \r \h </w:instrText>
      </w:r>
      <w:r w:rsidR="00310824">
        <w:rPr>
          <w:lang w:val="en-CA"/>
        </w:rPr>
      </w:r>
      <w:r w:rsidR="00310824">
        <w:rPr>
          <w:lang w:val="en-CA"/>
        </w:rPr>
        <w:fldChar w:fldCharType="separate"/>
      </w:r>
      <w:r w:rsidR="00310824">
        <w:rPr>
          <w:lang w:val="en-CA"/>
        </w:rPr>
        <w:t>[3]</w:t>
      </w:r>
      <w:bookmarkEnd w:id="31"/>
      <w:r w:rsidR="00310824">
        <w:rPr>
          <w:lang w:val="en-CA"/>
        </w:rPr>
        <w:fldChar w:fldCharType="end"/>
      </w:r>
    </w:p>
    <w:p w14:paraId="647B5209" w14:textId="2565786C" w:rsidR="00C354AF" w:rsidRDefault="004075B1" w:rsidP="003933FA">
      <w:pPr>
        <w:pStyle w:val="Titolo2"/>
      </w:pPr>
      <w:bookmarkStart w:id="32" w:name="_Toc352522791"/>
      <w:r>
        <w:t>Summary</w:t>
      </w:r>
      <w:bookmarkEnd w:id="32"/>
    </w:p>
    <w:p w14:paraId="74E8EED4" w14:textId="77777777" w:rsidR="003E36FB" w:rsidRDefault="00E34CDB" w:rsidP="00BC78C1">
      <w:pPr>
        <w:rPr>
          <w:szCs w:val="22"/>
          <w:lang w:val="en-CA"/>
        </w:rPr>
      </w:pPr>
      <w:r>
        <w:rPr>
          <w:szCs w:val="22"/>
          <w:lang w:val="en-CA"/>
        </w:rPr>
        <w:t xml:space="preserve">This document presents the complete test results for both lossy and lossless compression modes. </w:t>
      </w:r>
      <w:r w:rsidR="00BA5EBF">
        <w:rPr>
          <w:szCs w:val="22"/>
          <w:lang w:val="en-CA"/>
        </w:rPr>
        <w:t xml:space="preserve">The coding performance of JM, SCM, and SCM without SCC coding tools is evaluated and compared for both lossless and lossy coding modes. </w:t>
      </w:r>
      <w:r w:rsidR="003E36FB">
        <w:rPr>
          <w:szCs w:val="22"/>
          <w:lang w:val="en-CA"/>
        </w:rPr>
        <w:t xml:space="preserve">A total of 6 test sequences were encoded in RGB, YUV 4:4:4 and YUV 4:2:0 color sampling formats with the AI, LB, and RA coding structures. </w:t>
      </w:r>
    </w:p>
    <w:p w14:paraId="75211A39" w14:textId="778A2B41" w:rsidR="003E36FB" w:rsidRDefault="003E36FB" w:rsidP="00BC78C1">
      <w:pPr>
        <w:rPr>
          <w:szCs w:val="22"/>
          <w:lang w:val="en-CA"/>
        </w:rPr>
      </w:pPr>
      <w:r>
        <w:rPr>
          <w:szCs w:val="22"/>
          <w:lang w:val="en-CA"/>
        </w:rPr>
        <w:t xml:space="preserve">For the lossless coding mode, the test results are presented </w:t>
      </w:r>
      <w:r w:rsidR="003B0130">
        <w:rPr>
          <w:szCs w:val="22"/>
          <w:lang w:val="en-CA"/>
        </w:rPr>
        <w:t>through</w:t>
      </w:r>
      <w:r>
        <w:rPr>
          <w:szCs w:val="22"/>
          <w:lang w:val="en-CA"/>
        </w:rPr>
        <w:t xml:space="preserve"> relative bit-rate savings</w:t>
      </w:r>
      <w:r w:rsidR="003B0130">
        <w:rPr>
          <w:szCs w:val="22"/>
          <w:lang w:val="en-CA"/>
        </w:rPr>
        <w:t xml:space="preserve"> tables</w:t>
      </w:r>
      <w:r>
        <w:rPr>
          <w:szCs w:val="22"/>
          <w:lang w:val="en-CA"/>
        </w:rPr>
        <w:t>.</w:t>
      </w:r>
    </w:p>
    <w:p w14:paraId="500A10AB" w14:textId="30CC8048" w:rsidR="00CA054B" w:rsidRDefault="003E36FB" w:rsidP="00BC78C1">
      <w:pPr>
        <w:rPr>
          <w:szCs w:val="22"/>
          <w:lang w:val="en-CA"/>
        </w:rPr>
      </w:pPr>
      <w:r>
        <w:rPr>
          <w:szCs w:val="22"/>
          <w:lang w:val="en-CA"/>
        </w:rPr>
        <w:t xml:space="preserve">For the lossy coding mode, the tests were conducted at 4 different quality levels and there are a total of 648 test points. </w:t>
      </w:r>
      <w:r w:rsidR="00E34CDB">
        <w:rPr>
          <w:szCs w:val="22"/>
          <w:lang w:val="en-CA"/>
        </w:rPr>
        <w:t xml:space="preserve">The test results are presented </w:t>
      </w:r>
      <w:r w:rsidR="003B0130">
        <w:rPr>
          <w:szCs w:val="22"/>
          <w:lang w:val="en-CA"/>
        </w:rPr>
        <w:t xml:space="preserve">through MOS </w:t>
      </w:r>
      <w:r w:rsidR="00E34CDB">
        <w:rPr>
          <w:szCs w:val="22"/>
          <w:lang w:val="en-CA"/>
        </w:rPr>
        <w:t>curves and BD-rate savings</w:t>
      </w:r>
      <w:r w:rsidR="003B0130">
        <w:rPr>
          <w:szCs w:val="22"/>
          <w:lang w:val="en-CA"/>
        </w:rPr>
        <w:t xml:space="preserve"> tables</w:t>
      </w:r>
      <w:r w:rsidR="00E34CDB">
        <w:rPr>
          <w:szCs w:val="22"/>
          <w:lang w:val="en-CA"/>
        </w:rPr>
        <w:t>.</w:t>
      </w:r>
    </w:p>
    <w:p w14:paraId="2D2E543A" w14:textId="30621C21" w:rsidR="00CA054B" w:rsidRDefault="00CA054B" w:rsidP="00BC78C1">
      <w:pPr>
        <w:rPr>
          <w:szCs w:val="22"/>
          <w:lang w:val="en-CA"/>
        </w:rPr>
      </w:pPr>
      <w:r>
        <w:t xml:space="preserve">For TGM content, the compression efficiency gain </w:t>
      </w:r>
      <w:r w:rsidR="00657C54">
        <w:t>achieved by</w:t>
      </w:r>
      <w:r>
        <w:t xml:space="preserve"> SCM is 90% over JM and 80% over SCM without screen content tools, respectively, measured in BD rate savings for all lossy coding modes and bit rate savings for all lossless coding modes.</w:t>
      </w:r>
    </w:p>
    <w:p w14:paraId="0E42F78A" w14:textId="77777777" w:rsidR="00BA5EBF" w:rsidRDefault="00BA5EBF" w:rsidP="00BC78C1"/>
    <w:p w14:paraId="10EFE960" w14:textId="69A3592B" w:rsidR="00CE26BF" w:rsidRDefault="00E83125" w:rsidP="003933FA">
      <w:pPr>
        <w:pStyle w:val="Titolo2"/>
      </w:pPr>
      <w:bookmarkStart w:id="33" w:name="_Toc352522792"/>
      <w:r>
        <w:t>Table</w:t>
      </w:r>
      <w:r w:rsidR="00CE26BF">
        <w:t xml:space="preserve"> of content</w:t>
      </w:r>
      <w:bookmarkEnd w:id="33"/>
      <w:r>
        <w:t>s</w:t>
      </w:r>
    </w:p>
    <w:p w14:paraId="050C0CB8" w14:textId="600FA8DD" w:rsidR="00BB35B2" w:rsidRPr="00BB35B2" w:rsidRDefault="00BB35B2" w:rsidP="005E619B">
      <w:r w:rsidRPr="0059588D">
        <w:rPr>
          <w:noProof/>
          <w:lang w:val="it-IT" w:eastAsia="it-IT"/>
        </w:rPr>
        <w:drawing>
          <wp:inline distT="0" distB="0" distL="0" distR="0" wp14:anchorId="2F5205D4" wp14:editId="010023EF">
            <wp:extent cx="5943600" cy="5149056"/>
            <wp:effectExtent l="0" t="0" r="0" b="7620"/>
            <wp:docPr id="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5149056"/>
                    </a:xfrm>
                    <a:prstGeom prst="rect">
                      <a:avLst/>
                    </a:prstGeom>
                    <a:noFill/>
                    <a:ln>
                      <a:noFill/>
                    </a:ln>
                  </pic:spPr>
                </pic:pic>
              </a:graphicData>
            </a:graphic>
          </wp:inline>
        </w:drawing>
      </w:r>
    </w:p>
    <w:p w14:paraId="30B73541" w14:textId="6AB1A120" w:rsidR="004075B1" w:rsidRDefault="004075B1" w:rsidP="003933FA">
      <w:pPr>
        <w:pStyle w:val="Titolo2"/>
      </w:pPr>
      <w:bookmarkStart w:id="34" w:name="_Toc352522793"/>
      <w:r>
        <w:lastRenderedPageBreak/>
        <w:t>Lossless coding test results</w:t>
      </w:r>
      <w:r w:rsidR="008E73E8" w:rsidRPr="008E73E8">
        <w:t xml:space="preserve"> </w:t>
      </w:r>
      <w:r w:rsidR="008E73E8">
        <w:t>(</w:t>
      </w:r>
      <w:r w:rsidR="008E73E8" w:rsidRPr="00444D45">
        <w:t>see details in</w:t>
      </w:r>
      <w:r w:rsidR="008E73E8">
        <w:t xml:space="preserve"> </w:t>
      </w:r>
      <w:r w:rsidR="008E73E8">
        <w:fldChar w:fldCharType="begin"/>
      </w:r>
      <w:r w:rsidR="008E73E8">
        <w:instrText xml:space="preserve"> REF _Ref352082182 \r \h </w:instrText>
      </w:r>
      <w:r w:rsidR="008E73E8">
        <w:fldChar w:fldCharType="separate"/>
      </w:r>
      <w:r w:rsidR="008E73E8">
        <w:t>[3]</w:t>
      </w:r>
      <w:r w:rsidR="008E73E8">
        <w:fldChar w:fldCharType="end"/>
      </w:r>
      <w:r w:rsidR="008E73E8">
        <w:t>)</w:t>
      </w:r>
      <w:bookmarkEnd w:id="34"/>
    </w:p>
    <w:p w14:paraId="038F78D0" w14:textId="1527750D" w:rsidR="00AD0E2D" w:rsidRDefault="0051796D" w:rsidP="00BC78C1">
      <w:r>
        <w:t>T</w:t>
      </w:r>
      <w:r w:rsidR="00E717F0">
        <w:t xml:space="preserve">he </w:t>
      </w:r>
      <w:r>
        <w:t>lossless coding ef</w:t>
      </w:r>
      <w:r w:rsidR="004644F7">
        <w:t>ficiency of the three codecs is compared</w:t>
      </w:r>
      <w:r>
        <w:t xml:space="preserve"> in</w:t>
      </w:r>
      <w:r w:rsidR="004644F7">
        <w:t xml:space="preserve"> </w:t>
      </w:r>
      <w:r w:rsidR="004644F7">
        <w:fldChar w:fldCharType="begin"/>
      </w:r>
      <w:r w:rsidR="004644F7">
        <w:instrText xml:space="preserve"> REF _Ref352178911 \h </w:instrText>
      </w:r>
      <w:r w:rsidR="004644F7">
        <w:fldChar w:fldCharType="separate"/>
      </w:r>
      <w:r w:rsidR="004644F7">
        <w:t xml:space="preserve">Table </w:t>
      </w:r>
      <w:r w:rsidR="004644F7">
        <w:rPr>
          <w:noProof/>
        </w:rPr>
        <w:t>5</w:t>
      </w:r>
      <w:r w:rsidR="004644F7">
        <w:fldChar w:fldCharType="end"/>
      </w:r>
      <w:r>
        <w:t xml:space="preserve">, </w:t>
      </w:r>
      <w:r w:rsidR="004644F7">
        <w:fldChar w:fldCharType="begin"/>
      </w:r>
      <w:r w:rsidR="004644F7">
        <w:instrText xml:space="preserve"> REF _Ref352178937 \h </w:instrText>
      </w:r>
      <w:r w:rsidR="004644F7">
        <w:fldChar w:fldCharType="separate"/>
      </w:r>
      <w:r w:rsidR="004644F7">
        <w:t xml:space="preserve">Table </w:t>
      </w:r>
      <w:r w:rsidR="004644F7">
        <w:rPr>
          <w:noProof/>
        </w:rPr>
        <w:t>6</w:t>
      </w:r>
      <w:r w:rsidR="004644F7">
        <w:fldChar w:fldCharType="end"/>
      </w:r>
      <w:r w:rsidR="004644F7">
        <w:t xml:space="preserve">, and </w:t>
      </w:r>
      <w:r w:rsidR="004644F7">
        <w:fldChar w:fldCharType="begin"/>
      </w:r>
      <w:r w:rsidR="004644F7">
        <w:instrText xml:space="preserve"> REF _Ref352178942 \h </w:instrText>
      </w:r>
      <w:r w:rsidR="004644F7">
        <w:fldChar w:fldCharType="separate"/>
      </w:r>
      <w:r w:rsidR="004644F7">
        <w:t xml:space="preserve">Table </w:t>
      </w:r>
      <w:r w:rsidR="004644F7">
        <w:rPr>
          <w:noProof/>
        </w:rPr>
        <w:t>7</w:t>
      </w:r>
      <w:r w:rsidR="004644F7">
        <w:fldChar w:fldCharType="end"/>
      </w:r>
      <w:r w:rsidR="004644F7">
        <w:t xml:space="preserve"> </w:t>
      </w:r>
      <w:r w:rsidR="009735EF">
        <w:t>below for AI, RA, and LB respectively</w:t>
      </w:r>
      <w:r>
        <w:t xml:space="preserve">. The details of compression ratio for each sequence from each codec are given in the Excel file attached to </w:t>
      </w:r>
      <w:r>
        <w:fldChar w:fldCharType="begin"/>
      </w:r>
      <w:r>
        <w:instrText xml:space="preserve"> REF _Ref352082182 \r \h </w:instrText>
      </w:r>
      <w:r>
        <w:fldChar w:fldCharType="separate"/>
      </w:r>
      <w:r>
        <w:t>[3]</w:t>
      </w:r>
      <w:r>
        <w:fldChar w:fldCharType="end"/>
      </w:r>
      <w:r>
        <w:t xml:space="preserve">. </w:t>
      </w:r>
    </w:p>
    <w:p w14:paraId="00F5848C" w14:textId="2CE8D58B" w:rsidR="00F83D7C" w:rsidDel="003D1F51" w:rsidRDefault="004644F7" w:rsidP="003D1F51">
      <w:pPr>
        <w:pStyle w:val="Didascalia"/>
        <w:spacing w:before="240" w:after="60"/>
        <w:jc w:val="center"/>
        <w:rPr>
          <w:del w:id="35" w:author="VAB" w:date="2017-03-31T14:58:00Z"/>
        </w:rPr>
        <w:pPrChange w:id="36" w:author="VAB" w:date="2017-03-31T14:58:00Z">
          <w:pPr>
            <w:pStyle w:val="Didascalia"/>
          </w:pPr>
        </w:pPrChange>
      </w:pPr>
      <w:del w:id="37" w:author="VAB" w:date="2017-03-31T14:58:00Z">
        <w:r w:rsidDel="003D1F51">
          <w:delText xml:space="preserve">          </w:delText>
        </w:r>
      </w:del>
    </w:p>
    <w:p w14:paraId="76904F81" w14:textId="6A7D2A83" w:rsidR="004644F7" w:rsidRDefault="004644F7" w:rsidP="003D1F51">
      <w:pPr>
        <w:pStyle w:val="Didascalia"/>
        <w:spacing w:before="240" w:after="60"/>
        <w:jc w:val="center"/>
        <w:pPrChange w:id="38" w:author="VAB" w:date="2017-03-31T14:58:00Z">
          <w:pPr>
            <w:pStyle w:val="Didascalia"/>
          </w:pPr>
        </w:pPrChange>
      </w:pPr>
      <w:bookmarkStart w:id="39" w:name="_Ref352178911"/>
      <w:bookmarkStart w:id="40" w:name="_Ref352178901"/>
      <w:r>
        <w:t xml:space="preserve">Table </w:t>
      </w:r>
      <w:fldSimple w:instr=" SEQ Table \* ARABIC ">
        <w:r w:rsidR="00D1431A">
          <w:t>5</w:t>
        </w:r>
      </w:fldSimple>
      <w:bookmarkEnd w:id="39"/>
      <w:r>
        <w:t xml:space="preserve"> Lossless coding efficiency comparison</w:t>
      </w:r>
      <w:r w:rsidR="00595BE0">
        <w:t>s</w:t>
      </w:r>
      <w:r>
        <w:t xml:space="preserve"> for AI</w:t>
      </w:r>
      <w:bookmarkEnd w:id="40"/>
    </w:p>
    <w:p w14:paraId="4476A35E" w14:textId="5C92A56D" w:rsidR="00AD0E2D" w:rsidDel="003D1F51" w:rsidRDefault="00AD0E2D" w:rsidP="003D1F51">
      <w:pPr>
        <w:jc w:val="center"/>
        <w:rPr>
          <w:del w:id="41" w:author="VAB" w:date="2017-03-31T14:57:00Z"/>
        </w:rPr>
        <w:pPrChange w:id="42" w:author="VAB" w:date="2017-03-31T14:57:00Z">
          <w:pPr/>
        </w:pPrChange>
      </w:pPr>
      <w:r>
        <w:rPr>
          <w:noProof/>
          <w:lang w:val="it-IT" w:eastAsia="it-IT"/>
        </w:rPr>
        <w:drawing>
          <wp:inline distT="0" distB="0" distL="0" distR="0" wp14:anchorId="5304FB20" wp14:editId="0C94D331">
            <wp:extent cx="4204335" cy="1559800"/>
            <wp:effectExtent l="0" t="0" r="0" b="0"/>
            <wp:docPr id="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04991" cy="1560043"/>
                    </a:xfrm>
                    <a:prstGeom prst="rect">
                      <a:avLst/>
                    </a:prstGeom>
                    <a:noFill/>
                    <a:ln>
                      <a:noFill/>
                    </a:ln>
                  </pic:spPr>
                </pic:pic>
              </a:graphicData>
            </a:graphic>
          </wp:inline>
        </w:drawing>
      </w:r>
    </w:p>
    <w:p w14:paraId="42DFFDEF" w14:textId="77777777" w:rsidR="00AD0E2D" w:rsidRDefault="00AD0E2D" w:rsidP="003D1F51">
      <w:pPr>
        <w:jc w:val="center"/>
        <w:pPrChange w:id="43" w:author="VAB" w:date="2017-03-31T14:57:00Z">
          <w:pPr/>
        </w:pPrChange>
      </w:pPr>
    </w:p>
    <w:p w14:paraId="5849FB54" w14:textId="2708C1DF" w:rsidR="004644F7" w:rsidRPr="00AD0E2D" w:rsidRDefault="004644F7" w:rsidP="003D1F51">
      <w:pPr>
        <w:pStyle w:val="Didascalia"/>
        <w:spacing w:before="240" w:after="60"/>
        <w:jc w:val="center"/>
        <w:pPrChange w:id="44" w:author="VAB" w:date="2017-03-31T14:58:00Z">
          <w:pPr>
            <w:pStyle w:val="Didascalia"/>
          </w:pPr>
        </w:pPrChange>
      </w:pPr>
      <w:bookmarkStart w:id="45" w:name="_Ref352178937"/>
      <w:r>
        <w:t xml:space="preserve">Table </w:t>
      </w:r>
      <w:fldSimple w:instr=" SEQ Table \* ARABIC ">
        <w:r w:rsidR="00D1431A">
          <w:rPr>
            <w:noProof/>
          </w:rPr>
          <w:t>6</w:t>
        </w:r>
      </w:fldSimple>
      <w:bookmarkEnd w:id="45"/>
      <w:r>
        <w:t xml:space="preserve"> Lossless coding efficiency comparison</w:t>
      </w:r>
      <w:r w:rsidR="00595BE0">
        <w:t>s</w:t>
      </w:r>
      <w:r>
        <w:t xml:space="preserve"> for </w:t>
      </w:r>
      <w:r w:rsidR="009735EF">
        <w:t>RA</w:t>
      </w:r>
    </w:p>
    <w:p w14:paraId="16661934" w14:textId="05EDEC45" w:rsidR="00AD0E2D" w:rsidDel="003D1F51" w:rsidRDefault="00AD0E2D" w:rsidP="003D1F51">
      <w:pPr>
        <w:jc w:val="center"/>
        <w:rPr>
          <w:del w:id="46" w:author="VAB" w:date="2017-03-31T14:57:00Z"/>
        </w:rPr>
        <w:pPrChange w:id="47" w:author="VAB" w:date="2017-03-31T14:57:00Z">
          <w:pPr/>
        </w:pPrChange>
      </w:pPr>
      <w:r>
        <w:rPr>
          <w:noProof/>
          <w:lang w:val="it-IT" w:eastAsia="it-IT"/>
        </w:rPr>
        <w:drawing>
          <wp:inline distT="0" distB="0" distL="0" distR="0" wp14:anchorId="4695294F" wp14:editId="5FDB4EB1">
            <wp:extent cx="4204335" cy="1422519"/>
            <wp:effectExtent l="0" t="0" r="1206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04335" cy="1422519"/>
                    </a:xfrm>
                    <a:prstGeom prst="rect">
                      <a:avLst/>
                    </a:prstGeom>
                    <a:noFill/>
                    <a:ln>
                      <a:noFill/>
                    </a:ln>
                    <a:extLst>
                      <a:ext uri="{FAA26D3D-D897-4be2-8F04-BA451C77F1D7}">
                        <ma14:placeholderFlag xmlns:ma14="http://schemas.microsoft.com/office/mac/drawingml/2011/main"/>
                      </a:ext>
                    </a:extLst>
                  </pic:spPr>
                </pic:pic>
              </a:graphicData>
            </a:graphic>
          </wp:inline>
        </w:drawing>
      </w:r>
    </w:p>
    <w:p w14:paraId="67701DBB" w14:textId="77777777" w:rsidR="00A95CC3" w:rsidRDefault="00A95CC3" w:rsidP="003D1F51">
      <w:pPr>
        <w:jc w:val="center"/>
        <w:pPrChange w:id="48" w:author="VAB" w:date="2017-03-31T14:57:00Z">
          <w:pPr>
            <w:pStyle w:val="Didascalia"/>
          </w:pPr>
        </w:pPrChange>
      </w:pPr>
    </w:p>
    <w:p w14:paraId="73A761FB" w14:textId="6F9CB17A" w:rsidR="00AD0E2D" w:rsidRPr="00AD0E2D" w:rsidRDefault="004644F7" w:rsidP="003D1F51">
      <w:pPr>
        <w:pStyle w:val="Didascalia"/>
        <w:spacing w:before="240" w:after="60"/>
        <w:jc w:val="center"/>
        <w:pPrChange w:id="49" w:author="VAB" w:date="2017-03-31T14:58:00Z">
          <w:pPr>
            <w:pStyle w:val="Didascalia"/>
          </w:pPr>
        </w:pPrChange>
      </w:pPr>
      <w:bookmarkStart w:id="50" w:name="_Ref352178942"/>
      <w:r>
        <w:t xml:space="preserve">Table </w:t>
      </w:r>
      <w:fldSimple w:instr=" SEQ Table \* ARABIC ">
        <w:r w:rsidR="00D1431A">
          <w:t>7</w:t>
        </w:r>
      </w:fldSimple>
      <w:bookmarkEnd w:id="50"/>
      <w:r>
        <w:t xml:space="preserve"> Lossless coding efficiency comparison</w:t>
      </w:r>
      <w:r w:rsidR="00595BE0">
        <w:t>s</w:t>
      </w:r>
      <w:r>
        <w:t xml:space="preserve"> for LB</w:t>
      </w:r>
    </w:p>
    <w:p w14:paraId="4EA6FD70" w14:textId="77777777" w:rsidR="009306FC" w:rsidRDefault="00AD0E2D" w:rsidP="003D1F51">
      <w:pPr>
        <w:keepNext/>
        <w:jc w:val="center"/>
        <w:pPrChange w:id="51" w:author="VAB" w:date="2017-03-31T14:57:00Z">
          <w:pPr>
            <w:keepNext/>
          </w:pPr>
        </w:pPrChange>
      </w:pPr>
      <w:r>
        <w:rPr>
          <w:noProof/>
          <w:lang w:val="it-IT" w:eastAsia="it-IT"/>
        </w:rPr>
        <w:drawing>
          <wp:inline distT="0" distB="0" distL="0" distR="0" wp14:anchorId="46C69C1D" wp14:editId="7EF21C7E">
            <wp:extent cx="4204335" cy="1375102"/>
            <wp:effectExtent l="0" t="0" r="0" b="0"/>
            <wp:docPr id="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204820" cy="1375260"/>
                    </a:xfrm>
                    <a:prstGeom prst="rect">
                      <a:avLst/>
                    </a:prstGeom>
                    <a:noFill/>
                    <a:ln>
                      <a:noFill/>
                    </a:ln>
                  </pic:spPr>
                </pic:pic>
              </a:graphicData>
            </a:graphic>
          </wp:inline>
        </w:drawing>
      </w:r>
    </w:p>
    <w:p w14:paraId="01B40193" w14:textId="77777777" w:rsidR="001C0BA7" w:rsidRDefault="001C0BA7" w:rsidP="00BC78C1"/>
    <w:p w14:paraId="282C5C0C" w14:textId="77777777" w:rsidR="003D1F51" w:rsidRDefault="003D1F51">
      <w:pPr>
        <w:tabs>
          <w:tab w:val="clear" w:pos="360"/>
          <w:tab w:val="clear" w:pos="720"/>
          <w:tab w:val="clear" w:pos="1080"/>
          <w:tab w:val="clear" w:pos="1440"/>
        </w:tabs>
        <w:overflowPunct/>
        <w:autoSpaceDE/>
        <w:autoSpaceDN/>
        <w:adjustRightInd/>
        <w:spacing w:before="0"/>
        <w:textAlignment w:val="auto"/>
        <w:rPr>
          <w:ins w:id="52" w:author="VAB" w:date="2017-03-31T14:54:00Z"/>
          <w:b/>
          <w:bCs/>
          <w:i/>
          <w:iCs/>
          <w:sz w:val="28"/>
          <w:szCs w:val="28"/>
        </w:rPr>
      </w:pPr>
      <w:bookmarkStart w:id="53" w:name="_Toc352522794"/>
      <w:ins w:id="54" w:author="VAB" w:date="2017-03-31T14:54:00Z">
        <w:r>
          <w:br w:type="page"/>
        </w:r>
      </w:ins>
    </w:p>
    <w:p w14:paraId="56978FC4" w14:textId="3AE96DF6" w:rsidR="004075B1" w:rsidRDefault="004075B1" w:rsidP="003933FA">
      <w:pPr>
        <w:pStyle w:val="Titolo2"/>
      </w:pPr>
      <w:r>
        <w:t xml:space="preserve">Step 2 </w:t>
      </w:r>
      <w:r w:rsidR="004B2DB2">
        <w:t xml:space="preserve">Subjective </w:t>
      </w:r>
      <w:r>
        <w:t>test results for lossy coding</w:t>
      </w:r>
      <w:r w:rsidR="00AC7FF1">
        <w:t xml:space="preserve"> (see details in </w:t>
      </w:r>
      <w:r w:rsidR="00AC7FF1">
        <w:fldChar w:fldCharType="begin"/>
      </w:r>
      <w:r w:rsidR="00AC7FF1">
        <w:instrText xml:space="preserve"> REF _Ref352082182 \r \h </w:instrText>
      </w:r>
      <w:r w:rsidR="00AC7FF1">
        <w:fldChar w:fldCharType="separate"/>
      </w:r>
      <w:r w:rsidR="00AC7FF1">
        <w:t>[3]</w:t>
      </w:r>
      <w:r w:rsidR="00AC7FF1">
        <w:fldChar w:fldCharType="end"/>
      </w:r>
      <w:r w:rsidR="00403D59">
        <w:t>)</w:t>
      </w:r>
      <w:bookmarkEnd w:id="53"/>
    </w:p>
    <w:p w14:paraId="62C5F40E" w14:textId="35DA3066" w:rsidR="00547201" w:rsidRDefault="00366DF2" w:rsidP="00BC78C1">
      <w:pPr>
        <w:pStyle w:val="Titolo3"/>
      </w:pPr>
      <w:bookmarkStart w:id="55" w:name="_Toc352522795"/>
      <w:r w:rsidRPr="00366DF2">
        <w:t>Resu</w:t>
      </w:r>
      <w:r w:rsidR="00786886">
        <w:t>lts for YUV color space in 4:2:0</w:t>
      </w:r>
      <w:r w:rsidRPr="00366DF2">
        <w:t xml:space="preserve"> sampling format</w:t>
      </w:r>
      <w:bookmarkEnd w:id="55"/>
    </w:p>
    <w:p w14:paraId="140E3508" w14:textId="5CF6FBBA" w:rsidR="00366DF2" w:rsidDel="003D1F51" w:rsidRDefault="00F16940" w:rsidP="00BC78C1">
      <w:pPr>
        <w:rPr>
          <w:del w:id="56" w:author="VAB" w:date="2017-03-31T14:54:00Z"/>
        </w:rPr>
      </w:pPr>
      <w:r>
        <w:fldChar w:fldCharType="begin"/>
      </w:r>
      <w:r>
        <w:instrText xml:space="preserve"> REF _Ref352183862 \h </w:instrText>
      </w:r>
      <w:r>
        <w:fldChar w:fldCharType="separate"/>
      </w:r>
      <w:r>
        <w:t xml:space="preserve">Table </w:t>
      </w:r>
      <w:r>
        <w:rPr>
          <w:noProof/>
        </w:rPr>
        <w:t>8</w:t>
      </w:r>
      <w:r>
        <w:fldChar w:fldCharType="end"/>
      </w:r>
      <w:r>
        <w:t xml:space="preserve"> </w:t>
      </w:r>
      <w:r w:rsidR="00366DF2">
        <w:t xml:space="preserve">below shows the test sequences used in </w:t>
      </w:r>
      <w:r w:rsidR="004851BC">
        <w:t>this part of the test</w:t>
      </w:r>
      <w:r w:rsidR="00366DF2">
        <w:t>.</w:t>
      </w:r>
    </w:p>
    <w:p w14:paraId="2DA5571E" w14:textId="77777777" w:rsidR="00F43B1E" w:rsidDel="003D1F51" w:rsidRDefault="00F43B1E" w:rsidP="00BC78C1">
      <w:pPr>
        <w:rPr>
          <w:del w:id="57" w:author="VAB" w:date="2017-03-31T14:54:00Z"/>
        </w:rPr>
      </w:pPr>
    </w:p>
    <w:p w14:paraId="3B0BEB1F" w14:textId="77777777" w:rsidR="00F43B1E" w:rsidDel="003D1F51" w:rsidRDefault="00F43B1E" w:rsidP="00BC78C1">
      <w:pPr>
        <w:rPr>
          <w:del w:id="58" w:author="VAB" w:date="2017-03-31T14:54:00Z"/>
        </w:rPr>
      </w:pPr>
    </w:p>
    <w:p w14:paraId="29A46DB5" w14:textId="77777777" w:rsidR="00F43B1E" w:rsidRPr="00366DF2" w:rsidRDefault="00F43B1E" w:rsidP="00BC78C1"/>
    <w:p w14:paraId="77666E87" w14:textId="64F6043A" w:rsidR="008E521A" w:rsidRDefault="00366DF2" w:rsidP="003D1F51">
      <w:pPr>
        <w:pStyle w:val="Didascalia"/>
        <w:spacing w:before="240" w:after="60"/>
        <w:jc w:val="center"/>
        <w:pPrChange w:id="59" w:author="VAB" w:date="2017-03-31T14:58:00Z">
          <w:pPr>
            <w:pStyle w:val="Didascalia"/>
            <w:jc w:val="center"/>
          </w:pPr>
        </w:pPrChange>
      </w:pPr>
      <w:bookmarkStart w:id="60" w:name="_Ref352183862"/>
      <w:r>
        <w:lastRenderedPageBreak/>
        <w:t xml:space="preserve">Table </w:t>
      </w:r>
      <w:fldSimple w:instr=" SEQ Table \* ARABIC ">
        <w:r w:rsidR="00D1431A">
          <w:t>8</w:t>
        </w:r>
      </w:fldSimple>
      <w:bookmarkEnd w:id="60"/>
      <w:r>
        <w:t xml:space="preserve"> List o</w:t>
      </w:r>
      <w:r w:rsidR="003D3FEB">
        <w:t>f the sequences tested in Step 2</w:t>
      </w:r>
      <w:r>
        <w:t xml:space="preserve"> for YUV </w:t>
      </w:r>
      <w:r w:rsidR="00F43B1E">
        <w:t>c</w:t>
      </w:r>
      <w:r>
        <w:t>olor space in 4:2:0 sampling format</w:t>
      </w:r>
    </w:p>
    <w:tbl>
      <w:tblPr>
        <w:tblW w:w="0" w:type="auto"/>
        <w:jc w:val="center"/>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88"/>
        <w:gridCol w:w="2610"/>
        <w:gridCol w:w="1134"/>
      </w:tblGrid>
      <w:tr w:rsidR="008E521A" w:rsidRPr="0051370B" w14:paraId="1AEF1534" w14:textId="77777777" w:rsidTr="00BC78C1">
        <w:trPr>
          <w:trHeight w:val="20"/>
          <w:jc w:val="center"/>
        </w:trPr>
        <w:tc>
          <w:tcPr>
            <w:tcW w:w="1488" w:type="dxa"/>
            <w:vAlign w:val="center"/>
          </w:tcPr>
          <w:p w14:paraId="6C5B22D6" w14:textId="6B940943" w:rsidR="008E521A" w:rsidRPr="00BC78C1" w:rsidRDefault="008E521A" w:rsidP="00D920D0">
            <w:pPr>
              <w:keepNext/>
              <w:spacing w:before="0"/>
              <w:jc w:val="center"/>
              <w:rPr>
                <w:rFonts w:cs="Arial"/>
                <w:b/>
                <w:bCs/>
                <w:iCs/>
                <w:kern w:val="32"/>
                <w:sz w:val="20"/>
                <w:szCs w:val="32"/>
                <w:lang w:val="en-CA"/>
              </w:rPr>
            </w:pPr>
            <w:r>
              <w:rPr>
                <w:rFonts w:cs="Arial"/>
                <w:b/>
                <w:bCs/>
                <w:iCs/>
                <w:kern w:val="32"/>
                <w:sz w:val="20"/>
                <w:szCs w:val="32"/>
                <w:lang w:val="en-CA"/>
              </w:rPr>
              <w:t>Sequence code</w:t>
            </w:r>
          </w:p>
        </w:tc>
        <w:tc>
          <w:tcPr>
            <w:tcW w:w="2610" w:type="dxa"/>
            <w:vAlign w:val="center"/>
          </w:tcPr>
          <w:p w14:paraId="7F546499" w14:textId="159E9ABD" w:rsidR="008E521A" w:rsidRPr="00BC78C1" w:rsidRDefault="008E521A" w:rsidP="00D920D0">
            <w:pPr>
              <w:keepNext/>
              <w:spacing w:before="0"/>
              <w:jc w:val="center"/>
              <w:rPr>
                <w:b/>
                <w:bCs/>
                <w:iCs/>
                <w:kern w:val="32"/>
                <w:sz w:val="20"/>
                <w:szCs w:val="32"/>
                <w:lang w:val="en-CA"/>
              </w:rPr>
            </w:pPr>
            <w:r w:rsidRPr="00BC78C1">
              <w:rPr>
                <w:b/>
                <w:bCs/>
                <w:iCs/>
                <w:kern w:val="32"/>
                <w:sz w:val="20"/>
                <w:szCs w:val="32"/>
                <w:lang w:val="en-CA"/>
              </w:rPr>
              <w:t>Sequence name</w:t>
            </w:r>
          </w:p>
        </w:tc>
        <w:tc>
          <w:tcPr>
            <w:tcW w:w="1134" w:type="dxa"/>
            <w:vAlign w:val="center"/>
          </w:tcPr>
          <w:p w14:paraId="2F6B4E8B" w14:textId="77777777" w:rsidR="008E521A" w:rsidRPr="0051370B" w:rsidRDefault="008E521A" w:rsidP="00D920D0">
            <w:pPr>
              <w:keepNext/>
              <w:spacing w:before="0"/>
              <w:jc w:val="center"/>
              <w:rPr>
                <w:b/>
                <w:bCs/>
                <w:sz w:val="20"/>
                <w:lang w:val="en-CA"/>
              </w:rPr>
            </w:pPr>
            <w:r>
              <w:rPr>
                <w:b/>
                <w:bCs/>
                <w:sz w:val="20"/>
                <w:lang w:val="en-CA"/>
              </w:rPr>
              <w:t>YUV 4:2:0</w:t>
            </w:r>
          </w:p>
        </w:tc>
      </w:tr>
      <w:tr w:rsidR="008E521A" w:rsidRPr="0051370B" w14:paraId="08FAE6C5" w14:textId="77777777" w:rsidTr="00BC78C1">
        <w:trPr>
          <w:trHeight w:val="20"/>
          <w:jc w:val="center"/>
        </w:trPr>
        <w:tc>
          <w:tcPr>
            <w:tcW w:w="1488" w:type="dxa"/>
            <w:vAlign w:val="center"/>
          </w:tcPr>
          <w:p w14:paraId="610D26C8" w14:textId="77777777" w:rsidR="008E521A" w:rsidRPr="0051370B" w:rsidRDefault="008E521A" w:rsidP="00D920D0">
            <w:pPr>
              <w:keepNext/>
              <w:spacing w:before="0"/>
              <w:jc w:val="center"/>
              <w:rPr>
                <w:rFonts w:cs="Arial"/>
                <w:b/>
                <w:bCs/>
                <w:i/>
                <w:iCs/>
                <w:kern w:val="32"/>
                <w:sz w:val="20"/>
                <w:szCs w:val="32"/>
                <w:lang w:val="en-CA"/>
              </w:rPr>
            </w:pPr>
            <w:r w:rsidRPr="0051370B">
              <w:rPr>
                <w:sz w:val="20"/>
                <w:lang w:val="en-CA"/>
              </w:rPr>
              <w:t>S01</w:t>
            </w:r>
          </w:p>
        </w:tc>
        <w:tc>
          <w:tcPr>
            <w:tcW w:w="2610" w:type="dxa"/>
            <w:vAlign w:val="center"/>
          </w:tcPr>
          <w:p w14:paraId="5095BE04" w14:textId="77777777" w:rsidR="008E521A" w:rsidRPr="0051370B" w:rsidRDefault="008E521A" w:rsidP="00D920D0">
            <w:pPr>
              <w:keepNext/>
              <w:spacing w:before="0"/>
              <w:rPr>
                <w:rFonts w:ascii="Tahoma" w:hAnsi="Tahoma" w:cs="Arial"/>
                <w:b/>
                <w:bCs/>
                <w:i/>
                <w:iCs/>
                <w:kern w:val="32"/>
                <w:sz w:val="20"/>
                <w:szCs w:val="32"/>
                <w:lang w:val="en-CA"/>
              </w:rPr>
            </w:pPr>
            <w:proofErr w:type="spellStart"/>
            <w:r w:rsidRPr="0051370B">
              <w:rPr>
                <w:sz w:val="20"/>
                <w:lang w:val="en-CA"/>
              </w:rPr>
              <w:t>BigBuckBunnyStudio</w:t>
            </w:r>
            <w:proofErr w:type="spellEnd"/>
          </w:p>
        </w:tc>
        <w:tc>
          <w:tcPr>
            <w:tcW w:w="1134" w:type="dxa"/>
            <w:vAlign w:val="center"/>
          </w:tcPr>
          <w:p w14:paraId="04ED4C84" w14:textId="6031B5AF" w:rsidR="008E521A" w:rsidRPr="005D5348" w:rsidRDefault="005D5348" w:rsidP="00D920D0">
            <w:pPr>
              <w:keepNext/>
              <w:spacing w:before="0"/>
              <w:jc w:val="center"/>
              <w:rPr>
                <w:rFonts w:ascii="Arial" w:hAnsi="Arial" w:cs="Arial"/>
                <w:b/>
                <w:bCs/>
                <w:sz w:val="20"/>
                <w:lang w:val="en-CA"/>
              </w:rPr>
            </w:pPr>
            <w:r>
              <w:rPr>
                <w:rFonts w:ascii="Lucida Grande" w:hAnsi="Lucida Grande" w:cs="Lucida Grande"/>
                <w:b/>
                <w:bCs/>
                <w:sz w:val="20"/>
                <w:lang w:val="en-CA"/>
              </w:rPr>
              <w:t>X</w:t>
            </w:r>
          </w:p>
        </w:tc>
      </w:tr>
      <w:tr w:rsidR="008E521A" w:rsidRPr="0051370B" w14:paraId="5AC9A858" w14:textId="77777777" w:rsidTr="00BC78C1">
        <w:trPr>
          <w:trHeight w:val="20"/>
          <w:jc w:val="center"/>
        </w:trPr>
        <w:tc>
          <w:tcPr>
            <w:tcW w:w="1488" w:type="dxa"/>
            <w:vAlign w:val="center"/>
          </w:tcPr>
          <w:p w14:paraId="1C73C7B8" w14:textId="77777777" w:rsidR="008E521A" w:rsidRPr="0051370B" w:rsidRDefault="008E521A" w:rsidP="00D920D0">
            <w:pPr>
              <w:keepNext/>
              <w:spacing w:before="0"/>
              <w:jc w:val="center"/>
              <w:rPr>
                <w:rFonts w:cs="Arial"/>
                <w:b/>
                <w:bCs/>
                <w:i/>
                <w:iCs/>
                <w:kern w:val="32"/>
                <w:sz w:val="20"/>
                <w:szCs w:val="32"/>
                <w:lang w:val="en-CA"/>
              </w:rPr>
            </w:pPr>
            <w:r w:rsidRPr="0051370B">
              <w:rPr>
                <w:sz w:val="20"/>
                <w:lang w:val="en-CA"/>
              </w:rPr>
              <w:t>S02</w:t>
            </w:r>
          </w:p>
        </w:tc>
        <w:tc>
          <w:tcPr>
            <w:tcW w:w="2610" w:type="dxa"/>
            <w:vAlign w:val="center"/>
          </w:tcPr>
          <w:p w14:paraId="20C1A182" w14:textId="77777777" w:rsidR="008E521A" w:rsidRPr="0051370B" w:rsidRDefault="008E521A" w:rsidP="00D920D0">
            <w:pPr>
              <w:keepNext/>
              <w:spacing w:before="0"/>
              <w:rPr>
                <w:rFonts w:ascii="Tahoma" w:hAnsi="Tahoma" w:cs="Arial"/>
                <w:b/>
                <w:bCs/>
                <w:i/>
                <w:iCs/>
                <w:kern w:val="32"/>
                <w:sz w:val="20"/>
                <w:szCs w:val="32"/>
                <w:lang w:val="en-CA"/>
              </w:rPr>
            </w:pPr>
            <w:proofErr w:type="spellStart"/>
            <w:r w:rsidRPr="0051370B">
              <w:rPr>
                <w:sz w:val="20"/>
                <w:lang w:val="en-CA"/>
              </w:rPr>
              <w:t>ChineseDocumentEditing</w:t>
            </w:r>
            <w:proofErr w:type="spellEnd"/>
          </w:p>
        </w:tc>
        <w:tc>
          <w:tcPr>
            <w:tcW w:w="1134" w:type="dxa"/>
            <w:vAlign w:val="center"/>
          </w:tcPr>
          <w:p w14:paraId="07B088A5" w14:textId="6E13F574" w:rsidR="008E521A" w:rsidRPr="005D5348" w:rsidRDefault="005D5348" w:rsidP="00D920D0">
            <w:pPr>
              <w:keepNext/>
              <w:spacing w:before="0"/>
              <w:jc w:val="center"/>
              <w:rPr>
                <w:rFonts w:ascii="Arial" w:hAnsi="Arial" w:cs="Arial"/>
                <w:b/>
                <w:bCs/>
                <w:sz w:val="20"/>
                <w:lang w:val="en-CA"/>
              </w:rPr>
            </w:pPr>
            <w:r>
              <w:rPr>
                <w:rFonts w:ascii="Lucida Grande" w:hAnsi="Lucida Grande" w:cs="Lucida Grande"/>
                <w:b/>
                <w:bCs/>
                <w:sz w:val="20"/>
                <w:lang w:val="en-CA"/>
              </w:rPr>
              <w:t>X</w:t>
            </w:r>
          </w:p>
        </w:tc>
      </w:tr>
      <w:tr w:rsidR="008E521A" w:rsidRPr="0051370B" w14:paraId="02FBD4CD" w14:textId="77777777" w:rsidTr="00BC78C1">
        <w:trPr>
          <w:trHeight w:val="20"/>
          <w:jc w:val="center"/>
        </w:trPr>
        <w:tc>
          <w:tcPr>
            <w:tcW w:w="1488" w:type="dxa"/>
            <w:vAlign w:val="center"/>
          </w:tcPr>
          <w:p w14:paraId="054C29B7" w14:textId="77777777" w:rsidR="008E521A" w:rsidRPr="0051370B" w:rsidRDefault="008E521A" w:rsidP="00D920D0">
            <w:pPr>
              <w:keepNext/>
              <w:spacing w:before="0"/>
              <w:jc w:val="center"/>
              <w:rPr>
                <w:rFonts w:cs="Arial"/>
                <w:b/>
                <w:bCs/>
                <w:i/>
                <w:iCs/>
                <w:kern w:val="32"/>
                <w:sz w:val="20"/>
                <w:szCs w:val="32"/>
                <w:lang w:val="en-CA"/>
              </w:rPr>
            </w:pPr>
            <w:r w:rsidRPr="0051370B">
              <w:rPr>
                <w:sz w:val="20"/>
                <w:lang w:val="en-CA"/>
              </w:rPr>
              <w:t>S03</w:t>
            </w:r>
          </w:p>
        </w:tc>
        <w:tc>
          <w:tcPr>
            <w:tcW w:w="2610" w:type="dxa"/>
            <w:vAlign w:val="center"/>
          </w:tcPr>
          <w:p w14:paraId="55E8FA9D" w14:textId="77777777" w:rsidR="008E521A" w:rsidRPr="0051370B" w:rsidRDefault="008E521A" w:rsidP="00D920D0">
            <w:pPr>
              <w:keepNext/>
              <w:spacing w:before="0"/>
              <w:rPr>
                <w:rFonts w:ascii="Tahoma" w:hAnsi="Tahoma" w:cs="Arial"/>
                <w:b/>
                <w:bCs/>
                <w:i/>
                <w:iCs/>
                <w:kern w:val="32"/>
                <w:sz w:val="20"/>
                <w:szCs w:val="32"/>
                <w:lang w:val="en-CA"/>
              </w:rPr>
            </w:pPr>
            <w:proofErr w:type="spellStart"/>
            <w:r w:rsidRPr="0051370B">
              <w:rPr>
                <w:sz w:val="20"/>
                <w:lang w:val="en-CA"/>
              </w:rPr>
              <w:t>CircuitLayoutPresentation</w:t>
            </w:r>
            <w:proofErr w:type="spellEnd"/>
          </w:p>
        </w:tc>
        <w:tc>
          <w:tcPr>
            <w:tcW w:w="1134" w:type="dxa"/>
            <w:vAlign w:val="center"/>
          </w:tcPr>
          <w:p w14:paraId="5C483D53" w14:textId="0EBC5F26" w:rsidR="008E521A" w:rsidRPr="005D5348" w:rsidRDefault="005D5348" w:rsidP="00D920D0">
            <w:pPr>
              <w:keepNext/>
              <w:spacing w:before="0"/>
              <w:jc w:val="center"/>
              <w:rPr>
                <w:rFonts w:ascii="Arial" w:hAnsi="Arial" w:cs="Arial"/>
                <w:b/>
                <w:bCs/>
                <w:sz w:val="20"/>
                <w:lang w:val="en-CA"/>
              </w:rPr>
            </w:pPr>
            <w:r>
              <w:rPr>
                <w:rFonts w:ascii="Lucida Grande" w:hAnsi="Lucida Grande" w:cs="Lucida Grande"/>
                <w:b/>
                <w:bCs/>
                <w:sz w:val="20"/>
                <w:lang w:val="en-CA"/>
              </w:rPr>
              <w:t>X</w:t>
            </w:r>
          </w:p>
        </w:tc>
      </w:tr>
      <w:tr w:rsidR="008E521A" w:rsidRPr="0051370B" w14:paraId="303915BA" w14:textId="77777777" w:rsidTr="00BC78C1">
        <w:trPr>
          <w:trHeight w:val="20"/>
          <w:jc w:val="center"/>
        </w:trPr>
        <w:tc>
          <w:tcPr>
            <w:tcW w:w="1488" w:type="dxa"/>
            <w:vAlign w:val="center"/>
          </w:tcPr>
          <w:p w14:paraId="121F66BC" w14:textId="77777777" w:rsidR="008E521A" w:rsidRPr="0051370B" w:rsidRDefault="008E521A" w:rsidP="00D920D0">
            <w:pPr>
              <w:keepNext/>
              <w:spacing w:before="0"/>
              <w:jc w:val="center"/>
              <w:rPr>
                <w:rFonts w:cs="Arial"/>
                <w:b/>
                <w:bCs/>
                <w:i/>
                <w:iCs/>
                <w:kern w:val="32"/>
                <w:sz w:val="20"/>
                <w:szCs w:val="32"/>
                <w:lang w:val="en-CA"/>
              </w:rPr>
            </w:pPr>
            <w:r w:rsidRPr="0051370B">
              <w:rPr>
                <w:sz w:val="20"/>
                <w:lang w:val="en-CA"/>
              </w:rPr>
              <w:t>S04</w:t>
            </w:r>
          </w:p>
        </w:tc>
        <w:tc>
          <w:tcPr>
            <w:tcW w:w="2610" w:type="dxa"/>
            <w:vAlign w:val="center"/>
          </w:tcPr>
          <w:p w14:paraId="59B4FEDB" w14:textId="77777777" w:rsidR="008E521A" w:rsidRPr="0051370B" w:rsidRDefault="008E521A" w:rsidP="00D920D0">
            <w:pPr>
              <w:keepNext/>
              <w:spacing w:before="0"/>
              <w:rPr>
                <w:rFonts w:ascii="Tahoma" w:hAnsi="Tahoma" w:cs="Arial"/>
                <w:b/>
                <w:bCs/>
                <w:i/>
                <w:iCs/>
                <w:kern w:val="32"/>
                <w:sz w:val="20"/>
                <w:szCs w:val="32"/>
                <w:lang w:val="en-CA"/>
              </w:rPr>
            </w:pPr>
            <w:proofErr w:type="spellStart"/>
            <w:r w:rsidRPr="0051370B">
              <w:rPr>
                <w:sz w:val="20"/>
                <w:lang w:val="en-CA"/>
              </w:rPr>
              <w:t>ClearTypeSpreadsheet</w:t>
            </w:r>
            <w:proofErr w:type="spellEnd"/>
          </w:p>
        </w:tc>
        <w:tc>
          <w:tcPr>
            <w:tcW w:w="1134" w:type="dxa"/>
            <w:vAlign w:val="center"/>
          </w:tcPr>
          <w:p w14:paraId="575132B4" w14:textId="6B9AFFF5" w:rsidR="008E521A" w:rsidRPr="005D5348" w:rsidRDefault="005D5348" w:rsidP="00D920D0">
            <w:pPr>
              <w:keepNext/>
              <w:spacing w:before="0"/>
              <w:jc w:val="center"/>
              <w:rPr>
                <w:rFonts w:ascii="Arial" w:hAnsi="Arial" w:cs="Arial"/>
                <w:b/>
                <w:bCs/>
                <w:sz w:val="20"/>
                <w:lang w:val="en-CA"/>
              </w:rPr>
            </w:pPr>
            <w:r>
              <w:rPr>
                <w:rFonts w:ascii="Lucida Grande" w:hAnsi="Lucida Grande" w:cs="Lucida Grande"/>
                <w:b/>
                <w:bCs/>
                <w:sz w:val="20"/>
                <w:lang w:val="en-CA"/>
              </w:rPr>
              <w:t>X</w:t>
            </w:r>
          </w:p>
        </w:tc>
      </w:tr>
      <w:tr w:rsidR="008E521A" w:rsidRPr="0051370B" w14:paraId="076D3E67" w14:textId="77777777" w:rsidTr="00BC78C1">
        <w:trPr>
          <w:trHeight w:val="20"/>
          <w:jc w:val="center"/>
        </w:trPr>
        <w:tc>
          <w:tcPr>
            <w:tcW w:w="1488" w:type="dxa"/>
            <w:vAlign w:val="center"/>
          </w:tcPr>
          <w:p w14:paraId="19035A43" w14:textId="77777777" w:rsidR="008E521A" w:rsidRPr="0051370B" w:rsidRDefault="008E521A" w:rsidP="00D920D0">
            <w:pPr>
              <w:keepNext/>
              <w:spacing w:before="0"/>
              <w:jc w:val="center"/>
              <w:rPr>
                <w:rFonts w:cs="Arial"/>
                <w:b/>
                <w:bCs/>
                <w:i/>
                <w:iCs/>
                <w:kern w:val="32"/>
                <w:sz w:val="20"/>
                <w:szCs w:val="32"/>
                <w:lang w:val="en-CA"/>
              </w:rPr>
            </w:pPr>
            <w:r w:rsidRPr="0051370B">
              <w:rPr>
                <w:rFonts w:eastAsia="Times New Roman"/>
                <w:color w:val="000000"/>
                <w:szCs w:val="22"/>
                <w:lang w:val="en-CA" w:eastAsia="zh-CN"/>
              </w:rPr>
              <w:t>S05</w:t>
            </w:r>
          </w:p>
        </w:tc>
        <w:tc>
          <w:tcPr>
            <w:tcW w:w="2610" w:type="dxa"/>
            <w:vAlign w:val="center"/>
          </w:tcPr>
          <w:p w14:paraId="30AA8014" w14:textId="77777777" w:rsidR="008E521A" w:rsidRPr="0051370B" w:rsidRDefault="008E521A" w:rsidP="00D920D0">
            <w:pPr>
              <w:keepNext/>
              <w:spacing w:before="0"/>
              <w:rPr>
                <w:sz w:val="20"/>
                <w:lang w:val="en-CA"/>
              </w:rPr>
            </w:pPr>
            <w:proofErr w:type="spellStart"/>
            <w:r w:rsidRPr="0051370B">
              <w:rPr>
                <w:rFonts w:eastAsia="Times New Roman"/>
                <w:color w:val="000000"/>
                <w:szCs w:val="22"/>
                <w:lang w:val="en-CA" w:eastAsia="zh-CN"/>
              </w:rPr>
              <w:t>EnglishDocumentEditing</w:t>
            </w:r>
            <w:proofErr w:type="spellEnd"/>
          </w:p>
        </w:tc>
        <w:tc>
          <w:tcPr>
            <w:tcW w:w="1134" w:type="dxa"/>
            <w:vAlign w:val="center"/>
          </w:tcPr>
          <w:p w14:paraId="5BD2673E" w14:textId="345A3AF6" w:rsidR="008E521A" w:rsidRPr="005D5348" w:rsidRDefault="005D5348" w:rsidP="00D920D0">
            <w:pPr>
              <w:keepNext/>
              <w:spacing w:before="0"/>
              <w:jc w:val="center"/>
              <w:rPr>
                <w:rFonts w:ascii="Arial" w:hAnsi="Arial" w:cs="Arial"/>
                <w:b/>
                <w:bCs/>
                <w:sz w:val="20"/>
                <w:lang w:val="en-CA"/>
              </w:rPr>
            </w:pPr>
            <w:r>
              <w:rPr>
                <w:rFonts w:ascii="Lucida Grande" w:hAnsi="Lucida Grande" w:cs="Lucida Grande"/>
                <w:b/>
                <w:bCs/>
                <w:sz w:val="20"/>
                <w:lang w:val="en-CA"/>
              </w:rPr>
              <w:t>X</w:t>
            </w:r>
          </w:p>
        </w:tc>
      </w:tr>
      <w:tr w:rsidR="008E521A" w:rsidRPr="0051370B" w14:paraId="204CFCE5" w14:textId="77777777" w:rsidTr="00BC78C1">
        <w:trPr>
          <w:trHeight w:val="20"/>
          <w:jc w:val="center"/>
        </w:trPr>
        <w:tc>
          <w:tcPr>
            <w:tcW w:w="1488" w:type="dxa"/>
            <w:vAlign w:val="center"/>
          </w:tcPr>
          <w:p w14:paraId="04FFAC32" w14:textId="77777777" w:rsidR="008E521A" w:rsidRPr="0051370B" w:rsidRDefault="008E521A" w:rsidP="00D920D0">
            <w:pPr>
              <w:keepNext/>
              <w:spacing w:before="0"/>
              <w:jc w:val="center"/>
              <w:rPr>
                <w:rFonts w:cs="Arial"/>
                <w:b/>
                <w:bCs/>
                <w:i/>
                <w:iCs/>
                <w:kern w:val="32"/>
                <w:sz w:val="20"/>
                <w:szCs w:val="32"/>
                <w:lang w:val="en-CA"/>
              </w:rPr>
            </w:pPr>
            <w:r w:rsidRPr="0051370B">
              <w:rPr>
                <w:sz w:val="20"/>
                <w:lang w:val="en-CA"/>
              </w:rPr>
              <w:t>S06</w:t>
            </w:r>
          </w:p>
        </w:tc>
        <w:tc>
          <w:tcPr>
            <w:tcW w:w="2610" w:type="dxa"/>
            <w:vAlign w:val="center"/>
          </w:tcPr>
          <w:p w14:paraId="5F7DA52C" w14:textId="77777777" w:rsidR="008E521A" w:rsidRPr="0051370B" w:rsidRDefault="008E521A" w:rsidP="00D920D0">
            <w:pPr>
              <w:keepNext/>
              <w:spacing w:before="0"/>
              <w:rPr>
                <w:rFonts w:eastAsia="Times New Roman"/>
                <w:color w:val="000000"/>
                <w:szCs w:val="22"/>
                <w:lang w:val="en-CA" w:eastAsia="zh-CN"/>
              </w:rPr>
            </w:pPr>
            <w:proofErr w:type="spellStart"/>
            <w:r w:rsidRPr="0051370B">
              <w:rPr>
                <w:sz w:val="20"/>
                <w:lang w:val="en-CA"/>
              </w:rPr>
              <w:t>KristenAndSaraScreen</w:t>
            </w:r>
            <w:proofErr w:type="spellEnd"/>
          </w:p>
        </w:tc>
        <w:tc>
          <w:tcPr>
            <w:tcW w:w="1134" w:type="dxa"/>
            <w:vAlign w:val="center"/>
          </w:tcPr>
          <w:p w14:paraId="2CFB38FF" w14:textId="0494CB02" w:rsidR="008E521A" w:rsidRPr="005D5348" w:rsidRDefault="005D5348" w:rsidP="00D920D0">
            <w:pPr>
              <w:keepNext/>
              <w:spacing w:before="0"/>
              <w:jc w:val="center"/>
              <w:rPr>
                <w:rFonts w:ascii="Arial" w:hAnsi="Arial" w:cs="Arial"/>
                <w:b/>
                <w:bCs/>
                <w:sz w:val="20"/>
                <w:lang w:val="en-CA"/>
              </w:rPr>
            </w:pPr>
            <w:r>
              <w:rPr>
                <w:rFonts w:ascii="Lucida Grande" w:hAnsi="Lucida Grande" w:cs="Lucida Grande"/>
                <w:b/>
                <w:bCs/>
                <w:sz w:val="20"/>
                <w:lang w:val="en-CA"/>
              </w:rPr>
              <w:t>X</w:t>
            </w:r>
          </w:p>
        </w:tc>
      </w:tr>
    </w:tbl>
    <w:p w14:paraId="73D6615B" w14:textId="77777777" w:rsidR="008E521A" w:rsidRDefault="008E521A" w:rsidP="00BC78C1"/>
    <w:p w14:paraId="6C70F5D5" w14:textId="6E819997" w:rsidR="00F16940" w:rsidRDefault="00F16940" w:rsidP="00F16940">
      <w:r>
        <w:t xml:space="preserve">The test results for the 18 combinations of test sequences and coding configurations are presented through MOS curves along with the test data tables. </w:t>
      </w:r>
      <w:r w:rsidR="00B67B43">
        <w:fldChar w:fldCharType="begin"/>
      </w:r>
      <w:r w:rsidR="00B67B43">
        <w:instrText xml:space="preserve"> REF _Ref352184128 \h </w:instrText>
      </w:r>
      <w:r w:rsidR="00B67B43">
        <w:fldChar w:fldCharType="separate"/>
      </w:r>
      <w:r w:rsidR="00B67B43">
        <w:t xml:space="preserve">Figure </w:t>
      </w:r>
      <w:r w:rsidR="00B67B43">
        <w:rPr>
          <w:noProof/>
        </w:rPr>
        <w:t>6</w:t>
      </w:r>
      <w:r w:rsidR="00B67B43">
        <w:fldChar w:fldCharType="end"/>
      </w:r>
      <w:r w:rsidR="00B67B43">
        <w:t xml:space="preserve"> </w:t>
      </w:r>
      <w:r>
        <w:t>below s</w:t>
      </w:r>
      <w:r w:rsidR="002B65D2">
        <w:t>hows an example for sequence S05</w:t>
      </w:r>
      <w:r w:rsidR="001B6AFB">
        <w:t xml:space="preserve"> with RA</w:t>
      </w:r>
      <w:r>
        <w:t xml:space="preserve"> coding configuration. See the rest of test results in</w:t>
      </w:r>
      <w:r w:rsidR="002E34E0">
        <w:t xml:space="preserve"> </w:t>
      </w:r>
      <w:r w:rsidR="002E34E0">
        <w:fldChar w:fldCharType="begin"/>
      </w:r>
      <w:r w:rsidR="002E34E0">
        <w:instrText xml:space="preserve"> REF _Ref352082182 \r \h </w:instrText>
      </w:r>
      <w:r w:rsidR="002E34E0">
        <w:fldChar w:fldCharType="separate"/>
      </w:r>
      <w:r w:rsidR="002E34E0">
        <w:t>[3]</w:t>
      </w:r>
      <w:r w:rsidR="002E34E0">
        <w:fldChar w:fldCharType="end"/>
      </w:r>
      <w:r w:rsidR="002E34E0">
        <w:t>.</w:t>
      </w:r>
    </w:p>
    <w:p w14:paraId="6A24686A" w14:textId="6A667B75" w:rsidR="005D5348" w:rsidRDefault="005D5348" w:rsidP="00F16940">
      <w:r>
        <w:rPr>
          <w:noProof/>
          <w:lang w:val="it-IT" w:eastAsia="it-IT"/>
        </w:rPr>
        <w:drawing>
          <wp:inline distT="0" distB="0" distL="0" distR="0" wp14:anchorId="5D4C1C02" wp14:editId="61103B3D">
            <wp:extent cx="5943600" cy="1574740"/>
            <wp:effectExtent l="0" t="0" r="0" b="635"/>
            <wp:docPr id="33"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1574740"/>
                    </a:xfrm>
                    <a:prstGeom prst="rect">
                      <a:avLst/>
                    </a:prstGeom>
                    <a:noFill/>
                    <a:ln>
                      <a:noFill/>
                    </a:ln>
                  </pic:spPr>
                </pic:pic>
              </a:graphicData>
            </a:graphic>
          </wp:inline>
        </w:drawing>
      </w:r>
    </w:p>
    <w:p w14:paraId="52EC6DE5" w14:textId="4ED3EDE4" w:rsidR="008E521A" w:rsidDel="003D1F51" w:rsidRDefault="00F16940" w:rsidP="00BC78C1">
      <w:pPr>
        <w:pStyle w:val="Didascalia"/>
        <w:jc w:val="center"/>
        <w:rPr>
          <w:del w:id="61" w:author="VAB" w:date="2017-03-31T14:55:00Z"/>
        </w:rPr>
      </w:pPr>
      <w:bookmarkStart w:id="62" w:name="_Ref352184128"/>
      <w:bookmarkStart w:id="63" w:name="_Ref352184118"/>
      <w:r>
        <w:t xml:space="preserve">Figure </w:t>
      </w:r>
      <w:fldSimple w:instr=" SEQ Figure \* ARABIC ">
        <w:r w:rsidR="00AD699A">
          <w:rPr>
            <w:noProof/>
          </w:rPr>
          <w:t>6</w:t>
        </w:r>
      </w:fldSimple>
      <w:bookmarkEnd w:id="62"/>
      <w:r>
        <w:t xml:space="preserve"> </w:t>
      </w:r>
      <w:r w:rsidR="00924D19">
        <w:t>MOS curves for test sequence S05</w:t>
      </w:r>
      <w:r w:rsidR="00B67B43">
        <w:t xml:space="preserve"> with RA</w:t>
      </w:r>
      <w:r w:rsidR="00C7167E">
        <w:t xml:space="preserve"> coding configuration</w:t>
      </w:r>
      <w:bookmarkEnd w:id="63"/>
    </w:p>
    <w:p w14:paraId="3E2A82C7" w14:textId="77777777" w:rsidR="00C7167E" w:rsidRDefault="00C7167E" w:rsidP="003D1F51">
      <w:pPr>
        <w:pStyle w:val="Didascalia"/>
        <w:jc w:val="center"/>
        <w:pPrChange w:id="64" w:author="VAB" w:date="2017-03-31T14:55:00Z">
          <w:pPr/>
        </w:pPrChange>
      </w:pPr>
    </w:p>
    <w:p w14:paraId="7FE7EDEC" w14:textId="13B5F3E8" w:rsidR="00C7167E" w:rsidRDefault="003D3FEB" w:rsidP="00BC78C1">
      <w:pPr>
        <w:pStyle w:val="Titolo3"/>
      </w:pPr>
      <w:bookmarkStart w:id="65" w:name="_Toc352522796"/>
      <w:r w:rsidRPr="00366DF2">
        <w:t>Resu</w:t>
      </w:r>
      <w:r>
        <w:t>lts for RGB color space</w:t>
      </w:r>
      <w:bookmarkEnd w:id="65"/>
    </w:p>
    <w:p w14:paraId="1AE1AF91" w14:textId="1C43AA29" w:rsidR="003D3FEB" w:rsidRPr="00366DF2" w:rsidRDefault="003D3FEB" w:rsidP="003D3FEB">
      <w:r>
        <w:fldChar w:fldCharType="begin"/>
      </w:r>
      <w:r>
        <w:instrText xml:space="preserve"> REF _Ref352186718 \h </w:instrText>
      </w:r>
      <w:r>
        <w:fldChar w:fldCharType="separate"/>
      </w:r>
      <w:r>
        <w:t xml:space="preserve">Table </w:t>
      </w:r>
      <w:r>
        <w:rPr>
          <w:noProof/>
        </w:rPr>
        <w:t>9</w:t>
      </w:r>
      <w:r>
        <w:fldChar w:fldCharType="end"/>
      </w:r>
      <w:r w:rsidR="007F7AD6">
        <w:t xml:space="preserve"> </w:t>
      </w:r>
      <w:r>
        <w:t xml:space="preserve">below shows the test sequences used in </w:t>
      </w:r>
      <w:r w:rsidR="007F7AD6">
        <w:t>this part of the test</w:t>
      </w:r>
      <w:r>
        <w:t>.</w:t>
      </w:r>
    </w:p>
    <w:p w14:paraId="47DD9674" w14:textId="3B109BE1" w:rsidR="003D3FEB" w:rsidRPr="003D3FEB" w:rsidRDefault="004069AC" w:rsidP="00BC78C1">
      <w:r>
        <w:t xml:space="preserve">The test results for the 6 combinations of test sequences and coding configurations are presented through MOS curves along with the test data tables. </w:t>
      </w:r>
      <w:r w:rsidR="007F7AD6">
        <w:fldChar w:fldCharType="begin"/>
      </w:r>
      <w:r w:rsidR="007F7AD6">
        <w:instrText xml:space="preserve"> REF _Ref352186864 \h </w:instrText>
      </w:r>
      <w:r w:rsidR="007F7AD6">
        <w:fldChar w:fldCharType="separate"/>
      </w:r>
      <w:r w:rsidR="007F7AD6">
        <w:t xml:space="preserve">Figure </w:t>
      </w:r>
      <w:r w:rsidR="007F7AD6">
        <w:rPr>
          <w:noProof/>
        </w:rPr>
        <w:t>7</w:t>
      </w:r>
      <w:r w:rsidR="007F7AD6">
        <w:fldChar w:fldCharType="end"/>
      </w:r>
      <w:r w:rsidR="007F7AD6">
        <w:t xml:space="preserve"> </w:t>
      </w:r>
      <w:r>
        <w:t xml:space="preserve">below shows an example for sequence S03 with AI coding configuration. See the rest of test results in </w:t>
      </w:r>
      <w:r>
        <w:fldChar w:fldCharType="begin"/>
      </w:r>
      <w:r>
        <w:instrText xml:space="preserve"> REF _Ref352082182 \r \h </w:instrText>
      </w:r>
      <w:r>
        <w:fldChar w:fldCharType="separate"/>
      </w:r>
      <w:r>
        <w:t>[3]</w:t>
      </w:r>
      <w:r>
        <w:fldChar w:fldCharType="end"/>
      </w:r>
      <w:r>
        <w:t>.</w:t>
      </w:r>
    </w:p>
    <w:p w14:paraId="46E3ECFA" w14:textId="09F1BBE9" w:rsidR="00366DF2" w:rsidRPr="00547201" w:rsidRDefault="00366DF2" w:rsidP="003D1F51">
      <w:pPr>
        <w:pStyle w:val="Didascalia"/>
        <w:spacing w:before="240" w:after="60"/>
        <w:jc w:val="center"/>
        <w:pPrChange w:id="66" w:author="VAB" w:date="2017-03-31T14:58:00Z">
          <w:pPr>
            <w:pStyle w:val="Didascalia"/>
            <w:jc w:val="center"/>
          </w:pPr>
        </w:pPrChange>
      </w:pPr>
      <w:bookmarkStart w:id="67" w:name="_Ref352186718"/>
      <w:r>
        <w:t xml:space="preserve">Table </w:t>
      </w:r>
      <w:fldSimple w:instr=" SEQ Table \* ARABIC ">
        <w:r w:rsidR="00D1431A">
          <w:t>9</w:t>
        </w:r>
      </w:fldSimple>
      <w:bookmarkEnd w:id="67"/>
      <w:r>
        <w:t xml:space="preserve"> </w:t>
      </w:r>
      <w:r w:rsidR="003D3FEB">
        <w:t>List of the sequences tested in Step 2 for RG</w:t>
      </w:r>
      <w:r w:rsidR="006A74B7">
        <w:t>B</w:t>
      </w:r>
      <w:r w:rsidR="003D3FEB">
        <w:t xml:space="preserve"> </w:t>
      </w:r>
      <w:r w:rsidR="00AE2B00">
        <w:t>c</w:t>
      </w:r>
      <w:r w:rsidR="003D3FEB">
        <w:t xml:space="preserve">olor space </w:t>
      </w:r>
    </w:p>
    <w:tbl>
      <w:tblPr>
        <w:tblW w:w="0" w:type="auto"/>
        <w:jc w:val="center"/>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19"/>
        <w:gridCol w:w="2610"/>
        <w:gridCol w:w="1053"/>
      </w:tblGrid>
      <w:tr w:rsidR="00B37BFA" w:rsidRPr="0051370B" w14:paraId="3F704835" w14:textId="77777777" w:rsidTr="00BC78C1">
        <w:trPr>
          <w:trHeight w:val="215"/>
          <w:jc w:val="center"/>
        </w:trPr>
        <w:tc>
          <w:tcPr>
            <w:tcW w:w="1619" w:type="dxa"/>
            <w:vAlign w:val="center"/>
          </w:tcPr>
          <w:p w14:paraId="075EBAF5" w14:textId="1D053376" w:rsidR="00B37BFA" w:rsidRPr="0051370B" w:rsidRDefault="00B37BFA" w:rsidP="00366DF2">
            <w:pPr>
              <w:keepNext/>
              <w:spacing w:before="0"/>
              <w:jc w:val="center"/>
              <w:rPr>
                <w:b/>
                <w:bCs/>
                <w:sz w:val="20"/>
                <w:lang w:val="en-CA"/>
              </w:rPr>
            </w:pPr>
            <w:r w:rsidRPr="0051370B">
              <w:rPr>
                <w:b/>
                <w:bCs/>
                <w:sz w:val="20"/>
                <w:lang w:val="en-CA"/>
              </w:rPr>
              <w:t>Sequence</w:t>
            </w:r>
            <w:r w:rsidR="008E521A">
              <w:rPr>
                <w:b/>
                <w:bCs/>
                <w:sz w:val="20"/>
                <w:lang w:val="en-CA"/>
              </w:rPr>
              <w:t xml:space="preserve"> code</w:t>
            </w:r>
          </w:p>
        </w:tc>
        <w:tc>
          <w:tcPr>
            <w:tcW w:w="2610" w:type="dxa"/>
            <w:vAlign w:val="center"/>
          </w:tcPr>
          <w:p w14:paraId="5836ED91" w14:textId="77777777" w:rsidR="00B37BFA" w:rsidRPr="0051370B" w:rsidRDefault="00B37BFA" w:rsidP="00E65404">
            <w:pPr>
              <w:keepNext/>
              <w:spacing w:before="0"/>
              <w:jc w:val="center"/>
              <w:rPr>
                <w:b/>
                <w:bCs/>
                <w:sz w:val="20"/>
                <w:lang w:val="en-CA"/>
              </w:rPr>
            </w:pPr>
            <w:r w:rsidRPr="0051370B">
              <w:rPr>
                <w:b/>
                <w:bCs/>
                <w:sz w:val="20"/>
                <w:lang w:val="en-CA"/>
              </w:rPr>
              <w:t>Sequence name</w:t>
            </w:r>
          </w:p>
        </w:tc>
        <w:tc>
          <w:tcPr>
            <w:tcW w:w="1053" w:type="dxa"/>
          </w:tcPr>
          <w:p w14:paraId="4E44C617" w14:textId="3C1D80E9" w:rsidR="00B37BFA" w:rsidRPr="0051370B" w:rsidRDefault="00B37BFA" w:rsidP="00B37BFA">
            <w:pPr>
              <w:keepNext/>
              <w:spacing w:before="0"/>
              <w:jc w:val="center"/>
              <w:rPr>
                <w:b/>
                <w:bCs/>
                <w:sz w:val="20"/>
                <w:lang w:val="en-CA"/>
              </w:rPr>
            </w:pPr>
            <w:r w:rsidRPr="0051370B">
              <w:rPr>
                <w:b/>
                <w:bCs/>
                <w:sz w:val="20"/>
                <w:lang w:val="en-CA"/>
              </w:rPr>
              <w:t>RGB</w:t>
            </w:r>
          </w:p>
        </w:tc>
      </w:tr>
      <w:tr w:rsidR="005D5348" w:rsidRPr="0051370B" w14:paraId="767D42CF" w14:textId="77777777" w:rsidTr="005D5348">
        <w:trPr>
          <w:trHeight w:val="20"/>
          <w:jc w:val="center"/>
        </w:trPr>
        <w:tc>
          <w:tcPr>
            <w:tcW w:w="1619" w:type="dxa"/>
            <w:vAlign w:val="center"/>
          </w:tcPr>
          <w:p w14:paraId="3D7196F8" w14:textId="77777777" w:rsidR="005D5348" w:rsidRPr="0051370B" w:rsidRDefault="005D5348" w:rsidP="00E65404">
            <w:pPr>
              <w:keepNext/>
              <w:spacing w:before="0"/>
              <w:jc w:val="center"/>
              <w:rPr>
                <w:rFonts w:cs="Arial"/>
                <w:b/>
                <w:bCs/>
                <w:i/>
                <w:iCs/>
                <w:kern w:val="32"/>
                <w:sz w:val="20"/>
                <w:szCs w:val="32"/>
                <w:lang w:val="en-CA"/>
              </w:rPr>
            </w:pPr>
            <w:r w:rsidRPr="0051370B">
              <w:rPr>
                <w:sz w:val="20"/>
                <w:lang w:val="en-CA"/>
              </w:rPr>
              <w:t>S02</w:t>
            </w:r>
          </w:p>
        </w:tc>
        <w:tc>
          <w:tcPr>
            <w:tcW w:w="2610" w:type="dxa"/>
            <w:vAlign w:val="center"/>
          </w:tcPr>
          <w:p w14:paraId="49B97D49" w14:textId="77777777" w:rsidR="005D5348" w:rsidRPr="0051370B" w:rsidRDefault="005D5348" w:rsidP="00E65404">
            <w:pPr>
              <w:keepNext/>
              <w:spacing w:before="0"/>
              <w:rPr>
                <w:rFonts w:ascii="Tahoma" w:hAnsi="Tahoma" w:cs="Arial"/>
                <w:b/>
                <w:bCs/>
                <w:i/>
                <w:iCs/>
                <w:kern w:val="32"/>
                <w:sz w:val="20"/>
                <w:szCs w:val="32"/>
                <w:lang w:val="en-CA"/>
              </w:rPr>
            </w:pPr>
            <w:proofErr w:type="spellStart"/>
            <w:r w:rsidRPr="0051370B">
              <w:rPr>
                <w:sz w:val="20"/>
                <w:lang w:val="en-CA"/>
              </w:rPr>
              <w:t>ChineseDocumentEditing</w:t>
            </w:r>
            <w:proofErr w:type="spellEnd"/>
          </w:p>
        </w:tc>
        <w:tc>
          <w:tcPr>
            <w:tcW w:w="1053" w:type="dxa"/>
            <w:vAlign w:val="center"/>
          </w:tcPr>
          <w:p w14:paraId="6C084783" w14:textId="5B16C9A7" w:rsidR="005D5348" w:rsidRPr="0051370B" w:rsidRDefault="005D5348" w:rsidP="00E65404">
            <w:pPr>
              <w:keepNext/>
              <w:spacing w:before="0"/>
              <w:jc w:val="center"/>
              <w:rPr>
                <w:b/>
                <w:bCs/>
                <w:sz w:val="20"/>
                <w:lang w:val="en-CA"/>
              </w:rPr>
            </w:pPr>
            <w:r>
              <w:rPr>
                <w:rFonts w:ascii="Lucida Grande" w:hAnsi="Lucida Grande" w:cs="Lucida Grande"/>
                <w:b/>
                <w:bCs/>
                <w:sz w:val="20"/>
                <w:lang w:val="en-CA"/>
              </w:rPr>
              <w:t>X</w:t>
            </w:r>
          </w:p>
        </w:tc>
      </w:tr>
      <w:tr w:rsidR="005D5348" w:rsidRPr="0051370B" w14:paraId="023868C7" w14:textId="77777777" w:rsidTr="005D5348">
        <w:trPr>
          <w:trHeight w:val="20"/>
          <w:jc w:val="center"/>
        </w:trPr>
        <w:tc>
          <w:tcPr>
            <w:tcW w:w="1619" w:type="dxa"/>
            <w:vAlign w:val="center"/>
          </w:tcPr>
          <w:p w14:paraId="3E78F8F5" w14:textId="77777777" w:rsidR="005D5348" w:rsidRPr="0051370B" w:rsidRDefault="005D5348" w:rsidP="00E65404">
            <w:pPr>
              <w:keepNext/>
              <w:spacing w:before="0"/>
              <w:jc w:val="center"/>
              <w:rPr>
                <w:rFonts w:cs="Arial"/>
                <w:b/>
                <w:bCs/>
                <w:i/>
                <w:iCs/>
                <w:kern w:val="32"/>
                <w:sz w:val="20"/>
                <w:szCs w:val="32"/>
                <w:lang w:val="en-CA"/>
              </w:rPr>
            </w:pPr>
            <w:r w:rsidRPr="0051370B">
              <w:rPr>
                <w:sz w:val="20"/>
                <w:lang w:val="en-CA"/>
              </w:rPr>
              <w:t>S03</w:t>
            </w:r>
          </w:p>
        </w:tc>
        <w:tc>
          <w:tcPr>
            <w:tcW w:w="2610" w:type="dxa"/>
            <w:vAlign w:val="center"/>
          </w:tcPr>
          <w:p w14:paraId="41F3AF49" w14:textId="77777777" w:rsidR="005D5348" w:rsidRPr="0051370B" w:rsidRDefault="005D5348" w:rsidP="00E65404">
            <w:pPr>
              <w:keepNext/>
              <w:spacing w:before="0"/>
              <w:rPr>
                <w:rFonts w:ascii="Tahoma" w:hAnsi="Tahoma" w:cs="Arial"/>
                <w:b/>
                <w:bCs/>
                <w:i/>
                <w:iCs/>
                <w:kern w:val="32"/>
                <w:sz w:val="20"/>
                <w:szCs w:val="32"/>
                <w:lang w:val="en-CA"/>
              </w:rPr>
            </w:pPr>
            <w:proofErr w:type="spellStart"/>
            <w:r w:rsidRPr="0051370B">
              <w:rPr>
                <w:sz w:val="20"/>
                <w:lang w:val="en-CA"/>
              </w:rPr>
              <w:t>CircuitLayoutPresentation</w:t>
            </w:r>
            <w:proofErr w:type="spellEnd"/>
          </w:p>
        </w:tc>
        <w:tc>
          <w:tcPr>
            <w:tcW w:w="1053" w:type="dxa"/>
            <w:vAlign w:val="center"/>
          </w:tcPr>
          <w:p w14:paraId="3C986D05" w14:textId="56822D75" w:rsidR="005D5348" w:rsidRPr="0051370B" w:rsidRDefault="005D5348" w:rsidP="00E65404">
            <w:pPr>
              <w:keepNext/>
              <w:spacing w:before="0"/>
              <w:jc w:val="center"/>
              <w:rPr>
                <w:b/>
                <w:bCs/>
                <w:sz w:val="20"/>
                <w:lang w:val="en-CA"/>
              </w:rPr>
            </w:pPr>
            <w:r>
              <w:rPr>
                <w:rFonts w:ascii="Lucida Grande" w:hAnsi="Lucida Grande" w:cs="Lucida Grande"/>
                <w:b/>
                <w:bCs/>
                <w:sz w:val="20"/>
                <w:lang w:val="en-CA"/>
              </w:rPr>
              <w:t>X</w:t>
            </w:r>
          </w:p>
        </w:tc>
      </w:tr>
    </w:tbl>
    <w:p w14:paraId="34F74332" w14:textId="156CA104" w:rsidR="004075B1" w:rsidDel="003D1F51" w:rsidRDefault="004075B1" w:rsidP="00BC78C1">
      <w:pPr>
        <w:rPr>
          <w:del w:id="68" w:author="VAB" w:date="2017-03-31T14:59:00Z"/>
        </w:rPr>
      </w:pPr>
      <w:bookmarkStart w:id="69" w:name="_GoBack"/>
      <w:bookmarkEnd w:id="69"/>
    </w:p>
    <w:p w14:paraId="5C1656D9" w14:textId="4E52A0F6" w:rsidR="00141D34" w:rsidRDefault="003D1F51" w:rsidP="00BC78C1">
      <w:r>
        <w:rPr>
          <w:noProof/>
          <w:lang w:val="it-IT" w:eastAsia="it-IT"/>
        </w:rPr>
        <w:drawing>
          <wp:inline distT="0" distB="0" distL="0" distR="0" wp14:anchorId="18293C8B" wp14:editId="50236EA3">
            <wp:extent cx="5943600" cy="1611953"/>
            <wp:effectExtent l="0" t="0" r="0" b="0"/>
            <wp:docPr id="41"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1611953"/>
                    </a:xfrm>
                    <a:prstGeom prst="rect">
                      <a:avLst/>
                    </a:prstGeom>
                    <a:noFill/>
                    <a:ln>
                      <a:noFill/>
                    </a:ln>
                  </pic:spPr>
                </pic:pic>
              </a:graphicData>
            </a:graphic>
          </wp:inline>
        </w:drawing>
      </w:r>
    </w:p>
    <w:p w14:paraId="600EA7C2" w14:textId="357BB645" w:rsidR="00141D34" w:rsidDel="003D1F51" w:rsidRDefault="004069AC" w:rsidP="00BC78C1">
      <w:pPr>
        <w:pStyle w:val="Didascalia"/>
        <w:jc w:val="center"/>
        <w:rPr>
          <w:del w:id="70" w:author="VAB" w:date="2017-03-31T14:55:00Z"/>
        </w:rPr>
      </w:pPr>
      <w:bookmarkStart w:id="71" w:name="_Ref352186864"/>
      <w:r>
        <w:t xml:space="preserve">Figure </w:t>
      </w:r>
      <w:fldSimple w:instr=" SEQ Figure \* ARABIC ">
        <w:r w:rsidR="00AD699A">
          <w:rPr>
            <w:noProof/>
          </w:rPr>
          <w:t>7</w:t>
        </w:r>
      </w:fldSimple>
      <w:bookmarkEnd w:id="71"/>
      <w:r>
        <w:t xml:space="preserve"> MOS curves for test sequence S03 with RA coding configuration</w:t>
      </w:r>
    </w:p>
    <w:p w14:paraId="702BF0D8" w14:textId="77777777" w:rsidR="00254A34" w:rsidRDefault="00254A34" w:rsidP="003D1F51">
      <w:pPr>
        <w:pStyle w:val="Didascalia"/>
        <w:jc w:val="center"/>
        <w:pPrChange w:id="72" w:author="VAB" w:date="2017-03-31T14:55:00Z">
          <w:pPr/>
        </w:pPrChange>
      </w:pPr>
    </w:p>
    <w:p w14:paraId="60C37079" w14:textId="00989233" w:rsidR="00254A34" w:rsidRPr="00254A34" w:rsidRDefault="00254A34" w:rsidP="00BC78C1">
      <w:pPr>
        <w:pStyle w:val="Titolo3"/>
      </w:pPr>
      <w:bookmarkStart w:id="73" w:name="_Toc352522797"/>
      <w:r w:rsidRPr="00366DF2">
        <w:lastRenderedPageBreak/>
        <w:t>Resu</w:t>
      </w:r>
      <w:r>
        <w:t>lts for YUV color space in 4:4:4 sampling format</w:t>
      </w:r>
      <w:bookmarkEnd w:id="73"/>
    </w:p>
    <w:p w14:paraId="495E0C3C" w14:textId="2524F3E9" w:rsidR="00AD699A" w:rsidRPr="00366DF2" w:rsidRDefault="00000406" w:rsidP="00AD699A">
      <w:r>
        <w:fldChar w:fldCharType="begin"/>
      </w:r>
      <w:r>
        <w:instrText xml:space="preserve"> REF _Ref352189922 \h </w:instrText>
      </w:r>
      <w:r>
        <w:fldChar w:fldCharType="separate"/>
      </w:r>
      <w:r>
        <w:t xml:space="preserve">Table </w:t>
      </w:r>
      <w:r>
        <w:rPr>
          <w:noProof/>
        </w:rPr>
        <w:t>10</w:t>
      </w:r>
      <w:r>
        <w:t xml:space="preserve"> List of the sequences tested in Step 2 for YUV Color space in 4:4:4 sampling format</w:t>
      </w:r>
      <w:r>
        <w:fldChar w:fldCharType="end"/>
      </w:r>
      <w:r>
        <w:t xml:space="preserve"> </w:t>
      </w:r>
      <w:r w:rsidR="00AD699A">
        <w:t>below shows the test sequences used in this part of the test.</w:t>
      </w:r>
    </w:p>
    <w:p w14:paraId="42A5C684" w14:textId="27552AE0" w:rsidR="002C523C" w:rsidRDefault="00AD699A" w:rsidP="006A1247">
      <w:r>
        <w:t xml:space="preserve">The test results for the 6 combinations of test sequences and coding configurations are presented through MOS curves along with the test data tables. </w:t>
      </w:r>
      <w:r w:rsidR="00000406">
        <w:fldChar w:fldCharType="begin"/>
      </w:r>
      <w:r w:rsidR="00000406">
        <w:instrText xml:space="preserve"> REF _Ref352189980 \h </w:instrText>
      </w:r>
      <w:r w:rsidR="00000406">
        <w:fldChar w:fldCharType="separate"/>
      </w:r>
      <w:r w:rsidR="00000406">
        <w:t xml:space="preserve">Figure </w:t>
      </w:r>
      <w:r w:rsidR="00000406">
        <w:rPr>
          <w:noProof/>
        </w:rPr>
        <w:t>8</w:t>
      </w:r>
      <w:r w:rsidR="00000406">
        <w:fldChar w:fldCharType="end"/>
      </w:r>
      <w:r w:rsidR="00000406">
        <w:t xml:space="preserve"> </w:t>
      </w:r>
      <w:r>
        <w:t xml:space="preserve">below shows an example for sequence S01 with LB coding configuration. See the rest of test results in </w:t>
      </w:r>
      <w:r>
        <w:fldChar w:fldCharType="begin"/>
      </w:r>
      <w:r>
        <w:instrText xml:space="preserve"> REF _Ref352082182 \r \h </w:instrText>
      </w:r>
      <w:r>
        <w:fldChar w:fldCharType="separate"/>
      </w:r>
      <w:r>
        <w:t>[3]</w:t>
      </w:r>
      <w:r>
        <w:fldChar w:fldCharType="end"/>
      </w:r>
      <w:r>
        <w:t>.</w:t>
      </w:r>
      <w:bookmarkStart w:id="74" w:name="_Ref352189922"/>
    </w:p>
    <w:p w14:paraId="6CBD8C91" w14:textId="48D3FE7E" w:rsidR="002C523C" w:rsidDel="003D1F51" w:rsidRDefault="002C523C" w:rsidP="003D1F51">
      <w:pPr>
        <w:pStyle w:val="Didascalia"/>
        <w:spacing w:before="240" w:after="60"/>
        <w:jc w:val="center"/>
        <w:rPr>
          <w:del w:id="75" w:author="VAB" w:date="2017-03-31T14:55:00Z"/>
        </w:rPr>
        <w:pPrChange w:id="76" w:author="VAB" w:date="2017-03-31T14:58:00Z">
          <w:pPr>
            <w:pStyle w:val="Didascalia"/>
            <w:jc w:val="center"/>
          </w:pPr>
        </w:pPrChange>
      </w:pPr>
    </w:p>
    <w:p w14:paraId="2D46B104" w14:textId="095A9BAF" w:rsidR="00141D34" w:rsidRDefault="00AD699A" w:rsidP="003D1F51">
      <w:pPr>
        <w:pStyle w:val="Didascalia"/>
        <w:spacing w:before="240" w:after="60"/>
        <w:jc w:val="center"/>
        <w:pPrChange w:id="77" w:author="VAB" w:date="2017-03-31T14:58:00Z">
          <w:pPr>
            <w:pStyle w:val="Didascalia"/>
            <w:jc w:val="center"/>
          </w:pPr>
        </w:pPrChange>
      </w:pPr>
      <w:r>
        <w:t xml:space="preserve">Table </w:t>
      </w:r>
      <w:fldSimple w:instr=" SEQ Table \* ARABIC ">
        <w:r w:rsidR="00D1431A">
          <w:t>10</w:t>
        </w:r>
      </w:fldSimple>
      <w:r>
        <w:t xml:space="preserve"> List of the sequences tested in Step 2 for YUV </w:t>
      </w:r>
      <w:r w:rsidR="00F43B1E">
        <w:t>c</w:t>
      </w:r>
      <w:r>
        <w:t>olor space in 4:4:4 sampling format</w:t>
      </w:r>
      <w:bookmarkEnd w:id="74"/>
    </w:p>
    <w:tbl>
      <w:tblPr>
        <w:tblW w:w="0" w:type="auto"/>
        <w:jc w:val="center"/>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21"/>
        <w:gridCol w:w="2610"/>
        <w:gridCol w:w="1218"/>
      </w:tblGrid>
      <w:tr w:rsidR="008E521A" w:rsidRPr="0051370B" w14:paraId="06904658" w14:textId="77777777" w:rsidTr="008E521A">
        <w:trPr>
          <w:trHeight w:val="20"/>
          <w:jc w:val="center"/>
        </w:trPr>
        <w:tc>
          <w:tcPr>
            <w:tcW w:w="1821" w:type="dxa"/>
            <w:vAlign w:val="center"/>
          </w:tcPr>
          <w:p w14:paraId="7E0EAFA7" w14:textId="61B80DF0" w:rsidR="008E521A" w:rsidRPr="0051370B" w:rsidRDefault="008E521A" w:rsidP="00D920D0">
            <w:pPr>
              <w:keepNext/>
              <w:spacing w:before="0"/>
              <w:jc w:val="center"/>
              <w:rPr>
                <w:rFonts w:cs="Arial"/>
                <w:b/>
                <w:bCs/>
                <w:i/>
                <w:iCs/>
                <w:kern w:val="32"/>
                <w:sz w:val="20"/>
                <w:szCs w:val="32"/>
                <w:lang w:val="en-CA"/>
              </w:rPr>
            </w:pPr>
            <w:r w:rsidRPr="0051370B">
              <w:rPr>
                <w:b/>
                <w:bCs/>
                <w:sz w:val="20"/>
                <w:lang w:val="en-CA"/>
              </w:rPr>
              <w:t>Sequence</w:t>
            </w:r>
            <w:r>
              <w:rPr>
                <w:b/>
                <w:bCs/>
                <w:sz w:val="20"/>
                <w:lang w:val="en-CA"/>
              </w:rPr>
              <w:t xml:space="preserve"> code</w:t>
            </w:r>
          </w:p>
        </w:tc>
        <w:tc>
          <w:tcPr>
            <w:tcW w:w="2610" w:type="dxa"/>
            <w:vAlign w:val="center"/>
          </w:tcPr>
          <w:p w14:paraId="1475A08B" w14:textId="6CFBA586" w:rsidR="008E521A" w:rsidRPr="0051370B" w:rsidRDefault="008E521A" w:rsidP="00D920D0">
            <w:pPr>
              <w:keepNext/>
              <w:spacing w:before="0"/>
              <w:jc w:val="center"/>
              <w:rPr>
                <w:rFonts w:ascii="Tahoma" w:hAnsi="Tahoma" w:cs="Arial"/>
                <w:b/>
                <w:bCs/>
                <w:i/>
                <w:iCs/>
                <w:kern w:val="32"/>
                <w:sz w:val="20"/>
                <w:szCs w:val="32"/>
                <w:lang w:val="en-CA"/>
              </w:rPr>
            </w:pPr>
            <w:r w:rsidRPr="0051370B">
              <w:rPr>
                <w:b/>
                <w:bCs/>
                <w:sz w:val="20"/>
                <w:lang w:val="en-CA"/>
              </w:rPr>
              <w:t>Sequence name</w:t>
            </w:r>
          </w:p>
        </w:tc>
        <w:tc>
          <w:tcPr>
            <w:tcW w:w="1218" w:type="dxa"/>
            <w:vAlign w:val="center"/>
          </w:tcPr>
          <w:p w14:paraId="09045728" w14:textId="77777777" w:rsidR="008E521A" w:rsidRPr="0051370B" w:rsidRDefault="008E521A" w:rsidP="00D920D0">
            <w:pPr>
              <w:keepNext/>
              <w:spacing w:before="0"/>
              <w:jc w:val="center"/>
              <w:rPr>
                <w:b/>
                <w:bCs/>
                <w:sz w:val="20"/>
                <w:lang w:val="en-CA"/>
              </w:rPr>
            </w:pPr>
            <w:r>
              <w:rPr>
                <w:b/>
                <w:bCs/>
                <w:sz w:val="20"/>
                <w:lang w:val="en-CA"/>
              </w:rPr>
              <w:t>YUV 4:4:4</w:t>
            </w:r>
          </w:p>
        </w:tc>
      </w:tr>
      <w:tr w:rsidR="005D5348" w:rsidRPr="0051370B" w14:paraId="5E4F5FB1" w14:textId="77777777" w:rsidTr="008E521A">
        <w:trPr>
          <w:trHeight w:val="20"/>
          <w:jc w:val="center"/>
        </w:trPr>
        <w:tc>
          <w:tcPr>
            <w:tcW w:w="1821" w:type="dxa"/>
            <w:vAlign w:val="center"/>
          </w:tcPr>
          <w:p w14:paraId="67E742E8" w14:textId="77777777" w:rsidR="005D5348" w:rsidRPr="0051370B" w:rsidRDefault="005D5348" w:rsidP="00D920D0">
            <w:pPr>
              <w:keepNext/>
              <w:spacing w:before="0"/>
              <w:jc w:val="center"/>
              <w:rPr>
                <w:rFonts w:cs="Arial"/>
                <w:b/>
                <w:bCs/>
                <w:i/>
                <w:iCs/>
                <w:kern w:val="32"/>
                <w:sz w:val="20"/>
                <w:szCs w:val="32"/>
                <w:lang w:val="en-CA"/>
              </w:rPr>
            </w:pPr>
            <w:r w:rsidRPr="0051370B">
              <w:rPr>
                <w:sz w:val="20"/>
                <w:lang w:val="en-CA"/>
              </w:rPr>
              <w:t>S01</w:t>
            </w:r>
          </w:p>
        </w:tc>
        <w:tc>
          <w:tcPr>
            <w:tcW w:w="2610" w:type="dxa"/>
            <w:vAlign w:val="center"/>
          </w:tcPr>
          <w:p w14:paraId="2DFEAD2D" w14:textId="77777777" w:rsidR="005D5348" w:rsidRPr="0051370B" w:rsidRDefault="005D5348" w:rsidP="00D920D0">
            <w:pPr>
              <w:keepNext/>
              <w:spacing w:before="0"/>
              <w:rPr>
                <w:rFonts w:ascii="Tahoma" w:hAnsi="Tahoma" w:cs="Arial"/>
                <w:b/>
                <w:bCs/>
                <w:i/>
                <w:iCs/>
                <w:kern w:val="32"/>
                <w:sz w:val="20"/>
                <w:szCs w:val="32"/>
                <w:lang w:val="en-CA"/>
              </w:rPr>
            </w:pPr>
            <w:proofErr w:type="spellStart"/>
            <w:r w:rsidRPr="0051370B">
              <w:rPr>
                <w:sz w:val="20"/>
                <w:lang w:val="en-CA"/>
              </w:rPr>
              <w:t>BigBuckBunnyStudio</w:t>
            </w:r>
            <w:proofErr w:type="spellEnd"/>
          </w:p>
        </w:tc>
        <w:tc>
          <w:tcPr>
            <w:tcW w:w="1218" w:type="dxa"/>
            <w:vAlign w:val="center"/>
          </w:tcPr>
          <w:p w14:paraId="174F7530" w14:textId="7AC9743A" w:rsidR="005D5348" w:rsidRPr="0051370B" w:rsidRDefault="005D5348" w:rsidP="00D920D0">
            <w:pPr>
              <w:keepNext/>
              <w:spacing w:before="0"/>
              <w:jc w:val="center"/>
              <w:rPr>
                <w:b/>
                <w:bCs/>
                <w:sz w:val="20"/>
                <w:lang w:val="en-CA"/>
              </w:rPr>
            </w:pPr>
            <w:r>
              <w:rPr>
                <w:rFonts w:ascii="Lucida Grande" w:hAnsi="Lucida Grande" w:cs="Lucida Grande"/>
                <w:b/>
                <w:bCs/>
                <w:sz w:val="20"/>
                <w:lang w:val="en-CA"/>
              </w:rPr>
              <w:t>X</w:t>
            </w:r>
          </w:p>
        </w:tc>
      </w:tr>
      <w:tr w:rsidR="005D5348" w:rsidRPr="0051370B" w14:paraId="7296B81D" w14:textId="77777777" w:rsidTr="008E521A">
        <w:trPr>
          <w:trHeight w:val="20"/>
          <w:jc w:val="center"/>
        </w:trPr>
        <w:tc>
          <w:tcPr>
            <w:tcW w:w="1821" w:type="dxa"/>
            <w:vAlign w:val="center"/>
          </w:tcPr>
          <w:p w14:paraId="0A077E1B" w14:textId="77777777" w:rsidR="005D5348" w:rsidRPr="0051370B" w:rsidRDefault="005D5348" w:rsidP="00D920D0">
            <w:pPr>
              <w:keepNext/>
              <w:spacing w:before="0"/>
              <w:jc w:val="center"/>
              <w:rPr>
                <w:rFonts w:cs="Arial"/>
                <w:b/>
                <w:bCs/>
                <w:i/>
                <w:iCs/>
                <w:kern w:val="32"/>
                <w:sz w:val="20"/>
                <w:szCs w:val="32"/>
                <w:lang w:val="en-CA"/>
              </w:rPr>
            </w:pPr>
            <w:r w:rsidRPr="0051370B">
              <w:rPr>
                <w:sz w:val="20"/>
                <w:lang w:val="en-CA"/>
              </w:rPr>
              <w:t>S06</w:t>
            </w:r>
          </w:p>
        </w:tc>
        <w:tc>
          <w:tcPr>
            <w:tcW w:w="2610" w:type="dxa"/>
            <w:vAlign w:val="center"/>
          </w:tcPr>
          <w:p w14:paraId="5C7D971E" w14:textId="77777777" w:rsidR="005D5348" w:rsidRPr="0051370B" w:rsidRDefault="005D5348" w:rsidP="00D920D0">
            <w:pPr>
              <w:keepNext/>
              <w:spacing w:before="0"/>
              <w:rPr>
                <w:rFonts w:eastAsia="Times New Roman"/>
                <w:color w:val="000000"/>
                <w:szCs w:val="22"/>
                <w:lang w:val="en-CA" w:eastAsia="zh-CN"/>
              </w:rPr>
            </w:pPr>
            <w:proofErr w:type="spellStart"/>
            <w:r w:rsidRPr="0051370B">
              <w:rPr>
                <w:sz w:val="20"/>
                <w:lang w:val="en-CA"/>
              </w:rPr>
              <w:t>KristenAndSaraScreen</w:t>
            </w:r>
            <w:proofErr w:type="spellEnd"/>
          </w:p>
        </w:tc>
        <w:tc>
          <w:tcPr>
            <w:tcW w:w="1218" w:type="dxa"/>
            <w:vAlign w:val="center"/>
          </w:tcPr>
          <w:p w14:paraId="0CDF6E4A" w14:textId="1D7CC444" w:rsidR="005D5348" w:rsidRPr="0051370B" w:rsidRDefault="005D5348" w:rsidP="00D920D0">
            <w:pPr>
              <w:keepNext/>
              <w:spacing w:before="0"/>
              <w:jc w:val="center"/>
              <w:rPr>
                <w:b/>
                <w:bCs/>
                <w:sz w:val="20"/>
                <w:lang w:val="en-CA"/>
              </w:rPr>
            </w:pPr>
            <w:r>
              <w:rPr>
                <w:rFonts w:ascii="Lucida Grande" w:hAnsi="Lucida Grande" w:cs="Lucida Grande"/>
                <w:b/>
                <w:bCs/>
                <w:sz w:val="20"/>
                <w:lang w:val="en-CA"/>
              </w:rPr>
              <w:t>X</w:t>
            </w:r>
          </w:p>
        </w:tc>
      </w:tr>
    </w:tbl>
    <w:p w14:paraId="05D04AED" w14:textId="77777777" w:rsidR="00E717F0" w:rsidDel="003D1F51" w:rsidRDefault="00E717F0" w:rsidP="00BC78C1">
      <w:pPr>
        <w:rPr>
          <w:del w:id="78" w:author="VAB" w:date="2017-03-31T14:55:00Z"/>
        </w:rPr>
      </w:pPr>
    </w:p>
    <w:p w14:paraId="0DE5C1E9" w14:textId="77777777" w:rsidR="002C523C" w:rsidRDefault="002C523C" w:rsidP="00BC78C1"/>
    <w:p w14:paraId="448E9D68" w14:textId="52F5CDEA" w:rsidR="008E521A" w:rsidRDefault="003D1F51" w:rsidP="00BC78C1">
      <w:r>
        <w:rPr>
          <w:noProof/>
          <w:lang w:val="it-IT" w:eastAsia="it-IT"/>
        </w:rPr>
        <w:drawing>
          <wp:inline distT="0" distB="0" distL="0" distR="0" wp14:anchorId="7CBD586D" wp14:editId="4665E7B7">
            <wp:extent cx="5943600" cy="1703940"/>
            <wp:effectExtent l="0" t="0" r="0" b="0"/>
            <wp:docPr id="43"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1703940"/>
                    </a:xfrm>
                    <a:prstGeom prst="rect">
                      <a:avLst/>
                    </a:prstGeom>
                    <a:noFill/>
                    <a:ln>
                      <a:noFill/>
                    </a:ln>
                  </pic:spPr>
                </pic:pic>
              </a:graphicData>
            </a:graphic>
          </wp:inline>
        </w:drawing>
      </w:r>
    </w:p>
    <w:p w14:paraId="4EBF6C6F" w14:textId="5405B0D4" w:rsidR="00AD699A" w:rsidRDefault="00AD699A" w:rsidP="00BC78C1">
      <w:pPr>
        <w:pStyle w:val="Didascalia"/>
        <w:jc w:val="center"/>
      </w:pPr>
      <w:bookmarkStart w:id="79" w:name="_Ref352189980"/>
      <w:r>
        <w:t xml:space="preserve">Figure </w:t>
      </w:r>
      <w:fldSimple w:instr=" SEQ Figure \* ARABIC ">
        <w:r>
          <w:rPr>
            <w:noProof/>
          </w:rPr>
          <w:t>8</w:t>
        </w:r>
      </w:fldSimple>
      <w:bookmarkEnd w:id="79"/>
      <w:r>
        <w:t xml:space="preserve"> MOS curves for test sequence S01 with LB coding configuration</w:t>
      </w:r>
    </w:p>
    <w:p w14:paraId="66291763" w14:textId="77777777" w:rsidR="00BE67CE" w:rsidRPr="00BE67CE" w:rsidRDefault="00BE67CE" w:rsidP="00BC78C1"/>
    <w:p w14:paraId="2E396BCF" w14:textId="741346E9" w:rsidR="008E521A" w:rsidRDefault="00BE67CE" w:rsidP="00AD699A">
      <w:pPr>
        <w:pStyle w:val="Titolo2"/>
      </w:pPr>
      <w:bookmarkStart w:id="80" w:name="_Toc352522798"/>
      <w:r>
        <w:t>BD-rate savings for lossy co</w:t>
      </w:r>
      <w:r w:rsidR="001C5124">
        <w:t>mpression</w:t>
      </w:r>
      <w:r>
        <w:t xml:space="preserve"> mode</w:t>
      </w:r>
      <w:bookmarkEnd w:id="80"/>
    </w:p>
    <w:p w14:paraId="04AE41EE" w14:textId="56735C36" w:rsidR="00D920D0" w:rsidRDefault="00BE67CE" w:rsidP="00BC78C1">
      <w:r>
        <w:t xml:space="preserve">BD-rate savings </w:t>
      </w:r>
      <w:r w:rsidR="009D77A1">
        <w:t>of SCM over JM and SCM-w/o</w:t>
      </w:r>
      <w:r w:rsidR="001C5124">
        <w:t xml:space="preserve">-SCC </w:t>
      </w:r>
      <w:r>
        <w:t xml:space="preserve">for RGB, YUV 4:4:4, and YUV 4:2:0 color sampling formats were calculated by using the </w:t>
      </w:r>
      <w:r w:rsidR="00CF65D5">
        <w:t xml:space="preserve">actual </w:t>
      </w:r>
      <w:r>
        <w:t>648 test points that were used in the subjective testing.</w:t>
      </w:r>
    </w:p>
    <w:p w14:paraId="4DA7427F" w14:textId="4F66A698" w:rsidR="00366C89" w:rsidRDefault="00366C89" w:rsidP="00BC78C1">
      <w:r>
        <w:t>The test data were collected into an Excel file similar to the result-reportin</w:t>
      </w:r>
      <w:r w:rsidR="00810B64">
        <w:t>g templates in JCTVC-X</w:t>
      </w:r>
      <w:r>
        <w:t>1015</w:t>
      </w:r>
      <w:r w:rsidR="00116401">
        <w:t xml:space="preserve"> </w:t>
      </w:r>
      <w:r w:rsidR="00810B64">
        <w:fldChar w:fldCharType="begin"/>
      </w:r>
      <w:r w:rsidR="00810B64">
        <w:instrText xml:space="preserve"> REF _Ref352191758 \r \h </w:instrText>
      </w:r>
      <w:r w:rsidR="00810B64">
        <w:fldChar w:fldCharType="separate"/>
      </w:r>
      <w:r w:rsidR="00810B64">
        <w:t>[4]</w:t>
      </w:r>
      <w:r w:rsidR="00810B64">
        <w:fldChar w:fldCharType="end"/>
      </w:r>
      <w:r w:rsidR="00CF65D5">
        <w:t xml:space="preserve">. </w:t>
      </w:r>
      <w:r w:rsidR="00116401">
        <w:fldChar w:fldCharType="begin"/>
      </w:r>
      <w:r w:rsidR="00116401">
        <w:instrText xml:space="preserve"> REF _Ref352191299 \h </w:instrText>
      </w:r>
      <w:r w:rsidR="00116401">
        <w:fldChar w:fldCharType="separate"/>
      </w:r>
      <w:r w:rsidR="00116401">
        <w:t xml:space="preserve">Table </w:t>
      </w:r>
      <w:r w:rsidR="00116401">
        <w:rPr>
          <w:noProof/>
        </w:rPr>
        <w:t>11</w:t>
      </w:r>
      <w:r w:rsidR="00116401">
        <w:fldChar w:fldCharType="end"/>
      </w:r>
      <w:r w:rsidR="00116401">
        <w:t xml:space="preserve">, </w:t>
      </w:r>
      <w:r w:rsidR="00116401">
        <w:fldChar w:fldCharType="begin"/>
      </w:r>
      <w:r w:rsidR="00116401">
        <w:instrText xml:space="preserve"> REF _Ref352191307 \h </w:instrText>
      </w:r>
      <w:r w:rsidR="00116401">
        <w:fldChar w:fldCharType="separate"/>
      </w:r>
      <w:r w:rsidR="00116401">
        <w:t xml:space="preserve">Table </w:t>
      </w:r>
      <w:r w:rsidR="00116401">
        <w:rPr>
          <w:noProof/>
        </w:rPr>
        <w:t>12</w:t>
      </w:r>
      <w:r w:rsidR="00116401">
        <w:fldChar w:fldCharType="end"/>
      </w:r>
      <w:r w:rsidR="00116401">
        <w:t xml:space="preserve">, and </w:t>
      </w:r>
      <w:r w:rsidR="00116401">
        <w:fldChar w:fldCharType="begin"/>
      </w:r>
      <w:r w:rsidR="00116401">
        <w:instrText xml:space="preserve"> REF _Ref352191309 \h </w:instrText>
      </w:r>
      <w:r w:rsidR="00116401">
        <w:fldChar w:fldCharType="separate"/>
      </w:r>
      <w:r w:rsidR="00116401">
        <w:t xml:space="preserve">Table </w:t>
      </w:r>
      <w:r w:rsidR="00116401">
        <w:rPr>
          <w:noProof/>
        </w:rPr>
        <w:t>13</w:t>
      </w:r>
      <w:r w:rsidR="00116401">
        <w:fldChar w:fldCharType="end"/>
      </w:r>
      <w:r w:rsidR="00116401">
        <w:t xml:space="preserve"> below show the summary results.</w:t>
      </w:r>
      <w:r w:rsidR="0078569C">
        <w:t xml:space="preserve"> T</w:t>
      </w:r>
      <w:r w:rsidR="00116401">
        <w:t>he details of BD-rate savings data</w:t>
      </w:r>
      <w:r w:rsidR="0078569C">
        <w:t xml:space="preserve"> are give</w:t>
      </w:r>
      <w:r w:rsidR="004960D5">
        <w:t>n</w:t>
      </w:r>
      <w:r w:rsidR="0078569C">
        <w:t xml:space="preserve"> in the attached Excel file in </w:t>
      </w:r>
      <w:r w:rsidR="0078569C">
        <w:fldChar w:fldCharType="begin"/>
      </w:r>
      <w:r w:rsidR="0078569C">
        <w:instrText xml:space="preserve"> REF _Ref352082182 \r \h </w:instrText>
      </w:r>
      <w:r w:rsidR="0078569C">
        <w:fldChar w:fldCharType="separate"/>
      </w:r>
      <w:r w:rsidR="0078569C">
        <w:t>[3]</w:t>
      </w:r>
      <w:r w:rsidR="0078569C">
        <w:fldChar w:fldCharType="end"/>
      </w:r>
      <w:r w:rsidR="0078569C">
        <w:t>.</w:t>
      </w:r>
      <w:r w:rsidR="00116401">
        <w:t xml:space="preserve"> </w:t>
      </w:r>
    </w:p>
    <w:p w14:paraId="7AAF54B9" w14:textId="77777777" w:rsidR="00116401" w:rsidRDefault="00116401" w:rsidP="00BC78C1"/>
    <w:p w14:paraId="20AB9120" w14:textId="40FE7523" w:rsidR="00A45260" w:rsidRDefault="00D1431A" w:rsidP="003D1F51">
      <w:pPr>
        <w:pStyle w:val="Didascalia"/>
        <w:spacing w:before="240" w:after="60"/>
        <w:jc w:val="center"/>
        <w:pPrChange w:id="81" w:author="VAB" w:date="2017-03-31T14:58:00Z">
          <w:pPr>
            <w:pStyle w:val="Didascalia"/>
            <w:jc w:val="center"/>
          </w:pPr>
        </w:pPrChange>
      </w:pPr>
      <w:bookmarkStart w:id="82" w:name="_Ref352191299"/>
      <w:bookmarkStart w:id="83" w:name="_Ref352191290"/>
      <w:r>
        <w:t xml:space="preserve">Table </w:t>
      </w:r>
      <w:fldSimple w:instr=" SEQ Table \* ARABIC ">
        <w:r>
          <w:t>11</w:t>
        </w:r>
      </w:fldSimple>
      <w:bookmarkEnd w:id="82"/>
      <w:r>
        <w:t xml:space="preserve"> BD-rate savings </w:t>
      </w:r>
      <w:r w:rsidR="009D77A1">
        <w:t>of SCM over JM and SCM-w/o</w:t>
      </w:r>
      <w:r w:rsidR="001C5124">
        <w:t xml:space="preserve">-SCC </w:t>
      </w:r>
      <w:r>
        <w:t>for AI coding configuration</w:t>
      </w:r>
      <w:bookmarkEnd w:id="83"/>
    </w:p>
    <w:p w14:paraId="70EB4353" w14:textId="0C82CB08" w:rsidR="00A45260" w:rsidRDefault="00A45260" w:rsidP="003D1F51">
      <w:pPr>
        <w:pStyle w:val="Didascalia"/>
        <w:spacing w:before="240" w:after="60"/>
        <w:jc w:val="center"/>
        <w:pPrChange w:id="84" w:author="VAB" w:date="2017-03-31T14:58:00Z">
          <w:pPr/>
        </w:pPrChange>
      </w:pPr>
      <w:r w:rsidRPr="003D1F51">
        <w:rPr>
          <w:rPrChange w:id="85" w:author="VAB" w:date="2017-03-31T14:58:00Z">
            <w:rPr>
              <w:noProof/>
              <w:lang w:val="it-IT" w:eastAsia="it-IT"/>
            </w:rPr>
          </w:rPrChange>
        </w:rPr>
        <w:drawing>
          <wp:inline distT="0" distB="0" distL="0" distR="0" wp14:anchorId="10B39966" wp14:editId="734226AA">
            <wp:extent cx="5943600" cy="1383030"/>
            <wp:effectExtent l="0" t="0" r="0" b="0"/>
            <wp:docPr id="3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3600" cy="1383030"/>
                    </a:xfrm>
                    <a:prstGeom prst="rect">
                      <a:avLst/>
                    </a:prstGeom>
                    <a:noFill/>
                    <a:ln>
                      <a:noFill/>
                    </a:ln>
                  </pic:spPr>
                </pic:pic>
              </a:graphicData>
            </a:graphic>
          </wp:inline>
        </w:drawing>
      </w:r>
    </w:p>
    <w:p w14:paraId="4BD237B3" w14:textId="77777777" w:rsidR="00A45260" w:rsidRDefault="00A45260" w:rsidP="00BC78C1"/>
    <w:p w14:paraId="4F7E002C" w14:textId="604FCAC1" w:rsidR="006F7C99" w:rsidRDefault="006F7C99" w:rsidP="00BC78C1"/>
    <w:p w14:paraId="2FD96DB4" w14:textId="6EE19CF8" w:rsidR="006F7C99" w:rsidDel="003D1F51" w:rsidRDefault="006F7C99" w:rsidP="00BC78C1">
      <w:pPr>
        <w:rPr>
          <w:del w:id="86" w:author="VAB" w:date="2017-03-31T14:59:00Z"/>
        </w:rPr>
      </w:pPr>
    </w:p>
    <w:p w14:paraId="077581EB" w14:textId="4DF9FF12" w:rsidR="00D1431A" w:rsidRDefault="00D1431A" w:rsidP="003D1F51">
      <w:pPr>
        <w:pStyle w:val="Didascalia"/>
        <w:spacing w:before="240" w:after="60"/>
        <w:jc w:val="center"/>
        <w:pPrChange w:id="87" w:author="VAB" w:date="2017-03-31T14:58:00Z">
          <w:pPr>
            <w:pStyle w:val="Didascalia"/>
            <w:jc w:val="center"/>
          </w:pPr>
        </w:pPrChange>
      </w:pPr>
      <w:bookmarkStart w:id="88" w:name="_Ref352191307"/>
      <w:r>
        <w:lastRenderedPageBreak/>
        <w:t xml:space="preserve">Table </w:t>
      </w:r>
      <w:fldSimple w:instr=" SEQ Table \* ARABIC ">
        <w:r>
          <w:t>12</w:t>
        </w:r>
      </w:fldSimple>
      <w:bookmarkEnd w:id="88"/>
      <w:r>
        <w:t xml:space="preserve"> BD-rate savings </w:t>
      </w:r>
      <w:r w:rsidR="009D77A1">
        <w:t>of SCM over JM and SCM-w/o</w:t>
      </w:r>
      <w:r w:rsidR="001C5124">
        <w:t xml:space="preserve">-SCC </w:t>
      </w:r>
      <w:r>
        <w:t>for RA coding configuration</w:t>
      </w:r>
    </w:p>
    <w:p w14:paraId="7C58FB32" w14:textId="1A6ADD21" w:rsidR="00DF5C6F" w:rsidRDefault="00A45260" w:rsidP="006A1247">
      <w:r>
        <w:rPr>
          <w:noProof/>
          <w:lang w:val="it-IT" w:eastAsia="it-IT"/>
        </w:rPr>
        <w:drawing>
          <wp:inline distT="0" distB="0" distL="0" distR="0" wp14:anchorId="24852E7A" wp14:editId="5AF9949F">
            <wp:extent cx="5943600" cy="1305560"/>
            <wp:effectExtent l="0" t="0" r="0" b="0"/>
            <wp:docPr id="3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43600" cy="1305560"/>
                    </a:xfrm>
                    <a:prstGeom prst="rect">
                      <a:avLst/>
                    </a:prstGeom>
                    <a:noFill/>
                    <a:ln>
                      <a:noFill/>
                    </a:ln>
                  </pic:spPr>
                </pic:pic>
              </a:graphicData>
            </a:graphic>
          </wp:inline>
        </w:drawing>
      </w:r>
      <w:bookmarkStart w:id="89" w:name="_Ref352191309"/>
    </w:p>
    <w:p w14:paraId="7CA9B741" w14:textId="3F95BF88" w:rsidR="00DF5C6F" w:rsidDel="003D1F51" w:rsidRDefault="00DF5C6F" w:rsidP="00BC78C1">
      <w:pPr>
        <w:pStyle w:val="Didascalia"/>
        <w:jc w:val="center"/>
        <w:rPr>
          <w:del w:id="90" w:author="VAB" w:date="2017-03-31T14:59:00Z"/>
        </w:rPr>
      </w:pPr>
    </w:p>
    <w:p w14:paraId="714F18A7" w14:textId="49D07103" w:rsidR="00D1431A" w:rsidRDefault="00D1431A" w:rsidP="003D1F51">
      <w:pPr>
        <w:pStyle w:val="Didascalia"/>
        <w:spacing w:before="240" w:after="60"/>
        <w:jc w:val="center"/>
        <w:pPrChange w:id="91" w:author="VAB" w:date="2017-03-31T14:58:00Z">
          <w:pPr>
            <w:pStyle w:val="Didascalia"/>
            <w:jc w:val="center"/>
          </w:pPr>
        </w:pPrChange>
      </w:pPr>
      <w:r>
        <w:t xml:space="preserve">Table </w:t>
      </w:r>
      <w:fldSimple w:instr=" SEQ Table \* ARABIC ">
        <w:r>
          <w:t>13</w:t>
        </w:r>
      </w:fldSimple>
      <w:bookmarkEnd w:id="89"/>
      <w:r>
        <w:t xml:space="preserve"> BD-rate savings </w:t>
      </w:r>
      <w:r w:rsidR="009D77A1">
        <w:t>of SCM over JM and SCM-w/o</w:t>
      </w:r>
      <w:r w:rsidR="001C5124">
        <w:t xml:space="preserve">-SCC </w:t>
      </w:r>
      <w:r>
        <w:t>for LB coding configuration</w:t>
      </w:r>
    </w:p>
    <w:p w14:paraId="2C23EEBA" w14:textId="62055650" w:rsidR="00D920D0" w:rsidRDefault="004A3D99" w:rsidP="00BC78C1">
      <w:r>
        <w:rPr>
          <w:noProof/>
          <w:lang w:val="it-IT" w:eastAsia="it-IT"/>
        </w:rPr>
        <w:drawing>
          <wp:inline distT="0" distB="0" distL="0" distR="0" wp14:anchorId="1EEC54C6" wp14:editId="411F0BA6">
            <wp:extent cx="5943600" cy="1320800"/>
            <wp:effectExtent l="0" t="0" r="0" b="0"/>
            <wp:docPr id="3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43600" cy="1320800"/>
                    </a:xfrm>
                    <a:prstGeom prst="rect">
                      <a:avLst/>
                    </a:prstGeom>
                    <a:noFill/>
                    <a:ln>
                      <a:noFill/>
                    </a:ln>
                  </pic:spPr>
                </pic:pic>
              </a:graphicData>
            </a:graphic>
          </wp:inline>
        </w:drawing>
      </w:r>
    </w:p>
    <w:p w14:paraId="61945A0E" w14:textId="77777777" w:rsidR="004A3D99" w:rsidRPr="004075B1" w:rsidRDefault="004A3D99" w:rsidP="00BC78C1"/>
    <w:p w14:paraId="591432AF" w14:textId="3407E4CC" w:rsidR="00C824D2" w:rsidRDefault="00C824D2" w:rsidP="00BC78C1">
      <w:pPr>
        <w:pStyle w:val="Titolo1"/>
        <w:rPr>
          <w:lang w:eastAsia="zh-TW"/>
        </w:rPr>
      </w:pPr>
      <w:bookmarkStart w:id="92" w:name="_Toc352522799"/>
      <w:r w:rsidRPr="00E65404">
        <w:rPr>
          <w:lang w:eastAsia="zh-TW"/>
        </w:rPr>
        <w:t>Related contributions</w:t>
      </w:r>
      <w:bookmarkEnd w:id="92"/>
    </w:p>
    <w:p w14:paraId="3C25B04D" w14:textId="64066996" w:rsidR="0056267E" w:rsidRDefault="00FF291C" w:rsidP="00521493">
      <w:pPr>
        <w:rPr>
          <w:b/>
          <w:szCs w:val="22"/>
          <w:lang w:val="en-CA"/>
        </w:rPr>
      </w:pPr>
      <w:r>
        <w:rPr>
          <w:b/>
        </w:rPr>
        <w:t>JCTVC-</w:t>
      </w:r>
      <w:r w:rsidR="00E057E7">
        <w:rPr>
          <w:b/>
        </w:rPr>
        <w:t>AA</w:t>
      </w:r>
      <w:r w:rsidR="00FE7467">
        <w:rPr>
          <w:b/>
        </w:rPr>
        <w:t>0040</w:t>
      </w:r>
      <w:r>
        <w:rPr>
          <w:b/>
        </w:rPr>
        <w:t xml:space="preserve">: </w:t>
      </w:r>
      <w:r w:rsidR="006460C0" w:rsidRPr="00A2777E">
        <w:rPr>
          <w:szCs w:val="22"/>
          <w:lang w:val="en-CA"/>
        </w:rPr>
        <w:t>Draft of final report on SCC verification test</w:t>
      </w:r>
      <w:r w:rsidR="006460C0">
        <w:rPr>
          <w:b/>
          <w:szCs w:val="22"/>
          <w:lang w:val="en-CA"/>
        </w:rPr>
        <w:t>,</w:t>
      </w:r>
      <w:r w:rsidR="0092301F">
        <w:rPr>
          <w:b/>
          <w:szCs w:val="22"/>
          <w:lang w:val="en-CA"/>
        </w:rPr>
        <w:t xml:space="preserve"> [V. </w:t>
      </w:r>
      <w:proofErr w:type="spellStart"/>
      <w:r w:rsidR="0092301F">
        <w:rPr>
          <w:b/>
          <w:szCs w:val="22"/>
          <w:lang w:val="en-CA"/>
        </w:rPr>
        <w:t>Baroncini</w:t>
      </w:r>
      <w:proofErr w:type="spellEnd"/>
      <w:r w:rsidR="0092301F">
        <w:rPr>
          <w:b/>
          <w:szCs w:val="22"/>
          <w:lang w:val="en-CA"/>
        </w:rPr>
        <w:t xml:space="preserve">, </w:t>
      </w:r>
      <w:r w:rsidR="00E057E7">
        <w:rPr>
          <w:b/>
          <w:szCs w:val="22"/>
          <w:lang w:val="en-CA"/>
        </w:rPr>
        <w:t xml:space="preserve">H. Yu, </w:t>
      </w:r>
      <w:r w:rsidR="0092301F">
        <w:rPr>
          <w:b/>
          <w:szCs w:val="22"/>
          <w:lang w:val="en-CA"/>
        </w:rPr>
        <w:t xml:space="preserve">R. </w:t>
      </w:r>
      <w:r w:rsidR="00E606AF">
        <w:rPr>
          <w:b/>
          <w:szCs w:val="22"/>
          <w:lang w:val="en-CA"/>
        </w:rPr>
        <w:t>Joshi</w:t>
      </w:r>
      <w:r w:rsidR="0092301F">
        <w:rPr>
          <w:b/>
          <w:szCs w:val="22"/>
          <w:lang w:val="en-CA"/>
        </w:rPr>
        <w:t xml:space="preserve">, </w:t>
      </w:r>
      <w:r w:rsidR="00E606AF">
        <w:rPr>
          <w:b/>
          <w:szCs w:val="22"/>
          <w:lang w:val="en-CA"/>
        </w:rPr>
        <w:t>S</w:t>
      </w:r>
      <w:r w:rsidR="0092301F">
        <w:rPr>
          <w:b/>
          <w:szCs w:val="22"/>
          <w:lang w:val="en-CA"/>
        </w:rPr>
        <w:t xml:space="preserve">. </w:t>
      </w:r>
      <w:r w:rsidR="00E606AF">
        <w:rPr>
          <w:b/>
          <w:szCs w:val="22"/>
          <w:lang w:val="en-CA"/>
        </w:rPr>
        <w:t>Liu</w:t>
      </w:r>
      <w:r w:rsidR="0092301F">
        <w:rPr>
          <w:b/>
          <w:szCs w:val="22"/>
          <w:lang w:val="en-CA"/>
        </w:rPr>
        <w:t xml:space="preserve">, </w:t>
      </w:r>
      <w:r w:rsidR="00E606AF">
        <w:rPr>
          <w:b/>
          <w:szCs w:val="22"/>
          <w:lang w:val="en-CA"/>
        </w:rPr>
        <w:t>X</w:t>
      </w:r>
      <w:r w:rsidR="0092301F">
        <w:rPr>
          <w:b/>
          <w:szCs w:val="22"/>
          <w:lang w:val="en-CA"/>
        </w:rPr>
        <w:t xml:space="preserve">. </w:t>
      </w:r>
      <w:proofErr w:type="spellStart"/>
      <w:r w:rsidR="0092301F">
        <w:rPr>
          <w:b/>
          <w:szCs w:val="22"/>
          <w:lang w:val="en-CA"/>
        </w:rPr>
        <w:t>X</w:t>
      </w:r>
      <w:r w:rsidR="00E606AF">
        <w:rPr>
          <w:b/>
          <w:szCs w:val="22"/>
          <w:lang w:val="en-CA"/>
        </w:rPr>
        <w:t>i</w:t>
      </w:r>
      <w:r w:rsidR="0092301F">
        <w:rPr>
          <w:b/>
          <w:szCs w:val="22"/>
          <w:lang w:val="en-CA"/>
        </w:rPr>
        <w:t>u</w:t>
      </w:r>
      <w:proofErr w:type="spellEnd"/>
      <w:r w:rsidR="00E606AF">
        <w:rPr>
          <w:b/>
          <w:szCs w:val="22"/>
          <w:lang w:val="en-CA"/>
        </w:rPr>
        <w:t xml:space="preserve">, J. </w:t>
      </w:r>
      <w:proofErr w:type="spellStart"/>
      <w:r w:rsidR="00E606AF">
        <w:rPr>
          <w:b/>
          <w:szCs w:val="22"/>
          <w:lang w:val="en-CA"/>
        </w:rPr>
        <w:t>Xu</w:t>
      </w:r>
      <w:proofErr w:type="spellEnd"/>
      <w:r w:rsidR="0092301F">
        <w:rPr>
          <w:b/>
          <w:szCs w:val="22"/>
          <w:lang w:val="en-CA"/>
        </w:rPr>
        <w:t>]</w:t>
      </w:r>
    </w:p>
    <w:p w14:paraId="11527308" w14:textId="4E3B9AB6" w:rsidR="0092301F" w:rsidRPr="00EB723C" w:rsidRDefault="00E606AF" w:rsidP="00521493">
      <w:pPr>
        <w:rPr>
          <w:b/>
          <w:szCs w:val="22"/>
          <w:lang w:val="en-CA"/>
        </w:rPr>
      </w:pPr>
      <w:r>
        <w:rPr>
          <w:lang w:val="en-CA"/>
        </w:rPr>
        <w:t>This contribution pro</w:t>
      </w:r>
      <w:r w:rsidR="003933FA">
        <w:rPr>
          <w:lang w:val="en-CA"/>
        </w:rPr>
        <w:t>pose</w:t>
      </w:r>
      <w:r>
        <w:rPr>
          <w:lang w:val="en-CA"/>
        </w:rPr>
        <w:t xml:space="preserve">s a </w:t>
      </w:r>
      <w:r w:rsidR="003933FA">
        <w:rPr>
          <w:lang w:val="en-CA"/>
        </w:rPr>
        <w:t xml:space="preserve">draft of final </w:t>
      </w:r>
      <w:r w:rsidR="003933FA" w:rsidRPr="002426C0">
        <w:t>verification test report for HEVC screen content coding extensions</w:t>
      </w:r>
      <w:r>
        <w:rPr>
          <w:lang w:val="en-CA"/>
        </w:rPr>
        <w:t>.</w:t>
      </w:r>
    </w:p>
    <w:p w14:paraId="2F87549E" w14:textId="55BA9EB8" w:rsidR="006D1A31" w:rsidRDefault="006D1A31" w:rsidP="00EB723C">
      <w:pPr>
        <w:widowControl w:val="0"/>
        <w:tabs>
          <w:tab w:val="clear" w:pos="360"/>
          <w:tab w:val="clear" w:pos="720"/>
          <w:tab w:val="clear" w:pos="1080"/>
          <w:tab w:val="clear" w:pos="1440"/>
        </w:tabs>
        <w:overflowPunct/>
        <w:spacing w:before="0"/>
        <w:textAlignment w:val="auto"/>
        <w:rPr>
          <w:lang w:val="en-CA" w:eastAsia="zh-CN"/>
        </w:rPr>
      </w:pPr>
    </w:p>
    <w:p w14:paraId="385F7EC6" w14:textId="51EAB051" w:rsidR="00C102D8" w:rsidRDefault="00C102D8" w:rsidP="002F41C3">
      <w:pPr>
        <w:pStyle w:val="Titolo1"/>
        <w:rPr>
          <w:lang w:val="en-CA"/>
        </w:rPr>
      </w:pPr>
      <w:bookmarkStart w:id="93" w:name="_Toc352522800"/>
      <w:r>
        <w:rPr>
          <w:lang w:val="en-CA"/>
        </w:rPr>
        <w:t>Recommendations</w:t>
      </w:r>
      <w:bookmarkEnd w:id="93"/>
    </w:p>
    <w:p w14:paraId="61783333" w14:textId="5FAB1D59" w:rsidR="00892BCB" w:rsidRPr="00EA2E52" w:rsidRDefault="00C102D8" w:rsidP="00EB723C">
      <w:pPr>
        <w:ind w:left="432"/>
        <w:rPr>
          <w:szCs w:val="22"/>
          <w:lang w:val="en-CA"/>
        </w:rPr>
      </w:pPr>
      <w:r>
        <w:t>It is recommended to</w:t>
      </w:r>
      <w:r w:rsidR="00ED4560">
        <w:t xml:space="preserve"> accomplish the following tasks during the 2</w:t>
      </w:r>
      <w:r w:rsidR="007A7ECB">
        <w:t>7</w:t>
      </w:r>
      <w:r w:rsidR="00ED4560" w:rsidRPr="00115190">
        <w:rPr>
          <w:vertAlign w:val="superscript"/>
        </w:rPr>
        <w:t>th</w:t>
      </w:r>
      <w:r w:rsidR="00ED4560">
        <w:t xml:space="preserve"> JCTVC meeting: </w:t>
      </w:r>
    </w:p>
    <w:p w14:paraId="09CC7A95" w14:textId="0B31CEE5" w:rsidR="00C2114E" w:rsidRPr="00BC78C1" w:rsidRDefault="00C2114E" w:rsidP="00BC78C1">
      <w:pPr>
        <w:numPr>
          <w:ilvl w:val="0"/>
          <w:numId w:val="66"/>
        </w:numPr>
        <w:rPr>
          <w:szCs w:val="22"/>
          <w:lang w:val="en-CA"/>
        </w:rPr>
      </w:pPr>
      <w:r w:rsidRPr="006C2C79">
        <w:rPr>
          <w:szCs w:val="22"/>
          <w:lang w:val="en-CA"/>
        </w:rPr>
        <w:t>Review</w:t>
      </w:r>
      <w:r w:rsidR="00A2777E">
        <w:rPr>
          <w:szCs w:val="22"/>
          <w:lang w:val="en-CA"/>
        </w:rPr>
        <w:t xml:space="preserve"> JCTVC-AA</w:t>
      </w:r>
      <w:r w:rsidR="004E1957">
        <w:rPr>
          <w:szCs w:val="22"/>
          <w:lang w:val="en-CA"/>
        </w:rPr>
        <w:t>0040</w:t>
      </w:r>
      <w:r w:rsidR="00A2777E">
        <w:rPr>
          <w:szCs w:val="22"/>
          <w:lang w:val="en-CA"/>
        </w:rPr>
        <w:t xml:space="preserve"> </w:t>
      </w:r>
      <w:r w:rsidR="00A2777E" w:rsidRPr="00A2777E">
        <w:rPr>
          <w:szCs w:val="22"/>
          <w:lang w:val="en-CA"/>
        </w:rPr>
        <w:t>Draft of final report on SCC verification test</w:t>
      </w:r>
      <w:r w:rsidR="00751C1A">
        <w:rPr>
          <w:szCs w:val="22"/>
          <w:lang w:val="en-CA"/>
        </w:rPr>
        <w:t xml:space="preserve"> </w:t>
      </w:r>
      <w:r w:rsidR="00751C1A">
        <w:rPr>
          <w:szCs w:val="22"/>
          <w:highlight w:val="yellow"/>
          <w:lang w:val="en-CA"/>
        </w:rPr>
        <w:fldChar w:fldCharType="begin"/>
      </w:r>
      <w:r w:rsidR="00751C1A">
        <w:rPr>
          <w:szCs w:val="22"/>
          <w:lang w:val="en-CA"/>
        </w:rPr>
        <w:instrText xml:space="preserve"> REF _Ref352082182 \r \h </w:instrText>
      </w:r>
      <w:r w:rsidR="00751C1A">
        <w:rPr>
          <w:szCs w:val="22"/>
          <w:highlight w:val="yellow"/>
          <w:lang w:val="en-CA"/>
        </w:rPr>
      </w:r>
      <w:r w:rsidR="00751C1A">
        <w:rPr>
          <w:szCs w:val="22"/>
          <w:highlight w:val="yellow"/>
          <w:lang w:val="en-CA"/>
        </w:rPr>
        <w:fldChar w:fldCharType="separate"/>
      </w:r>
      <w:r w:rsidR="00751C1A">
        <w:rPr>
          <w:szCs w:val="22"/>
          <w:lang w:val="en-CA"/>
        </w:rPr>
        <w:t>[3]</w:t>
      </w:r>
      <w:r w:rsidR="00751C1A">
        <w:rPr>
          <w:szCs w:val="22"/>
          <w:highlight w:val="yellow"/>
          <w:lang w:val="en-CA"/>
        </w:rPr>
        <w:fldChar w:fldCharType="end"/>
      </w:r>
      <w:r w:rsidR="00CD69BD">
        <w:rPr>
          <w:szCs w:val="22"/>
          <w:lang w:val="en-CA"/>
        </w:rPr>
        <w:t>;</w:t>
      </w:r>
    </w:p>
    <w:p w14:paraId="1590FC00" w14:textId="350F7A4C" w:rsidR="00895A33" w:rsidRDefault="00D80620" w:rsidP="006A1247">
      <w:pPr>
        <w:numPr>
          <w:ilvl w:val="0"/>
          <w:numId w:val="66"/>
        </w:numPr>
      </w:pPr>
      <w:r>
        <w:t>P</w:t>
      </w:r>
      <w:r w:rsidR="00AE425C" w:rsidRPr="00AA40FF">
        <w:t>repare the final SCC verification test report</w:t>
      </w:r>
      <w:r w:rsidR="00CD69BD">
        <w:t>.</w:t>
      </w:r>
    </w:p>
    <w:p w14:paraId="76204D56" w14:textId="77777777" w:rsidR="00895A33" w:rsidRPr="00115190" w:rsidRDefault="00895A33" w:rsidP="00595BE0">
      <w:pPr>
        <w:rPr>
          <w:szCs w:val="22"/>
          <w:lang w:val="en-CA"/>
        </w:rPr>
      </w:pPr>
    </w:p>
    <w:p w14:paraId="2E273DF5" w14:textId="0BE5D069" w:rsidR="00621E76" w:rsidRDefault="00621E76" w:rsidP="00621E76">
      <w:pPr>
        <w:pStyle w:val="Titolo1"/>
        <w:rPr>
          <w:lang w:val="en-CA"/>
        </w:rPr>
      </w:pPr>
      <w:bookmarkStart w:id="94" w:name="_Toc352522801"/>
      <w:r>
        <w:rPr>
          <w:lang w:val="en-CA"/>
        </w:rPr>
        <w:t>References</w:t>
      </w:r>
      <w:bookmarkEnd w:id="94"/>
    </w:p>
    <w:p w14:paraId="4CABEF21" w14:textId="3E177431" w:rsidR="002426C0" w:rsidRDefault="002426C0" w:rsidP="00BC78C1">
      <w:pPr>
        <w:pStyle w:val="Paragrafoelenco"/>
        <w:numPr>
          <w:ilvl w:val="0"/>
          <w:numId w:val="59"/>
        </w:numPr>
      </w:pPr>
      <w:bookmarkStart w:id="95" w:name="_Ref352076727"/>
      <w:bookmarkStart w:id="96" w:name="_Ref352009806"/>
      <w:r>
        <w:t>JCTVC-Z1006, “</w:t>
      </w:r>
      <w:r w:rsidRPr="002426C0">
        <w:t>Preliminary verification test report for HEVC screen content coding extensions</w:t>
      </w:r>
      <w:r>
        <w:t>,” Geneva, Switzerland, Jan. 12-20, 2017.</w:t>
      </w:r>
      <w:bookmarkEnd w:id="95"/>
    </w:p>
    <w:p w14:paraId="12CD3B97" w14:textId="7C6913C2" w:rsidR="00621E76" w:rsidRDefault="00621E76" w:rsidP="00BC78C1">
      <w:pPr>
        <w:pStyle w:val="Paragrafoelenco"/>
        <w:numPr>
          <w:ilvl w:val="0"/>
          <w:numId w:val="59"/>
        </w:numPr>
      </w:pPr>
      <w:bookmarkStart w:id="97" w:name="_Ref352076840"/>
      <w:r>
        <w:t>JCTVC</w:t>
      </w:r>
      <w:r w:rsidR="00ED7177">
        <w:t>-Y1006, “</w:t>
      </w:r>
      <w:r w:rsidR="00ED7177" w:rsidRPr="00ED7177">
        <w:t>Verification test plan for HEVC screen content coding extensions</w:t>
      </w:r>
      <w:r w:rsidR="00ED7177">
        <w:t>,” Chengdu, China, Oct. 14-21, 2016.</w:t>
      </w:r>
      <w:bookmarkEnd w:id="96"/>
      <w:bookmarkEnd w:id="97"/>
    </w:p>
    <w:p w14:paraId="2D52420D" w14:textId="5999B811" w:rsidR="001F5403" w:rsidRDefault="001F5403" w:rsidP="00BC78C1">
      <w:pPr>
        <w:pStyle w:val="Paragrafoelenco"/>
        <w:numPr>
          <w:ilvl w:val="0"/>
          <w:numId w:val="59"/>
        </w:numPr>
      </w:pPr>
      <w:bookmarkStart w:id="98" w:name="_Ref352082182"/>
      <w:r>
        <w:t>JCTVC-AA</w:t>
      </w:r>
      <w:r w:rsidR="004E1957">
        <w:t>0040</w:t>
      </w:r>
      <w:r>
        <w:t>, “</w:t>
      </w:r>
      <w:r w:rsidR="00A2777E" w:rsidRPr="00A2777E">
        <w:t>Draft of final report on SCC verification test</w:t>
      </w:r>
      <w:r>
        <w:t>,” Hobart, Australia</w:t>
      </w:r>
      <w:r w:rsidR="002D70D2">
        <w:t>,</w:t>
      </w:r>
      <w:r>
        <w:t xml:space="preserve"> Mar. 31 to April 7, 2017.</w:t>
      </w:r>
      <w:bookmarkEnd w:id="98"/>
    </w:p>
    <w:p w14:paraId="74EE5AB7" w14:textId="5B7D6125" w:rsidR="00116401" w:rsidRDefault="00116401" w:rsidP="00BC78C1">
      <w:pPr>
        <w:pStyle w:val="Paragrafoelenco"/>
        <w:numPr>
          <w:ilvl w:val="0"/>
          <w:numId w:val="59"/>
        </w:numPr>
      </w:pPr>
      <w:bookmarkStart w:id="99" w:name="_Ref352191758"/>
      <w:r>
        <w:t>JCTVC-X10</w:t>
      </w:r>
      <w:r w:rsidR="00AE3CC7">
        <w:t>15</w:t>
      </w:r>
      <w:r>
        <w:t xml:space="preserve">, </w:t>
      </w:r>
      <w:r w:rsidRPr="0051370B">
        <w:rPr>
          <w:szCs w:val="22"/>
          <w:lang w:val="en-CA" w:eastAsia="zh-CN"/>
        </w:rPr>
        <w:t xml:space="preserve">“Common test conditions for screen content coding,” </w:t>
      </w:r>
      <w:r>
        <w:rPr>
          <w:szCs w:val="22"/>
          <w:lang w:val="en-CA" w:eastAsia="zh-CN"/>
        </w:rPr>
        <w:t>Geneva</w:t>
      </w:r>
      <w:r w:rsidRPr="0051370B">
        <w:rPr>
          <w:szCs w:val="22"/>
          <w:lang w:val="en-CA" w:eastAsia="zh-CN"/>
        </w:rPr>
        <w:t xml:space="preserve">, </w:t>
      </w:r>
      <w:r>
        <w:rPr>
          <w:szCs w:val="22"/>
          <w:lang w:val="en-CA" w:eastAsia="zh-CN"/>
        </w:rPr>
        <w:t>CH</w:t>
      </w:r>
      <w:r w:rsidRPr="0051370B">
        <w:rPr>
          <w:szCs w:val="22"/>
          <w:lang w:val="en-CA" w:eastAsia="zh-CN"/>
        </w:rPr>
        <w:t xml:space="preserve">, </w:t>
      </w:r>
      <w:r>
        <w:rPr>
          <w:szCs w:val="22"/>
          <w:lang w:val="en-CA" w:eastAsia="zh-CN"/>
        </w:rPr>
        <w:t xml:space="preserve">May 26 to </w:t>
      </w:r>
      <w:r w:rsidR="002D70D2" w:rsidRPr="0051370B">
        <w:rPr>
          <w:szCs w:val="22"/>
          <w:lang w:val="en-CA" w:eastAsia="zh-CN"/>
        </w:rPr>
        <w:t xml:space="preserve">June </w:t>
      </w:r>
      <w:r w:rsidR="002D70D2">
        <w:rPr>
          <w:szCs w:val="22"/>
          <w:lang w:val="en-CA" w:eastAsia="zh-CN"/>
        </w:rPr>
        <w:t>1</w:t>
      </w:r>
      <w:r>
        <w:rPr>
          <w:szCs w:val="22"/>
          <w:lang w:val="en-CA" w:eastAsia="zh-CN"/>
        </w:rPr>
        <w:t xml:space="preserve">, </w:t>
      </w:r>
      <w:r w:rsidRPr="0051370B">
        <w:rPr>
          <w:szCs w:val="22"/>
          <w:lang w:val="en-CA" w:eastAsia="zh-CN"/>
        </w:rPr>
        <w:t>201</w:t>
      </w:r>
      <w:r>
        <w:rPr>
          <w:szCs w:val="22"/>
          <w:lang w:val="en-CA" w:eastAsia="zh-CN"/>
        </w:rPr>
        <w:t>6</w:t>
      </w:r>
      <w:r w:rsidRPr="0051370B">
        <w:rPr>
          <w:szCs w:val="22"/>
          <w:lang w:val="en-CA" w:eastAsia="zh-CN"/>
        </w:rPr>
        <w:t>.</w:t>
      </w:r>
      <w:bookmarkEnd w:id="99"/>
    </w:p>
    <w:p w14:paraId="41A38DD4" w14:textId="72E596C0" w:rsidR="00621E76" w:rsidRDefault="002C0E5C" w:rsidP="00BC78C1">
      <w:pPr>
        <w:pStyle w:val="Paragrafoelenco"/>
        <w:numPr>
          <w:ilvl w:val="0"/>
          <w:numId w:val="59"/>
        </w:numPr>
      </w:pPr>
      <w:bookmarkStart w:id="100" w:name="_Ref352079273"/>
      <w:r w:rsidRPr="002C0E5C">
        <w:t>Rec. ITU-T P.910, Subjective video quality assessment methods for multimedia applications, April 2008</w:t>
      </w:r>
      <w:r>
        <w:t>.</w:t>
      </w:r>
      <w:bookmarkEnd w:id="100"/>
    </w:p>
    <w:p w14:paraId="53DC3A85" w14:textId="7C4013C0" w:rsidR="00621E76" w:rsidRPr="001E496C" w:rsidRDefault="003040AA" w:rsidP="006A1247">
      <w:pPr>
        <w:pStyle w:val="Paragrafoelenco"/>
        <w:numPr>
          <w:ilvl w:val="0"/>
          <w:numId w:val="59"/>
        </w:numPr>
        <w:rPr>
          <w:lang w:val="en-CA"/>
        </w:rPr>
      </w:pPr>
      <w:bookmarkStart w:id="101" w:name="_Ref352079757"/>
      <w:r w:rsidRPr="003040AA">
        <w:t>Rec. ITU-R BT.2095, Subjective assessment of video quality using Expert Viewing Protocol, April 2016.</w:t>
      </w:r>
      <w:bookmarkEnd w:id="101"/>
    </w:p>
    <w:sectPr w:rsidR="00621E76" w:rsidRPr="001E496C" w:rsidSect="00A01439">
      <w:footerReference w:type="default" r:id="rId31"/>
      <w:pgSz w:w="12240" w:h="15840" w:code="1"/>
      <w:pgMar w:top="864" w:right="1440" w:bottom="864" w:left="1440" w:header="432" w:footer="432"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14F6300" w15:done="0"/>
  <w15:commentEx w15:paraId="577C1701" w15:done="0"/>
  <w15:commentEx w15:paraId="659D0348"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B4C1DA" w14:textId="77777777" w:rsidR="005D5348" w:rsidRDefault="005D5348">
      <w:r>
        <w:separator/>
      </w:r>
    </w:p>
  </w:endnote>
  <w:endnote w:type="continuationSeparator" w:id="0">
    <w:p w14:paraId="7AAEF78B" w14:textId="77777777" w:rsidR="005D5348" w:rsidRDefault="005D5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Malgun Gothic">
    <w:altName w:val="Arial Unicode MS"/>
    <w:charset w:val="81"/>
    <w:family w:val="swiss"/>
    <w:pitch w:val="variable"/>
    <w:sig w:usb0="900002AF" w:usb1="09D77CFB" w:usb2="00000012" w:usb3="00000000" w:csb0="00080001" w:csb1="00000000"/>
  </w:font>
  <w:font w:name="Arial Narrow">
    <w:panose1 w:val="020B0506020202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宋体">
    <w:charset w:val="50"/>
    <w:family w:val="auto"/>
    <w:pitch w:val="variable"/>
    <w:sig w:usb0="00000001" w:usb1="080E0000" w:usb2="00000010" w:usb3="00000000" w:csb0="0004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8C4F6" w14:textId="64FCA559" w:rsidR="005D5348" w:rsidRDefault="005D5348" w:rsidP="00D55942">
    <w:pPr>
      <w:pStyle w:val="Pidipagina"/>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Numeropagina"/>
      </w:rPr>
      <w:fldChar w:fldCharType="begin"/>
    </w:r>
    <w:r>
      <w:rPr>
        <w:rStyle w:val="Numeropagina"/>
      </w:rPr>
      <w:instrText xml:space="preserve"> PAGE </w:instrText>
    </w:r>
    <w:r>
      <w:rPr>
        <w:rStyle w:val="Numeropagina"/>
      </w:rPr>
      <w:fldChar w:fldCharType="separate"/>
    </w:r>
    <w:r w:rsidR="00D74BBD">
      <w:rPr>
        <w:rStyle w:val="Numeropagina"/>
        <w:noProof/>
      </w:rPr>
      <w:t>7</w:t>
    </w:r>
    <w:r>
      <w:rPr>
        <w:rStyle w:val="Numeropagina"/>
      </w:rPr>
      <w:fldChar w:fldCharType="end"/>
    </w:r>
    <w:r>
      <w:rPr>
        <w:rStyle w:val="Numeropagina"/>
      </w:rPr>
      <w:tab/>
      <w:t xml:space="preserve">Date Saved: </w:t>
    </w:r>
    <w:r>
      <w:rPr>
        <w:rStyle w:val="Numeropagina"/>
      </w:rPr>
      <w:fldChar w:fldCharType="begin"/>
    </w:r>
    <w:r>
      <w:rPr>
        <w:rStyle w:val="Numeropagina"/>
      </w:rPr>
      <w:instrText xml:space="preserve"> SAVEDATE  \@ "yyyy-MM-dd"  \* MERGEFORMAT </w:instrText>
    </w:r>
    <w:r>
      <w:rPr>
        <w:rStyle w:val="Numeropagina"/>
      </w:rPr>
      <w:fldChar w:fldCharType="separate"/>
    </w:r>
    <w:r>
      <w:rPr>
        <w:rStyle w:val="Numeropagina"/>
        <w:noProof/>
      </w:rPr>
      <w:t>2017-03-31</w:t>
    </w:r>
    <w:r>
      <w:rPr>
        <w:rStyle w:val="Numeropagina"/>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69DA77" w14:textId="77777777" w:rsidR="005D5348" w:rsidRDefault="005D5348">
      <w:r>
        <w:separator/>
      </w:r>
    </w:p>
  </w:footnote>
  <w:footnote w:type="continuationSeparator" w:id="0">
    <w:p w14:paraId="2BF91DDE" w14:textId="77777777" w:rsidR="005D5348" w:rsidRDefault="005D534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C95846"/>
    <w:multiLevelType w:val="hybridMultilevel"/>
    <w:tmpl w:val="74487A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7276EB"/>
    <w:multiLevelType w:val="hybridMultilevel"/>
    <w:tmpl w:val="EE6E93CA"/>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BF581F"/>
    <w:multiLevelType w:val="hybridMultilevel"/>
    <w:tmpl w:val="6D7243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0512CBF"/>
    <w:multiLevelType w:val="hybridMultilevel"/>
    <w:tmpl w:val="8D44D164"/>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nsid w:val="10F07C52"/>
    <w:multiLevelType w:val="hybridMultilevel"/>
    <w:tmpl w:val="4164F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3B3B3D"/>
    <w:multiLevelType w:val="multilevel"/>
    <w:tmpl w:val="74487A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9AF0367"/>
    <w:multiLevelType w:val="hybridMultilevel"/>
    <w:tmpl w:val="8E245D84"/>
    <w:lvl w:ilvl="0" w:tplc="0409000D">
      <w:start w:val="1"/>
      <w:numFmt w:val="bullet"/>
      <w:lvlText w:val=""/>
      <w:lvlJc w:val="left"/>
      <w:pPr>
        <w:ind w:left="1560" w:hanging="480"/>
      </w:pPr>
      <w:rPr>
        <w:rFonts w:ascii="Wingdings" w:hAnsi="Wingdings"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10">
    <w:nsid w:val="1AD20EA9"/>
    <w:multiLevelType w:val="hybridMultilevel"/>
    <w:tmpl w:val="5A4C8002"/>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nsid w:val="1E4D3825"/>
    <w:multiLevelType w:val="hybridMultilevel"/>
    <w:tmpl w:val="36BE6754"/>
    <w:lvl w:ilvl="0" w:tplc="0409000D">
      <w:start w:val="1"/>
      <w:numFmt w:val="bullet"/>
      <w:lvlText w:val=""/>
      <w:lvlJc w:val="left"/>
      <w:pPr>
        <w:ind w:left="1560" w:hanging="480"/>
      </w:pPr>
      <w:rPr>
        <w:rFonts w:ascii="Wingdings" w:hAnsi="Wingdings"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1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1E7947"/>
    <w:multiLevelType w:val="hybridMultilevel"/>
    <w:tmpl w:val="F6466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B80C58"/>
    <w:multiLevelType w:val="multilevel"/>
    <w:tmpl w:val="B7CED2B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nsid w:val="24AC0170"/>
    <w:multiLevelType w:val="hybridMultilevel"/>
    <w:tmpl w:val="CC9E5AC6"/>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nsid w:val="251F4F3C"/>
    <w:multiLevelType w:val="hybridMultilevel"/>
    <w:tmpl w:val="0BD68A0C"/>
    <w:lvl w:ilvl="0" w:tplc="B88A0226">
      <w:start w:val="1"/>
      <w:numFmt w:val="bullet"/>
      <w:lvlText w:val=""/>
      <w:lvlJc w:val="left"/>
      <w:pPr>
        <w:ind w:left="1560" w:hanging="480"/>
      </w:pPr>
      <w:rPr>
        <w:rFonts w:ascii="Symbol" w:hAnsi="Symbol"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17">
    <w:nsid w:val="275D654E"/>
    <w:multiLevelType w:val="hybridMultilevel"/>
    <w:tmpl w:val="6BDE7E78"/>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nsid w:val="27C86295"/>
    <w:multiLevelType w:val="hybridMultilevel"/>
    <w:tmpl w:val="58B6C01A"/>
    <w:lvl w:ilvl="0" w:tplc="B88A0226">
      <w:start w:val="1"/>
      <w:numFmt w:val="bullet"/>
      <w:lvlText w:val=""/>
      <w:lvlJc w:val="left"/>
      <w:pPr>
        <w:ind w:left="1560" w:hanging="480"/>
      </w:pPr>
      <w:rPr>
        <w:rFonts w:ascii="Symbol" w:hAnsi="Symbol"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19">
    <w:nsid w:val="28E92C86"/>
    <w:multiLevelType w:val="hybridMultilevel"/>
    <w:tmpl w:val="A8D0DF40"/>
    <w:lvl w:ilvl="0" w:tplc="04090001">
      <w:start w:val="1"/>
      <w:numFmt w:val="bullet"/>
      <w:lvlText w:val=""/>
      <w:lvlJc w:val="left"/>
      <w:pPr>
        <w:ind w:left="840" w:hanging="48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8E2A6F"/>
    <w:multiLevelType w:val="multilevel"/>
    <w:tmpl w:val="92BCAD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nsid w:val="2FF91ED2"/>
    <w:multiLevelType w:val="hybridMultilevel"/>
    <w:tmpl w:val="18C6D922"/>
    <w:lvl w:ilvl="0" w:tplc="0409000D">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2">
    <w:nsid w:val="30C23A71"/>
    <w:multiLevelType w:val="hybridMultilevel"/>
    <w:tmpl w:val="881896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D44F95"/>
    <w:multiLevelType w:val="hybridMultilevel"/>
    <w:tmpl w:val="ADBED2BA"/>
    <w:lvl w:ilvl="0" w:tplc="04090001">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4">
    <w:nsid w:val="35DA30AB"/>
    <w:multiLevelType w:val="hybridMultilevel"/>
    <w:tmpl w:val="A77CD2D4"/>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nsid w:val="36576292"/>
    <w:multiLevelType w:val="multilevel"/>
    <w:tmpl w:val="A8D0DF40"/>
    <w:lvl w:ilvl="0">
      <w:start w:val="1"/>
      <w:numFmt w:val="bullet"/>
      <w:lvlText w:val=""/>
      <w:lvlJc w:val="left"/>
      <w:pPr>
        <w:ind w:left="840" w:hanging="48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nsid w:val="37B13100"/>
    <w:multiLevelType w:val="hybridMultilevel"/>
    <w:tmpl w:val="369EB6D8"/>
    <w:lvl w:ilvl="0" w:tplc="04090001">
      <w:start w:val="1"/>
      <w:numFmt w:val="bullet"/>
      <w:lvlText w:val=""/>
      <w:lvlJc w:val="left"/>
      <w:pPr>
        <w:ind w:left="840" w:hanging="480"/>
      </w:pPr>
      <w:rPr>
        <w:rFonts w:ascii="Symbol" w:hAnsi="Symbol"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7">
    <w:nsid w:val="37EA4266"/>
    <w:multiLevelType w:val="hybridMultilevel"/>
    <w:tmpl w:val="EBE07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7FE3A89"/>
    <w:multiLevelType w:val="multilevel"/>
    <w:tmpl w:val="C8448F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nsid w:val="39E30BD2"/>
    <w:multiLevelType w:val="hybridMultilevel"/>
    <w:tmpl w:val="5F26B9FC"/>
    <w:lvl w:ilvl="0" w:tplc="0409000F">
      <w:start w:val="1"/>
      <w:numFmt w:val="decimal"/>
      <w:lvlText w:val="%1."/>
      <w:lvlJc w:val="left"/>
      <w:pPr>
        <w:ind w:left="840" w:hanging="480"/>
      </w:pPr>
    </w:lvl>
    <w:lvl w:ilvl="1" w:tplc="04090019" w:tentative="1">
      <w:start w:val="1"/>
      <w:numFmt w:val="lowerLetter"/>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lowerLetter"/>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lowerLetter"/>
      <w:lvlText w:val="%8)"/>
      <w:lvlJc w:val="left"/>
      <w:pPr>
        <w:ind w:left="4200" w:hanging="480"/>
      </w:pPr>
    </w:lvl>
    <w:lvl w:ilvl="8" w:tplc="0409001B" w:tentative="1">
      <w:start w:val="1"/>
      <w:numFmt w:val="lowerRoman"/>
      <w:lvlText w:val="%9."/>
      <w:lvlJc w:val="right"/>
      <w:pPr>
        <w:ind w:left="4680" w:hanging="480"/>
      </w:pPr>
    </w:lvl>
  </w:abstractNum>
  <w:abstractNum w:abstractNumId="31">
    <w:nsid w:val="3BA556B4"/>
    <w:multiLevelType w:val="hybridMultilevel"/>
    <w:tmpl w:val="FC9C9F30"/>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nsid w:val="42BD07AC"/>
    <w:multiLevelType w:val="hybridMultilevel"/>
    <w:tmpl w:val="ABDCCAE4"/>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3">
    <w:nsid w:val="43345B8B"/>
    <w:multiLevelType w:val="hybridMultilevel"/>
    <w:tmpl w:val="4718E698"/>
    <w:lvl w:ilvl="0" w:tplc="0409000B">
      <w:start w:val="1"/>
      <w:numFmt w:val="bullet"/>
      <w:lvlText w:val=""/>
      <w:lvlJc w:val="left"/>
      <w:pPr>
        <w:ind w:left="1560" w:hanging="480"/>
      </w:pPr>
      <w:rPr>
        <w:rFonts w:ascii="Wingdings" w:hAnsi="Wingdings"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34">
    <w:nsid w:val="453E2ABA"/>
    <w:multiLevelType w:val="hybridMultilevel"/>
    <w:tmpl w:val="AB4270A2"/>
    <w:lvl w:ilvl="0" w:tplc="0409000D">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35">
    <w:nsid w:val="45D66BD4"/>
    <w:multiLevelType w:val="hybridMultilevel"/>
    <w:tmpl w:val="02D8504E"/>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6">
    <w:nsid w:val="477942E7"/>
    <w:multiLevelType w:val="hybridMultilevel"/>
    <w:tmpl w:val="D5060606"/>
    <w:lvl w:ilvl="0" w:tplc="8A0467D4">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7">
    <w:nsid w:val="47DE482F"/>
    <w:multiLevelType w:val="hybridMultilevel"/>
    <w:tmpl w:val="DEE0D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A462FE1"/>
    <w:multiLevelType w:val="multilevel"/>
    <w:tmpl w:val="92BCAD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4F3C7C0A"/>
    <w:multiLevelType w:val="multilevel"/>
    <w:tmpl w:val="02140940"/>
    <w:lvl w:ilvl="0">
      <w:start w:val="1"/>
      <w:numFmt w:val="decimal"/>
      <w:pStyle w:val="Titolo1"/>
      <w:lvlText w:val="%1"/>
      <w:lvlJc w:val="left"/>
      <w:pPr>
        <w:ind w:left="432" w:hanging="432"/>
      </w:pPr>
      <w:rPr>
        <w:lang w:val="en-CA"/>
      </w:r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lvlText w:val="%1.%2.%3.%4.%5.%6.%7.%8.%9"/>
      <w:lvlJc w:val="left"/>
      <w:pPr>
        <w:ind w:left="1584" w:hanging="1584"/>
      </w:pPr>
    </w:lvl>
  </w:abstractNum>
  <w:abstractNum w:abstractNumId="41">
    <w:nsid w:val="4F6F2039"/>
    <w:multiLevelType w:val="hybridMultilevel"/>
    <w:tmpl w:val="E7F086EA"/>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539656A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55FA2A2F"/>
    <w:multiLevelType w:val="hybridMultilevel"/>
    <w:tmpl w:val="FE1C3D28"/>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6">
    <w:nsid w:val="564B5025"/>
    <w:multiLevelType w:val="hybridMultilevel"/>
    <w:tmpl w:val="D3E6A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9DD3613"/>
    <w:multiLevelType w:val="hybridMultilevel"/>
    <w:tmpl w:val="7E029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5C6F616A"/>
    <w:multiLevelType w:val="hybridMultilevel"/>
    <w:tmpl w:val="F7285D9E"/>
    <w:lvl w:ilvl="0" w:tplc="0409000D">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49">
    <w:nsid w:val="5FF9234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60C941FD"/>
    <w:multiLevelType w:val="hybridMultilevel"/>
    <w:tmpl w:val="AF7A5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66602E92"/>
    <w:multiLevelType w:val="hybridMultilevel"/>
    <w:tmpl w:val="B7388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53">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54">
    <w:nsid w:val="71D71D41"/>
    <w:multiLevelType w:val="hybridMultilevel"/>
    <w:tmpl w:val="0D2EE002"/>
    <w:lvl w:ilvl="0" w:tplc="8A0467D4">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55">
    <w:nsid w:val="75575B01"/>
    <w:multiLevelType w:val="hybridMultilevel"/>
    <w:tmpl w:val="16786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64D4C0D"/>
    <w:multiLevelType w:val="hybridMultilevel"/>
    <w:tmpl w:val="D3A2A4E4"/>
    <w:lvl w:ilvl="0" w:tplc="0409000D">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57">
    <w:nsid w:val="765B4356"/>
    <w:multiLevelType w:val="hybridMultilevel"/>
    <w:tmpl w:val="FA588E4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8">
    <w:nsid w:val="76E86C35"/>
    <w:multiLevelType w:val="hybridMultilevel"/>
    <w:tmpl w:val="05365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8DB3E40"/>
    <w:multiLevelType w:val="hybridMultilevel"/>
    <w:tmpl w:val="EE467B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AB65E21"/>
    <w:multiLevelType w:val="hybridMultilevel"/>
    <w:tmpl w:val="A46AE368"/>
    <w:lvl w:ilvl="0" w:tplc="0409000B">
      <w:start w:val="1"/>
      <w:numFmt w:val="bullet"/>
      <w:lvlText w:val=""/>
      <w:lvlJc w:val="left"/>
      <w:pPr>
        <w:ind w:left="1560" w:hanging="480"/>
      </w:pPr>
      <w:rPr>
        <w:rFonts w:ascii="Wingdings" w:hAnsi="Wingdings"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61">
    <w:nsid w:val="7BBE69A4"/>
    <w:multiLevelType w:val="hybridMultilevel"/>
    <w:tmpl w:val="09566A3C"/>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2">
    <w:nsid w:val="7E902A2E"/>
    <w:multiLevelType w:val="hybridMultilevel"/>
    <w:tmpl w:val="A4E08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52"/>
  </w:num>
  <w:num w:numId="3">
    <w:abstractNumId w:val="43"/>
  </w:num>
  <w:num w:numId="4">
    <w:abstractNumId w:val="39"/>
  </w:num>
  <w:num w:numId="5">
    <w:abstractNumId w:val="42"/>
  </w:num>
  <w:num w:numId="6">
    <w:abstractNumId w:val="14"/>
  </w:num>
  <w:num w:numId="7">
    <w:abstractNumId w:val="28"/>
  </w:num>
  <w:num w:numId="8">
    <w:abstractNumId w:val="14"/>
  </w:num>
  <w:num w:numId="9">
    <w:abstractNumId w:val="1"/>
  </w:num>
  <w:num w:numId="10">
    <w:abstractNumId w:val="12"/>
  </w:num>
  <w:num w:numId="11">
    <w:abstractNumId w:val="4"/>
  </w:num>
  <w:num w:numId="12">
    <w:abstractNumId w:val="50"/>
  </w:num>
  <w:num w:numId="13">
    <w:abstractNumId w:val="13"/>
  </w:num>
  <w:num w:numId="14">
    <w:abstractNumId w:val="15"/>
  </w:num>
  <w:num w:numId="15">
    <w:abstractNumId w:val="6"/>
  </w:num>
  <w:num w:numId="16">
    <w:abstractNumId w:val="55"/>
  </w:num>
  <w:num w:numId="17">
    <w:abstractNumId w:val="14"/>
  </w:num>
  <w:num w:numId="18">
    <w:abstractNumId w:val="46"/>
  </w:num>
  <w:num w:numId="19">
    <w:abstractNumId w:val="7"/>
  </w:num>
  <w:num w:numId="20">
    <w:abstractNumId w:val="59"/>
  </w:num>
  <w:num w:numId="21">
    <w:abstractNumId w:val="14"/>
  </w:num>
  <w:num w:numId="22">
    <w:abstractNumId w:val="14"/>
  </w:num>
  <w:num w:numId="23">
    <w:abstractNumId w:val="22"/>
  </w:num>
  <w:num w:numId="24">
    <w:abstractNumId w:val="58"/>
  </w:num>
  <w:num w:numId="25">
    <w:abstractNumId w:val="14"/>
  </w:num>
  <w:num w:numId="26">
    <w:abstractNumId w:val="62"/>
  </w:num>
  <w:num w:numId="27">
    <w:abstractNumId w:val="53"/>
  </w:num>
  <w:num w:numId="28">
    <w:abstractNumId w:val="47"/>
  </w:num>
  <w:num w:numId="29">
    <w:abstractNumId w:val="19"/>
  </w:num>
  <w:num w:numId="30">
    <w:abstractNumId w:val="51"/>
  </w:num>
  <w:num w:numId="31">
    <w:abstractNumId w:val="5"/>
  </w:num>
  <w:num w:numId="32">
    <w:abstractNumId w:val="40"/>
  </w:num>
  <w:num w:numId="33">
    <w:abstractNumId w:val="2"/>
  </w:num>
  <w:num w:numId="34">
    <w:abstractNumId w:val="8"/>
  </w:num>
  <w:num w:numId="35">
    <w:abstractNumId w:val="29"/>
  </w:num>
  <w:num w:numId="36">
    <w:abstractNumId w:val="30"/>
  </w:num>
  <w:num w:numId="37">
    <w:abstractNumId w:val="23"/>
  </w:num>
  <w:num w:numId="38">
    <w:abstractNumId w:val="38"/>
  </w:num>
  <w:num w:numId="39">
    <w:abstractNumId w:val="9"/>
  </w:num>
  <w:num w:numId="40">
    <w:abstractNumId w:val="20"/>
  </w:num>
  <w:num w:numId="41">
    <w:abstractNumId w:val="11"/>
  </w:num>
  <w:num w:numId="42">
    <w:abstractNumId w:val="56"/>
  </w:num>
  <w:num w:numId="43">
    <w:abstractNumId w:val="25"/>
  </w:num>
  <w:num w:numId="44">
    <w:abstractNumId w:val="34"/>
  </w:num>
  <w:num w:numId="45">
    <w:abstractNumId w:val="33"/>
  </w:num>
  <w:num w:numId="46">
    <w:abstractNumId w:val="60"/>
  </w:num>
  <w:num w:numId="47">
    <w:abstractNumId w:val="18"/>
  </w:num>
  <w:num w:numId="48">
    <w:abstractNumId w:val="16"/>
  </w:num>
  <w:num w:numId="49">
    <w:abstractNumId w:val="31"/>
  </w:num>
  <w:num w:numId="50">
    <w:abstractNumId w:val="41"/>
  </w:num>
  <w:num w:numId="51">
    <w:abstractNumId w:val="10"/>
  </w:num>
  <w:num w:numId="52">
    <w:abstractNumId w:val="24"/>
  </w:num>
  <w:num w:numId="53">
    <w:abstractNumId w:val="45"/>
  </w:num>
  <w:num w:numId="54">
    <w:abstractNumId w:val="48"/>
  </w:num>
  <w:num w:numId="55">
    <w:abstractNumId w:val="21"/>
  </w:num>
  <w:num w:numId="56">
    <w:abstractNumId w:val="37"/>
  </w:num>
  <w:num w:numId="57">
    <w:abstractNumId w:val="27"/>
  </w:num>
  <w:num w:numId="58">
    <w:abstractNumId w:val="32"/>
  </w:num>
  <w:num w:numId="59">
    <w:abstractNumId w:val="36"/>
  </w:num>
  <w:num w:numId="60">
    <w:abstractNumId w:val="57"/>
  </w:num>
  <w:num w:numId="61">
    <w:abstractNumId w:val="35"/>
  </w:num>
  <w:num w:numId="62">
    <w:abstractNumId w:val="54"/>
  </w:num>
  <w:num w:numId="63">
    <w:abstractNumId w:val="49"/>
  </w:num>
  <w:num w:numId="64">
    <w:abstractNumId w:val="44"/>
  </w:num>
  <w:num w:numId="65">
    <w:abstractNumId w:val="40"/>
  </w:num>
  <w:num w:numId="66">
    <w:abstractNumId w:val="26"/>
  </w:num>
  <w:num w:numId="67">
    <w:abstractNumId w:val="61"/>
  </w:num>
  <w:num w:numId="68">
    <w:abstractNumId w:val="3"/>
  </w:num>
  <w:num w:numId="69">
    <w:abstractNumId w:val="17"/>
  </w:num>
  <w:numIdMacAtCleanup w:val="6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jan Joshi">
    <w15:presenceInfo w15:providerId="None" w15:userId="Rajan Joshi"/>
  </w15:person>
  <w15:person w15:author="SCC-conformance-v3">
    <w15:presenceInfo w15:providerId="None" w15:userId="SCC-conformance-v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hyphenationZone w:val="283"/>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406"/>
    <w:rsid w:val="00001BA3"/>
    <w:rsid w:val="00007311"/>
    <w:rsid w:val="00026777"/>
    <w:rsid w:val="00034465"/>
    <w:rsid w:val="00036733"/>
    <w:rsid w:val="000458BC"/>
    <w:rsid w:val="00045C41"/>
    <w:rsid w:val="00046C03"/>
    <w:rsid w:val="00047249"/>
    <w:rsid w:val="00056EE4"/>
    <w:rsid w:val="00065039"/>
    <w:rsid w:val="00065F15"/>
    <w:rsid w:val="000673F9"/>
    <w:rsid w:val="00070E90"/>
    <w:rsid w:val="00071CE4"/>
    <w:rsid w:val="00072A76"/>
    <w:rsid w:val="0007509A"/>
    <w:rsid w:val="0007614F"/>
    <w:rsid w:val="00077FFC"/>
    <w:rsid w:val="0008395D"/>
    <w:rsid w:val="00083CEC"/>
    <w:rsid w:val="00092ADE"/>
    <w:rsid w:val="00093C40"/>
    <w:rsid w:val="00096405"/>
    <w:rsid w:val="000A1542"/>
    <w:rsid w:val="000A610F"/>
    <w:rsid w:val="000B1C6B"/>
    <w:rsid w:val="000B26D0"/>
    <w:rsid w:val="000B41D4"/>
    <w:rsid w:val="000B4FF9"/>
    <w:rsid w:val="000B5376"/>
    <w:rsid w:val="000C09AC"/>
    <w:rsid w:val="000C1E4F"/>
    <w:rsid w:val="000D2D65"/>
    <w:rsid w:val="000E00F3"/>
    <w:rsid w:val="000E0B00"/>
    <w:rsid w:val="000E1EE9"/>
    <w:rsid w:val="000E2997"/>
    <w:rsid w:val="000E30FC"/>
    <w:rsid w:val="000F158C"/>
    <w:rsid w:val="000F26E2"/>
    <w:rsid w:val="000F4010"/>
    <w:rsid w:val="000F6246"/>
    <w:rsid w:val="00102F3D"/>
    <w:rsid w:val="001057DD"/>
    <w:rsid w:val="00106DB1"/>
    <w:rsid w:val="00115190"/>
    <w:rsid w:val="00116401"/>
    <w:rsid w:val="0011684E"/>
    <w:rsid w:val="0012098D"/>
    <w:rsid w:val="0012100B"/>
    <w:rsid w:val="00121A08"/>
    <w:rsid w:val="00124E38"/>
    <w:rsid w:val="0012580B"/>
    <w:rsid w:val="00127251"/>
    <w:rsid w:val="00131F90"/>
    <w:rsid w:val="001327C1"/>
    <w:rsid w:val="001348D7"/>
    <w:rsid w:val="0013526E"/>
    <w:rsid w:val="00141D34"/>
    <w:rsid w:val="00155F6D"/>
    <w:rsid w:val="001619B6"/>
    <w:rsid w:val="00166340"/>
    <w:rsid w:val="00171371"/>
    <w:rsid w:val="00173B7B"/>
    <w:rsid w:val="001753E3"/>
    <w:rsid w:val="00175A24"/>
    <w:rsid w:val="0017605A"/>
    <w:rsid w:val="00180F99"/>
    <w:rsid w:val="001812FA"/>
    <w:rsid w:val="00183729"/>
    <w:rsid w:val="00184170"/>
    <w:rsid w:val="0018422F"/>
    <w:rsid w:val="00184F0B"/>
    <w:rsid w:val="001864BC"/>
    <w:rsid w:val="00187E58"/>
    <w:rsid w:val="001921F0"/>
    <w:rsid w:val="0019530F"/>
    <w:rsid w:val="001971C5"/>
    <w:rsid w:val="001A297E"/>
    <w:rsid w:val="001A2EE5"/>
    <w:rsid w:val="001A330B"/>
    <w:rsid w:val="001A368E"/>
    <w:rsid w:val="001A4C21"/>
    <w:rsid w:val="001A7329"/>
    <w:rsid w:val="001B4E28"/>
    <w:rsid w:val="001B6AFB"/>
    <w:rsid w:val="001C0BA7"/>
    <w:rsid w:val="001C20B3"/>
    <w:rsid w:val="001C2C0C"/>
    <w:rsid w:val="001C3525"/>
    <w:rsid w:val="001C5008"/>
    <w:rsid w:val="001C5124"/>
    <w:rsid w:val="001D0F34"/>
    <w:rsid w:val="001D1BD2"/>
    <w:rsid w:val="001E02BE"/>
    <w:rsid w:val="001E0D74"/>
    <w:rsid w:val="001E3341"/>
    <w:rsid w:val="001E3B37"/>
    <w:rsid w:val="001E496C"/>
    <w:rsid w:val="001F08BC"/>
    <w:rsid w:val="001F2594"/>
    <w:rsid w:val="001F46F6"/>
    <w:rsid w:val="001F5403"/>
    <w:rsid w:val="001F69F6"/>
    <w:rsid w:val="001F74A7"/>
    <w:rsid w:val="002055A6"/>
    <w:rsid w:val="0020630A"/>
    <w:rsid w:val="00206460"/>
    <w:rsid w:val="002069B4"/>
    <w:rsid w:val="00207B63"/>
    <w:rsid w:val="00214402"/>
    <w:rsid w:val="0021523B"/>
    <w:rsid w:val="00215DFC"/>
    <w:rsid w:val="002212DF"/>
    <w:rsid w:val="00222CD4"/>
    <w:rsid w:val="00222D32"/>
    <w:rsid w:val="00225016"/>
    <w:rsid w:val="002264A6"/>
    <w:rsid w:val="00227BA7"/>
    <w:rsid w:val="0023011C"/>
    <w:rsid w:val="00236772"/>
    <w:rsid w:val="002367C9"/>
    <w:rsid w:val="002375C1"/>
    <w:rsid w:val="00237B93"/>
    <w:rsid w:val="002426C0"/>
    <w:rsid w:val="00250A98"/>
    <w:rsid w:val="00251F2C"/>
    <w:rsid w:val="00252737"/>
    <w:rsid w:val="00254A34"/>
    <w:rsid w:val="00262156"/>
    <w:rsid w:val="00263398"/>
    <w:rsid w:val="0026501C"/>
    <w:rsid w:val="00265E31"/>
    <w:rsid w:val="002675A2"/>
    <w:rsid w:val="00275BCF"/>
    <w:rsid w:val="0027798B"/>
    <w:rsid w:val="00280A6F"/>
    <w:rsid w:val="00287931"/>
    <w:rsid w:val="00292257"/>
    <w:rsid w:val="00296F74"/>
    <w:rsid w:val="002A10AF"/>
    <w:rsid w:val="002A54E0"/>
    <w:rsid w:val="002B1595"/>
    <w:rsid w:val="002B191D"/>
    <w:rsid w:val="002B1954"/>
    <w:rsid w:val="002B2A9C"/>
    <w:rsid w:val="002B4DEF"/>
    <w:rsid w:val="002B65D2"/>
    <w:rsid w:val="002C0E5C"/>
    <w:rsid w:val="002C10CF"/>
    <w:rsid w:val="002C4C68"/>
    <w:rsid w:val="002C523C"/>
    <w:rsid w:val="002C76B2"/>
    <w:rsid w:val="002D0AF6"/>
    <w:rsid w:val="002D244B"/>
    <w:rsid w:val="002D2A62"/>
    <w:rsid w:val="002D54AA"/>
    <w:rsid w:val="002D6077"/>
    <w:rsid w:val="002D70D2"/>
    <w:rsid w:val="002E34E0"/>
    <w:rsid w:val="002F164D"/>
    <w:rsid w:val="002F41C3"/>
    <w:rsid w:val="002F4865"/>
    <w:rsid w:val="0030075F"/>
    <w:rsid w:val="003033B3"/>
    <w:rsid w:val="00303756"/>
    <w:rsid w:val="003040AA"/>
    <w:rsid w:val="00306206"/>
    <w:rsid w:val="00310824"/>
    <w:rsid w:val="0031232E"/>
    <w:rsid w:val="00316B83"/>
    <w:rsid w:val="00317D85"/>
    <w:rsid w:val="00327C56"/>
    <w:rsid w:val="00331115"/>
    <w:rsid w:val="003315A1"/>
    <w:rsid w:val="00332100"/>
    <w:rsid w:val="0033458D"/>
    <w:rsid w:val="003373EC"/>
    <w:rsid w:val="00342FF4"/>
    <w:rsid w:val="00346148"/>
    <w:rsid w:val="0035532B"/>
    <w:rsid w:val="003616A0"/>
    <w:rsid w:val="0036283C"/>
    <w:rsid w:val="0036558D"/>
    <w:rsid w:val="003669EA"/>
    <w:rsid w:val="00366C89"/>
    <w:rsid w:val="00366DF2"/>
    <w:rsid w:val="003703F7"/>
    <w:rsid w:val="003706CC"/>
    <w:rsid w:val="00370AF1"/>
    <w:rsid w:val="00370B3E"/>
    <w:rsid w:val="00377710"/>
    <w:rsid w:val="0038785B"/>
    <w:rsid w:val="00391C7B"/>
    <w:rsid w:val="003933FA"/>
    <w:rsid w:val="003A2D8E"/>
    <w:rsid w:val="003B0130"/>
    <w:rsid w:val="003B361F"/>
    <w:rsid w:val="003C20E4"/>
    <w:rsid w:val="003C3FAB"/>
    <w:rsid w:val="003C4A90"/>
    <w:rsid w:val="003D1F51"/>
    <w:rsid w:val="003D3FEB"/>
    <w:rsid w:val="003E1C8C"/>
    <w:rsid w:val="003E36FB"/>
    <w:rsid w:val="003E601A"/>
    <w:rsid w:val="003E6C6F"/>
    <w:rsid w:val="003E6F90"/>
    <w:rsid w:val="003F5D0F"/>
    <w:rsid w:val="00403D59"/>
    <w:rsid w:val="00404AB4"/>
    <w:rsid w:val="00404F42"/>
    <w:rsid w:val="004069AC"/>
    <w:rsid w:val="004075B1"/>
    <w:rsid w:val="00412A24"/>
    <w:rsid w:val="00413B09"/>
    <w:rsid w:val="00414101"/>
    <w:rsid w:val="00421C55"/>
    <w:rsid w:val="0042226D"/>
    <w:rsid w:val="004234F0"/>
    <w:rsid w:val="00433876"/>
    <w:rsid w:val="00433DDB"/>
    <w:rsid w:val="004341B2"/>
    <w:rsid w:val="00437619"/>
    <w:rsid w:val="004379AD"/>
    <w:rsid w:val="00437A6C"/>
    <w:rsid w:val="00443754"/>
    <w:rsid w:val="00444D45"/>
    <w:rsid w:val="00450970"/>
    <w:rsid w:val="00452EB2"/>
    <w:rsid w:val="0046082D"/>
    <w:rsid w:val="004628B5"/>
    <w:rsid w:val="004644F7"/>
    <w:rsid w:val="00465A1E"/>
    <w:rsid w:val="00467F45"/>
    <w:rsid w:val="004703FC"/>
    <w:rsid w:val="00472CF9"/>
    <w:rsid w:val="00475197"/>
    <w:rsid w:val="004807B1"/>
    <w:rsid w:val="004851BC"/>
    <w:rsid w:val="0049596B"/>
    <w:rsid w:val="004960D5"/>
    <w:rsid w:val="004A2A63"/>
    <w:rsid w:val="004A3D99"/>
    <w:rsid w:val="004B210C"/>
    <w:rsid w:val="004B2DB2"/>
    <w:rsid w:val="004C69F6"/>
    <w:rsid w:val="004D3662"/>
    <w:rsid w:val="004D405F"/>
    <w:rsid w:val="004D5DCE"/>
    <w:rsid w:val="004D7323"/>
    <w:rsid w:val="004D7EFE"/>
    <w:rsid w:val="004E1957"/>
    <w:rsid w:val="004E4F4F"/>
    <w:rsid w:val="004E6789"/>
    <w:rsid w:val="004F61E3"/>
    <w:rsid w:val="00502DF6"/>
    <w:rsid w:val="00502E10"/>
    <w:rsid w:val="00506966"/>
    <w:rsid w:val="0051015C"/>
    <w:rsid w:val="00511661"/>
    <w:rsid w:val="00513EF1"/>
    <w:rsid w:val="00515E9F"/>
    <w:rsid w:val="00516CF1"/>
    <w:rsid w:val="0051796D"/>
    <w:rsid w:val="00517B90"/>
    <w:rsid w:val="005210D0"/>
    <w:rsid w:val="00521493"/>
    <w:rsid w:val="00522A8B"/>
    <w:rsid w:val="00524830"/>
    <w:rsid w:val="00525DD7"/>
    <w:rsid w:val="0052608E"/>
    <w:rsid w:val="005303F4"/>
    <w:rsid w:val="00530BBF"/>
    <w:rsid w:val="00531AE9"/>
    <w:rsid w:val="00537699"/>
    <w:rsid w:val="005419E8"/>
    <w:rsid w:val="00542736"/>
    <w:rsid w:val="00543259"/>
    <w:rsid w:val="00547201"/>
    <w:rsid w:val="00550A66"/>
    <w:rsid w:val="00552D08"/>
    <w:rsid w:val="00555EB4"/>
    <w:rsid w:val="005575B8"/>
    <w:rsid w:val="005623A9"/>
    <w:rsid w:val="0056267E"/>
    <w:rsid w:val="005647A6"/>
    <w:rsid w:val="005671AA"/>
    <w:rsid w:val="00567EC7"/>
    <w:rsid w:val="00570013"/>
    <w:rsid w:val="005701B2"/>
    <w:rsid w:val="00575D6C"/>
    <w:rsid w:val="005801A2"/>
    <w:rsid w:val="005801E9"/>
    <w:rsid w:val="005946B7"/>
    <w:rsid w:val="00594E89"/>
    <w:rsid w:val="005952A5"/>
    <w:rsid w:val="0059588D"/>
    <w:rsid w:val="00595BE0"/>
    <w:rsid w:val="005967AE"/>
    <w:rsid w:val="005973B6"/>
    <w:rsid w:val="005A33A1"/>
    <w:rsid w:val="005B217D"/>
    <w:rsid w:val="005C385F"/>
    <w:rsid w:val="005C5993"/>
    <w:rsid w:val="005C72F6"/>
    <w:rsid w:val="005C78C8"/>
    <w:rsid w:val="005D19FE"/>
    <w:rsid w:val="005D5348"/>
    <w:rsid w:val="005D7726"/>
    <w:rsid w:val="005E1AC6"/>
    <w:rsid w:val="005E2EB3"/>
    <w:rsid w:val="005E619B"/>
    <w:rsid w:val="005E7C81"/>
    <w:rsid w:val="005F2A68"/>
    <w:rsid w:val="005F6F1B"/>
    <w:rsid w:val="005F7502"/>
    <w:rsid w:val="0060020D"/>
    <w:rsid w:val="006063DD"/>
    <w:rsid w:val="006069B2"/>
    <w:rsid w:val="00610E99"/>
    <w:rsid w:val="00621E76"/>
    <w:rsid w:val="00624B33"/>
    <w:rsid w:val="00626DB0"/>
    <w:rsid w:val="0063041A"/>
    <w:rsid w:val="00630AA2"/>
    <w:rsid w:val="00631919"/>
    <w:rsid w:val="00632BE0"/>
    <w:rsid w:val="006350A7"/>
    <w:rsid w:val="00635E16"/>
    <w:rsid w:val="00643400"/>
    <w:rsid w:val="006460C0"/>
    <w:rsid w:val="00646707"/>
    <w:rsid w:val="00657C54"/>
    <w:rsid w:val="00657F40"/>
    <w:rsid w:val="006626C9"/>
    <w:rsid w:val="00662E58"/>
    <w:rsid w:val="0066410E"/>
    <w:rsid w:val="00664836"/>
    <w:rsid w:val="00664DCF"/>
    <w:rsid w:val="00673868"/>
    <w:rsid w:val="00675494"/>
    <w:rsid w:val="006838C4"/>
    <w:rsid w:val="00693D30"/>
    <w:rsid w:val="006A1247"/>
    <w:rsid w:val="006A1882"/>
    <w:rsid w:val="006A3EAC"/>
    <w:rsid w:val="006A4075"/>
    <w:rsid w:val="006A510F"/>
    <w:rsid w:val="006A702A"/>
    <w:rsid w:val="006A7292"/>
    <w:rsid w:val="006A74B7"/>
    <w:rsid w:val="006B69CE"/>
    <w:rsid w:val="006C2C79"/>
    <w:rsid w:val="006C2FBD"/>
    <w:rsid w:val="006C5D39"/>
    <w:rsid w:val="006C7B47"/>
    <w:rsid w:val="006D17AF"/>
    <w:rsid w:val="006D1A31"/>
    <w:rsid w:val="006D5216"/>
    <w:rsid w:val="006D6D9B"/>
    <w:rsid w:val="006E2810"/>
    <w:rsid w:val="006E300F"/>
    <w:rsid w:val="006E5417"/>
    <w:rsid w:val="006E6BD6"/>
    <w:rsid w:val="006F1E63"/>
    <w:rsid w:val="006F7C99"/>
    <w:rsid w:val="00704691"/>
    <w:rsid w:val="00705905"/>
    <w:rsid w:val="0070676B"/>
    <w:rsid w:val="00712F60"/>
    <w:rsid w:val="00714E2D"/>
    <w:rsid w:val="00714F52"/>
    <w:rsid w:val="00716BE8"/>
    <w:rsid w:val="00716CAD"/>
    <w:rsid w:val="00720E3B"/>
    <w:rsid w:val="00721110"/>
    <w:rsid w:val="00724505"/>
    <w:rsid w:val="00725371"/>
    <w:rsid w:val="00730E60"/>
    <w:rsid w:val="00734560"/>
    <w:rsid w:val="007428D3"/>
    <w:rsid w:val="0074393F"/>
    <w:rsid w:val="00745F6B"/>
    <w:rsid w:val="00751C1A"/>
    <w:rsid w:val="0075585E"/>
    <w:rsid w:val="00765A26"/>
    <w:rsid w:val="00767944"/>
    <w:rsid w:val="00770571"/>
    <w:rsid w:val="00776390"/>
    <w:rsid w:val="007768FF"/>
    <w:rsid w:val="00776B39"/>
    <w:rsid w:val="00777C6E"/>
    <w:rsid w:val="00780FBE"/>
    <w:rsid w:val="0078164F"/>
    <w:rsid w:val="007824D3"/>
    <w:rsid w:val="00784589"/>
    <w:rsid w:val="0078569C"/>
    <w:rsid w:val="00785C73"/>
    <w:rsid w:val="00786886"/>
    <w:rsid w:val="00793D47"/>
    <w:rsid w:val="00796EE3"/>
    <w:rsid w:val="007A0D94"/>
    <w:rsid w:val="007A3B45"/>
    <w:rsid w:val="007A6CB7"/>
    <w:rsid w:val="007A7D29"/>
    <w:rsid w:val="007A7ECB"/>
    <w:rsid w:val="007B2A0C"/>
    <w:rsid w:val="007B32BF"/>
    <w:rsid w:val="007B4AB8"/>
    <w:rsid w:val="007B61A7"/>
    <w:rsid w:val="007B7EB9"/>
    <w:rsid w:val="007C0A51"/>
    <w:rsid w:val="007C7565"/>
    <w:rsid w:val="007D07E9"/>
    <w:rsid w:val="007D0B5C"/>
    <w:rsid w:val="007D2FAA"/>
    <w:rsid w:val="007E01A3"/>
    <w:rsid w:val="007E0573"/>
    <w:rsid w:val="007E1313"/>
    <w:rsid w:val="007E4200"/>
    <w:rsid w:val="007E7723"/>
    <w:rsid w:val="007F1F8B"/>
    <w:rsid w:val="007F67A1"/>
    <w:rsid w:val="007F7AD6"/>
    <w:rsid w:val="007F7D24"/>
    <w:rsid w:val="00802A31"/>
    <w:rsid w:val="00810B64"/>
    <w:rsid w:val="00810DB7"/>
    <w:rsid w:val="00811870"/>
    <w:rsid w:val="00811C05"/>
    <w:rsid w:val="008128DA"/>
    <w:rsid w:val="00817DAD"/>
    <w:rsid w:val="008206C8"/>
    <w:rsid w:val="00822F09"/>
    <w:rsid w:val="00823468"/>
    <w:rsid w:val="00824097"/>
    <w:rsid w:val="0082551B"/>
    <w:rsid w:val="0082586E"/>
    <w:rsid w:val="00827D38"/>
    <w:rsid w:val="00833AFF"/>
    <w:rsid w:val="008473F3"/>
    <w:rsid w:val="00853A04"/>
    <w:rsid w:val="008548A3"/>
    <w:rsid w:val="00855247"/>
    <w:rsid w:val="0086387C"/>
    <w:rsid w:val="00866BA8"/>
    <w:rsid w:val="0086724F"/>
    <w:rsid w:val="00871239"/>
    <w:rsid w:val="00871917"/>
    <w:rsid w:val="00874A6C"/>
    <w:rsid w:val="00876C65"/>
    <w:rsid w:val="00884C12"/>
    <w:rsid w:val="008904F6"/>
    <w:rsid w:val="008905C9"/>
    <w:rsid w:val="00892BCB"/>
    <w:rsid w:val="00895594"/>
    <w:rsid w:val="00895A33"/>
    <w:rsid w:val="008A0B3F"/>
    <w:rsid w:val="008A27C9"/>
    <w:rsid w:val="008A4B4C"/>
    <w:rsid w:val="008B3B74"/>
    <w:rsid w:val="008B3C3C"/>
    <w:rsid w:val="008B6D65"/>
    <w:rsid w:val="008B7C5F"/>
    <w:rsid w:val="008C239F"/>
    <w:rsid w:val="008C53B6"/>
    <w:rsid w:val="008E168F"/>
    <w:rsid w:val="008E3F30"/>
    <w:rsid w:val="008E480C"/>
    <w:rsid w:val="008E5076"/>
    <w:rsid w:val="008E521A"/>
    <w:rsid w:val="008E73E8"/>
    <w:rsid w:val="008F1320"/>
    <w:rsid w:val="008F53A7"/>
    <w:rsid w:val="00901CC6"/>
    <w:rsid w:val="00901E74"/>
    <w:rsid w:val="009042A0"/>
    <w:rsid w:val="00906B35"/>
    <w:rsid w:val="00907757"/>
    <w:rsid w:val="00910113"/>
    <w:rsid w:val="00911F20"/>
    <w:rsid w:val="00913380"/>
    <w:rsid w:val="00915B32"/>
    <w:rsid w:val="00920258"/>
    <w:rsid w:val="009212B0"/>
    <w:rsid w:val="00921FA1"/>
    <w:rsid w:val="0092301F"/>
    <w:rsid w:val="009234A5"/>
    <w:rsid w:val="00923691"/>
    <w:rsid w:val="0092373A"/>
    <w:rsid w:val="00924A18"/>
    <w:rsid w:val="00924D19"/>
    <w:rsid w:val="00925B79"/>
    <w:rsid w:val="00925ED2"/>
    <w:rsid w:val="0092786D"/>
    <w:rsid w:val="009306FC"/>
    <w:rsid w:val="00933453"/>
    <w:rsid w:val="009336F7"/>
    <w:rsid w:val="0093636C"/>
    <w:rsid w:val="009369DE"/>
    <w:rsid w:val="009374A7"/>
    <w:rsid w:val="00947101"/>
    <w:rsid w:val="009500F0"/>
    <w:rsid w:val="009512D2"/>
    <w:rsid w:val="00955C6F"/>
    <w:rsid w:val="00956AD0"/>
    <w:rsid w:val="009735EF"/>
    <w:rsid w:val="00974CF1"/>
    <w:rsid w:val="00985024"/>
    <w:rsid w:val="0098551D"/>
    <w:rsid w:val="009930C7"/>
    <w:rsid w:val="00994A95"/>
    <w:rsid w:val="0099518F"/>
    <w:rsid w:val="00996B98"/>
    <w:rsid w:val="009A523D"/>
    <w:rsid w:val="009B02A1"/>
    <w:rsid w:val="009B297A"/>
    <w:rsid w:val="009B306F"/>
    <w:rsid w:val="009C01B4"/>
    <w:rsid w:val="009D4DEA"/>
    <w:rsid w:val="009D77A1"/>
    <w:rsid w:val="009E26AD"/>
    <w:rsid w:val="009F1EAF"/>
    <w:rsid w:val="009F40BB"/>
    <w:rsid w:val="009F496B"/>
    <w:rsid w:val="00A01439"/>
    <w:rsid w:val="00A02E61"/>
    <w:rsid w:val="00A034BB"/>
    <w:rsid w:val="00A048A4"/>
    <w:rsid w:val="00A05CFF"/>
    <w:rsid w:val="00A06045"/>
    <w:rsid w:val="00A075B8"/>
    <w:rsid w:val="00A118BD"/>
    <w:rsid w:val="00A1446A"/>
    <w:rsid w:val="00A157A7"/>
    <w:rsid w:val="00A205DA"/>
    <w:rsid w:val="00A25DFD"/>
    <w:rsid w:val="00A26A71"/>
    <w:rsid w:val="00A2777E"/>
    <w:rsid w:val="00A4182D"/>
    <w:rsid w:val="00A45260"/>
    <w:rsid w:val="00A4586C"/>
    <w:rsid w:val="00A52B93"/>
    <w:rsid w:val="00A54380"/>
    <w:rsid w:val="00A5688C"/>
    <w:rsid w:val="00A56B97"/>
    <w:rsid w:val="00A577C2"/>
    <w:rsid w:val="00A57A39"/>
    <w:rsid w:val="00A60193"/>
    <w:rsid w:val="00A6093D"/>
    <w:rsid w:val="00A700F5"/>
    <w:rsid w:val="00A70352"/>
    <w:rsid w:val="00A746A0"/>
    <w:rsid w:val="00A76A6D"/>
    <w:rsid w:val="00A81B4B"/>
    <w:rsid w:val="00A81B8F"/>
    <w:rsid w:val="00A83253"/>
    <w:rsid w:val="00A86DCB"/>
    <w:rsid w:val="00A95CC3"/>
    <w:rsid w:val="00A9694C"/>
    <w:rsid w:val="00AA1365"/>
    <w:rsid w:val="00AA3CDA"/>
    <w:rsid w:val="00AA470C"/>
    <w:rsid w:val="00AA6E84"/>
    <w:rsid w:val="00AB4BC9"/>
    <w:rsid w:val="00AB569D"/>
    <w:rsid w:val="00AB7419"/>
    <w:rsid w:val="00AC1CAA"/>
    <w:rsid w:val="00AC4766"/>
    <w:rsid w:val="00AC7FF1"/>
    <w:rsid w:val="00AD0916"/>
    <w:rsid w:val="00AD0E2D"/>
    <w:rsid w:val="00AD2D59"/>
    <w:rsid w:val="00AD699A"/>
    <w:rsid w:val="00AE2B00"/>
    <w:rsid w:val="00AE341B"/>
    <w:rsid w:val="00AE3CC7"/>
    <w:rsid w:val="00AE4077"/>
    <w:rsid w:val="00AE425C"/>
    <w:rsid w:val="00AF015E"/>
    <w:rsid w:val="00AF2FFA"/>
    <w:rsid w:val="00AF34BD"/>
    <w:rsid w:val="00AF59E2"/>
    <w:rsid w:val="00B0079D"/>
    <w:rsid w:val="00B070E7"/>
    <w:rsid w:val="00B07CA7"/>
    <w:rsid w:val="00B1279A"/>
    <w:rsid w:val="00B12F72"/>
    <w:rsid w:val="00B22977"/>
    <w:rsid w:val="00B2391C"/>
    <w:rsid w:val="00B3336A"/>
    <w:rsid w:val="00B3607C"/>
    <w:rsid w:val="00B37BFA"/>
    <w:rsid w:val="00B4194A"/>
    <w:rsid w:val="00B4703B"/>
    <w:rsid w:val="00B5222E"/>
    <w:rsid w:val="00B53179"/>
    <w:rsid w:val="00B557D4"/>
    <w:rsid w:val="00B5698C"/>
    <w:rsid w:val="00B61C96"/>
    <w:rsid w:val="00B6259F"/>
    <w:rsid w:val="00B63B65"/>
    <w:rsid w:val="00B67B43"/>
    <w:rsid w:val="00B73A2A"/>
    <w:rsid w:val="00B7405A"/>
    <w:rsid w:val="00B769E2"/>
    <w:rsid w:val="00B8070C"/>
    <w:rsid w:val="00B8759E"/>
    <w:rsid w:val="00B93172"/>
    <w:rsid w:val="00B94B06"/>
    <w:rsid w:val="00B94C28"/>
    <w:rsid w:val="00BA143B"/>
    <w:rsid w:val="00BA2329"/>
    <w:rsid w:val="00BA2E60"/>
    <w:rsid w:val="00BA5916"/>
    <w:rsid w:val="00BA5EBF"/>
    <w:rsid w:val="00BB1B8B"/>
    <w:rsid w:val="00BB35B2"/>
    <w:rsid w:val="00BB42DD"/>
    <w:rsid w:val="00BB7519"/>
    <w:rsid w:val="00BC10BA"/>
    <w:rsid w:val="00BC2DC7"/>
    <w:rsid w:val="00BC3D21"/>
    <w:rsid w:val="00BC5AFD"/>
    <w:rsid w:val="00BC78C1"/>
    <w:rsid w:val="00BD45C4"/>
    <w:rsid w:val="00BD67CD"/>
    <w:rsid w:val="00BD7576"/>
    <w:rsid w:val="00BE67CE"/>
    <w:rsid w:val="00BF0DC6"/>
    <w:rsid w:val="00BF21EE"/>
    <w:rsid w:val="00BF347D"/>
    <w:rsid w:val="00BF4C7C"/>
    <w:rsid w:val="00C04F43"/>
    <w:rsid w:val="00C0609D"/>
    <w:rsid w:val="00C0714D"/>
    <w:rsid w:val="00C102D8"/>
    <w:rsid w:val="00C115AB"/>
    <w:rsid w:val="00C14EC9"/>
    <w:rsid w:val="00C2114E"/>
    <w:rsid w:val="00C255B5"/>
    <w:rsid w:val="00C262A6"/>
    <w:rsid w:val="00C30249"/>
    <w:rsid w:val="00C303A9"/>
    <w:rsid w:val="00C308D5"/>
    <w:rsid w:val="00C354AF"/>
    <w:rsid w:val="00C3723B"/>
    <w:rsid w:val="00C4304C"/>
    <w:rsid w:val="00C44006"/>
    <w:rsid w:val="00C451AC"/>
    <w:rsid w:val="00C4520D"/>
    <w:rsid w:val="00C454FF"/>
    <w:rsid w:val="00C46528"/>
    <w:rsid w:val="00C51011"/>
    <w:rsid w:val="00C51992"/>
    <w:rsid w:val="00C525C3"/>
    <w:rsid w:val="00C537DB"/>
    <w:rsid w:val="00C542F2"/>
    <w:rsid w:val="00C606C9"/>
    <w:rsid w:val="00C63950"/>
    <w:rsid w:val="00C642B2"/>
    <w:rsid w:val="00C67A4C"/>
    <w:rsid w:val="00C70AF4"/>
    <w:rsid w:val="00C7167E"/>
    <w:rsid w:val="00C723C8"/>
    <w:rsid w:val="00C80288"/>
    <w:rsid w:val="00C824D2"/>
    <w:rsid w:val="00C84003"/>
    <w:rsid w:val="00C90650"/>
    <w:rsid w:val="00C91C61"/>
    <w:rsid w:val="00C94589"/>
    <w:rsid w:val="00C97D78"/>
    <w:rsid w:val="00CA054B"/>
    <w:rsid w:val="00CC0518"/>
    <w:rsid w:val="00CC2AAE"/>
    <w:rsid w:val="00CC5A42"/>
    <w:rsid w:val="00CD0EAB"/>
    <w:rsid w:val="00CD2799"/>
    <w:rsid w:val="00CD69BD"/>
    <w:rsid w:val="00CE05D7"/>
    <w:rsid w:val="00CE26BF"/>
    <w:rsid w:val="00CF2F5C"/>
    <w:rsid w:val="00CF319F"/>
    <w:rsid w:val="00CF34DB"/>
    <w:rsid w:val="00CF532F"/>
    <w:rsid w:val="00CF558F"/>
    <w:rsid w:val="00CF6165"/>
    <w:rsid w:val="00CF65D5"/>
    <w:rsid w:val="00D05F6B"/>
    <w:rsid w:val="00D073E2"/>
    <w:rsid w:val="00D11818"/>
    <w:rsid w:val="00D1431A"/>
    <w:rsid w:val="00D15540"/>
    <w:rsid w:val="00D16069"/>
    <w:rsid w:val="00D20F11"/>
    <w:rsid w:val="00D2292D"/>
    <w:rsid w:val="00D22CFC"/>
    <w:rsid w:val="00D32CC0"/>
    <w:rsid w:val="00D4395B"/>
    <w:rsid w:val="00D446EC"/>
    <w:rsid w:val="00D50547"/>
    <w:rsid w:val="00D51BF0"/>
    <w:rsid w:val="00D53BCC"/>
    <w:rsid w:val="00D5544E"/>
    <w:rsid w:val="00D55942"/>
    <w:rsid w:val="00D72B3D"/>
    <w:rsid w:val="00D74BBD"/>
    <w:rsid w:val="00D80620"/>
    <w:rsid w:val="00D807BF"/>
    <w:rsid w:val="00D8227B"/>
    <w:rsid w:val="00D82FCC"/>
    <w:rsid w:val="00D84D14"/>
    <w:rsid w:val="00D920D0"/>
    <w:rsid w:val="00D924B0"/>
    <w:rsid w:val="00D95165"/>
    <w:rsid w:val="00DA17FC"/>
    <w:rsid w:val="00DA1EE8"/>
    <w:rsid w:val="00DA22F3"/>
    <w:rsid w:val="00DA7887"/>
    <w:rsid w:val="00DB2C26"/>
    <w:rsid w:val="00DC4B0B"/>
    <w:rsid w:val="00DD7D60"/>
    <w:rsid w:val="00DE0292"/>
    <w:rsid w:val="00DE55FF"/>
    <w:rsid w:val="00DE6B43"/>
    <w:rsid w:val="00DF1AA7"/>
    <w:rsid w:val="00DF5C6F"/>
    <w:rsid w:val="00E00A09"/>
    <w:rsid w:val="00E00AC0"/>
    <w:rsid w:val="00E019A5"/>
    <w:rsid w:val="00E02D89"/>
    <w:rsid w:val="00E03568"/>
    <w:rsid w:val="00E03AF4"/>
    <w:rsid w:val="00E057E7"/>
    <w:rsid w:val="00E06143"/>
    <w:rsid w:val="00E11923"/>
    <w:rsid w:val="00E12E6C"/>
    <w:rsid w:val="00E14EB3"/>
    <w:rsid w:val="00E2134C"/>
    <w:rsid w:val="00E262D4"/>
    <w:rsid w:val="00E34137"/>
    <w:rsid w:val="00E34CDB"/>
    <w:rsid w:val="00E35399"/>
    <w:rsid w:val="00E36250"/>
    <w:rsid w:val="00E37282"/>
    <w:rsid w:val="00E415FA"/>
    <w:rsid w:val="00E461C8"/>
    <w:rsid w:val="00E510ED"/>
    <w:rsid w:val="00E54511"/>
    <w:rsid w:val="00E57265"/>
    <w:rsid w:val="00E606AF"/>
    <w:rsid w:val="00E61BA5"/>
    <w:rsid w:val="00E61DAC"/>
    <w:rsid w:val="00E65404"/>
    <w:rsid w:val="00E666A6"/>
    <w:rsid w:val="00E667F9"/>
    <w:rsid w:val="00E717DE"/>
    <w:rsid w:val="00E717F0"/>
    <w:rsid w:val="00E7288B"/>
    <w:rsid w:val="00E72A22"/>
    <w:rsid w:val="00E72B80"/>
    <w:rsid w:val="00E75FE3"/>
    <w:rsid w:val="00E823C5"/>
    <w:rsid w:val="00E83125"/>
    <w:rsid w:val="00E862D8"/>
    <w:rsid w:val="00E86C4C"/>
    <w:rsid w:val="00E92B94"/>
    <w:rsid w:val="00E95734"/>
    <w:rsid w:val="00E9598F"/>
    <w:rsid w:val="00EA2E52"/>
    <w:rsid w:val="00EB236F"/>
    <w:rsid w:val="00EB4F68"/>
    <w:rsid w:val="00EB723C"/>
    <w:rsid w:val="00EB7AB1"/>
    <w:rsid w:val="00EC5B15"/>
    <w:rsid w:val="00ED4560"/>
    <w:rsid w:val="00ED5601"/>
    <w:rsid w:val="00ED6582"/>
    <w:rsid w:val="00ED7177"/>
    <w:rsid w:val="00EE0367"/>
    <w:rsid w:val="00EE3033"/>
    <w:rsid w:val="00EE6A2D"/>
    <w:rsid w:val="00EE7CB9"/>
    <w:rsid w:val="00EE7CD8"/>
    <w:rsid w:val="00EF48CC"/>
    <w:rsid w:val="00EF59E6"/>
    <w:rsid w:val="00F02284"/>
    <w:rsid w:val="00F0236A"/>
    <w:rsid w:val="00F02DB9"/>
    <w:rsid w:val="00F03149"/>
    <w:rsid w:val="00F03B3E"/>
    <w:rsid w:val="00F05847"/>
    <w:rsid w:val="00F16940"/>
    <w:rsid w:val="00F25CB5"/>
    <w:rsid w:val="00F27794"/>
    <w:rsid w:val="00F33DBA"/>
    <w:rsid w:val="00F42663"/>
    <w:rsid w:val="00F42C16"/>
    <w:rsid w:val="00F43B1E"/>
    <w:rsid w:val="00F466EF"/>
    <w:rsid w:val="00F50EFF"/>
    <w:rsid w:val="00F51C2D"/>
    <w:rsid w:val="00F56A36"/>
    <w:rsid w:val="00F56B2A"/>
    <w:rsid w:val="00F6086A"/>
    <w:rsid w:val="00F609F2"/>
    <w:rsid w:val="00F622B2"/>
    <w:rsid w:val="00F73032"/>
    <w:rsid w:val="00F74A3B"/>
    <w:rsid w:val="00F814E3"/>
    <w:rsid w:val="00F83D7C"/>
    <w:rsid w:val="00F848FC"/>
    <w:rsid w:val="00F87028"/>
    <w:rsid w:val="00F91833"/>
    <w:rsid w:val="00F9282A"/>
    <w:rsid w:val="00F96BAD"/>
    <w:rsid w:val="00FA0684"/>
    <w:rsid w:val="00FA139D"/>
    <w:rsid w:val="00FA46EA"/>
    <w:rsid w:val="00FA7215"/>
    <w:rsid w:val="00FB0AEA"/>
    <w:rsid w:val="00FB0D19"/>
    <w:rsid w:val="00FB0E84"/>
    <w:rsid w:val="00FB2A2F"/>
    <w:rsid w:val="00FB2F9C"/>
    <w:rsid w:val="00FC5750"/>
    <w:rsid w:val="00FD01C2"/>
    <w:rsid w:val="00FD3A4F"/>
    <w:rsid w:val="00FD42A7"/>
    <w:rsid w:val="00FD5976"/>
    <w:rsid w:val="00FD6528"/>
    <w:rsid w:val="00FE7467"/>
    <w:rsid w:val="00FF08FC"/>
    <w:rsid w:val="00FF0CE3"/>
    <w:rsid w:val="00FF1E58"/>
    <w:rsid w:val="00FF2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1CED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HTML Bottom of Form" w:uiPriority="99"/>
    <w:lsdException w:name="Balloon Tex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iPriority="62" w:unhideWhenUsed="0"/>
    <w:lsdException w:name="No Spacing" w:semiHidden="0" w:uiPriority="63" w:unhideWhenUsed="0"/>
    <w:lsdException w:name="Light Shading" w:semiHidden="0" w:uiPriority="64" w:unhideWhenUsed="0"/>
    <w:lsdException w:name="Light List" w:semiHidden="0" w:uiPriority="65" w:unhideWhenUsed="0"/>
    <w:lsdException w:name="Light Grid" w:semiHidden="0" w:uiPriority="99" w:unhideWhenUsed="0"/>
    <w:lsdException w:name="Medium Shading 1" w:semiHidden="0" w:uiPriority="34" w:unhideWhenUsed="0" w:qFormat="1"/>
    <w:lsdException w:name="Medium Shading 2" w:semiHidden="0" w:uiPriority="29" w:unhideWhenUsed="0" w:qFormat="1"/>
    <w:lsdException w:name="Medium List 1" w:semiHidden="0" w:uiPriority="30" w:unhideWhenUsed="0" w:qFormat="1"/>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34" w:unhideWhenUsed="0" w:qFormat="1"/>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66" w:unhideWhenUsed="0"/>
    <w:lsdException w:name="List Paragraph" w:semiHidden="0" w:uiPriority="34" w:unhideWhenUsed="0" w:qFormat="1"/>
    <w:lsdException w:name="Quote" w:semiHidden="0" w:uiPriority="68" w:unhideWhenUsed="0"/>
    <w:lsdException w:name="Intense Quote" w:semiHidden="0" w:uiPriority="69" w:unhideWhenUsed="0"/>
    <w:lsdException w:name="Medium List 2 Accent 1" w:semiHidden="0" w:uiPriority="70" w:unhideWhenUsed="0"/>
    <w:lsdException w:name="Medium Grid 1 Accent 1" w:semiHidden="0" w:uiPriority="71" w:unhideWhenUsed="0"/>
    <w:lsdException w:name="Medium Grid 2 Accent 1" w:semiHidden="0" w:uiPriority="72" w:unhideWhenUsed="0"/>
    <w:lsdException w:name="Medium Grid 3 Accent 1" w:semiHidden="0" w:uiPriority="73" w:unhideWhenUsed="0"/>
    <w:lsdException w:name="Dark List Accent 1" w:semiHidden="0" w:uiPriority="60" w:unhideWhenUsed="0"/>
    <w:lsdException w:name="Colorful Shading Accent 1" w:semiHidden="0" w:uiPriority="61" w:unhideWhenUsed="0"/>
    <w:lsdException w:name="Colorful List Accent 1" w:semiHidden="0" w:uiPriority="62" w:unhideWhenUsed="0"/>
    <w:lsdException w:name="Colorful Grid Accent 1" w:semiHidden="0" w:uiPriority="63" w:unhideWhenUsed="0"/>
    <w:lsdException w:name="Light Shading Accent 2" w:semiHidden="0" w:uiPriority="64" w:unhideWhenUsed="0"/>
    <w:lsdException w:name="Light List Accent 2" w:semiHidden="0" w:uiPriority="65" w:unhideWhenUsed="0"/>
    <w:lsdException w:name="Light Grid Accent 2" w:semiHidden="0" w:uiPriority="66" w:unhideWhenUsed="0"/>
    <w:lsdException w:name="Medium Shading 1 Accent 2" w:semiHidden="0" w:uiPriority="67" w:unhideWhenUsed="0"/>
    <w:lsdException w:name="Medium Shading 2 Accent 2" w:semiHidden="0" w:uiPriority="68" w:unhideWhenUsed="0"/>
    <w:lsdException w:name="Medium List 1 Accent 2" w:semiHidden="0" w:uiPriority="69" w:unhideWhenUsed="0"/>
    <w:lsdException w:name="Medium List 2 Accent 2" w:semiHidden="0" w:uiPriority="70" w:unhideWhenUsed="0"/>
    <w:lsdException w:name="Medium Grid 1 Accent 2" w:semiHidden="0" w:uiPriority="71" w:unhideWhenUsed="0"/>
    <w:lsdException w:name="Medium Grid 2 Accent 2" w:semiHidden="0" w:uiPriority="72" w:unhideWhenUsed="0"/>
    <w:lsdException w:name="Medium Grid 3 Accent 2" w:semiHidden="0" w:uiPriority="73" w:unhideWhenUsed="0"/>
    <w:lsdException w:name="Dark List Accent 2" w:semiHidden="0" w:uiPriority="60" w:unhideWhenUsed="0"/>
    <w:lsdException w:name="Colorful Shading Accent 2" w:semiHidden="0" w:uiPriority="61" w:unhideWhenUsed="0"/>
    <w:lsdException w:name="Colorful List Accent 2" w:semiHidden="0" w:uiPriority="62" w:unhideWhenUsed="0"/>
    <w:lsdException w:name="Colorful Grid Accent 2" w:semiHidden="0" w:uiPriority="63" w:unhideWhenUsed="0"/>
    <w:lsdException w:name="Light Shading Accent 3" w:semiHidden="0" w:uiPriority="64" w:unhideWhenUsed="0"/>
    <w:lsdException w:name="Light List Accent 3" w:semiHidden="0" w:uiPriority="65" w:unhideWhenUsed="0"/>
    <w:lsdException w:name="Light Grid Accent 3" w:semiHidden="0" w:uiPriority="66" w:unhideWhenUsed="0"/>
    <w:lsdException w:name="Medium Shading 1 Accent 3" w:semiHidden="0" w:uiPriority="67" w:unhideWhenUsed="0"/>
    <w:lsdException w:name="Medium Shading 2 Accent 3" w:semiHidden="0" w:uiPriority="68" w:unhideWhenUsed="0"/>
    <w:lsdException w:name="Medium List 1 Accent 3" w:semiHidden="0" w:uiPriority="69" w:unhideWhenUsed="0"/>
    <w:lsdException w:name="Medium List 2 Accent 3" w:semiHidden="0" w:uiPriority="70" w:unhideWhenUsed="0"/>
    <w:lsdException w:name="Medium Grid 1 Accent 3" w:semiHidden="0" w:uiPriority="71" w:unhideWhenUsed="0"/>
    <w:lsdException w:name="Medium Grid 2 Accent 3" w:semiHidden="0" w:uiPriority="72" w:unhideWhenUsed="0"/>
    <w:lsdException w:name="Medium Grid 3 Accent 3" w:semiHidden="0" w:uiPriority="73" w:unhideWhenUsed="0"/>
    <w:lsdException w:name="Dark List Accent 3" w:semiHidden="0" w:uiPriority="60" w:unhideWhenUsed="0"/>
    <w:lsdException w:name="Colorful Shading Accent 3" w:semiHidden="0" w:uiPriority="61" w:unhideWhenUsed="0"/>
    <w:lsdException w:name="Colorful List Accent 3" w:semiHidden="0" w:uiPriority="62" w:unhideWhenUsed="0"/>
    <w:lsdException w:name="Colorful Grid Accent 3" w:semiHidden="0" w:uiPriority="63" w:unhideWhenUsed="0"/>
    <w:lsdException w:name="Light Shading Accent 4" w:semiHidden="0" w:uiPriority="64" w:unhideWhenUsed="0"/>
    <w:lsdException w:name="Light List Accent 4" w:semiHidden="0" w:uiPriority="65" w:unhideWhenUsed="0"/>
    <w:lsdException w:name="Light Grid Accent 4" w:semiHidden="0" w:uiPriority="66" w:unhideWhenUsed="0"/>
    <w:lsdException w:name="Medium Shading 1 Accent 4" w:semiHidden="0" w:uiPriority="67" w:unhideWhenUsed="0"/>
    <w:lsdException w:name="Medium Shading 2 Accent 4" w:semiHidden="0" w:uiPriority="68" w:unhideWhenUsed="0"/>
    <w:lsdException w:name="Medium List 1 Accent 4" w:semiHidden="0" w:uiPriority="69" w:unhideWhenUsed="0"/>
    <w:lsdException w:name="Medium List 2 Accent 4" w:semiHidden="0" w:uiPriority="70" w:unhideWhenUsed="0"/>
    <w:lsdException w:name="Medium Grid 1 Accent 4" w:semiHidden="0" w:uiPriority="71" w:unhideWhenUsed="0"/>
    <w:lsdException w:name="Medium Grid 2 Accent 4" w:semiHidden="0" w:uiPriority="72" w:unhideWhenUsed="0"/>
    <w:lsdException w:name="Medium Grid 3 Accent 4" w:semiHidden="0" w:uiPriority="73" w:unhideWhenUsed="0"/>
    <w:lsdException w:name="Dark List Accent 4" w:semiHidden="0" w:uiPriority="60" w:unhideWhenUsed="0"/>
    <w:lsdException w:name="Colorful Shading Accent 4" w:semiHidden="0" w:uiPriority="61" w:unhideWhenUsed="0"/>
    <w:lsdException w:name="Colorful List Accent 4" w:semiHidden="0" w:uiPriority="62" w:unhideWhenUsed="0"/>
    <w:lsdException w:name="Colorful Grid Accent 4" w:semiHidden="0" w:uiPriority="63" w:unhideWhenUsed="0"/>
    <w:lsdException w:name="Light Shading Accent 5" w:semiHidden="0" w:uiPriority="64" w:unhideWhenUsed="0"/>
    <w:lsdException w:name="Light List Accent 5" w:semiHidden="0" w:uiPriority="65" w:unhideWhenUsed="0"/>
    <w:lsdException w:name="Light Grid Accent 5" w:semiHidden="0" w:uiPriority="66" w:unhideWhenUsed="0"/>
    <w:lsdException w:name="Medium Shading 1 Accent 5" w:semiHidden="0" w:uiPriority="67" w:unhideWhenUsed="0"/>
    <w:lsdException w:name="Medium Shading 2 Accent 5" w:semiHidden="0" w:uiPriority="68" w:unhideWhenUsed="0"/>
    <w:lsdException w:name="Medium List 1 Accent 5" w:semiHidden="0" w:uiPriority="69" w:unhideWhenUsed="0"/>
    <w:lsdException w:name="Medium List 2 Accent 5" w:semiHidden="0" w:uiPriority="70" w:unhideWhenUsed="0"/>
    <w:lsdException w:name="Medium Grid 1 Accent 5" w:semiHidden="0" w:uiPriority="71" w:unhideWhenUsed="0"/>
    <w:lsdException w:name="Medium Grid 2 Accent 5" w:semiHidden="0" w:uiPriority="72" w:unhideWhenUsed="0"/>
    <w:lsdException w:name="Medium Grid 3 Accent 5" w:semiHidden="0" w:uiPriority="73" w:unhideWhenUsed="0"/>
    <w:lsdException w:name="Dark List Accent 5" w:semiHidden="0" w:uiPriority="19" w:unhideWhenUsed="0" w:qFormat="1"/>
    <w:lsdException w:name="Colorful Shading Accent 5" w:semiHidden="0" w:uiPriority="21" w:unhideWhenUsed="0" w:qFormat="1"/>
    <w:lsdException w:name="Colorful List Accent 5" w:semiHidden="0" w:uiPriority="31" w:unhideWhenUsed="0" w:qFormat="1"/>
    <w:lsdException w:name="Colorful Grid Accent 5" w:semiHidden="0" w:uiPriority="32" w:unhideWhenUsed="0" w:qFormat="1"/>
    <w:lsdException w:name="Light Shading Accent 6" w:semiHidden="0" w:uiPriority="33" w:unhideWhenUsed="0" w:qFormat="1"/>
    <w:lsdException w:name="Light List Accent 6" w:semiHidden="0" w:uiPriority="37" w:unhideWhenUsed="0"/>
    <w:lsdException w:name="Light Grid Accent 6" w:semiHidden="0" w:uiPriority="39" w:unhideWhenUsed="0" w:qFormat="1"/>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Titolo1">
    <w:name w:val="heading 1"/>
    <w:basedOn w:val="Normale"/>
    <w:next w:val="Normale"/>
    <w:link w:val="Titolo1Carattere"/>
    <w:uiPriority w:val="9"/>
    <w:qFormat/>
    <w:rsid w:val="00E11923"/>
    <w:pPr>
      <w:keepNext/>
      <w:numPr>
        <w:numId w:val="32"/>
      </w:numPr>
      <w:spacing w:before="240" w:after="60"/>
      <w:outlineLvl w:val="0"/>
    </w:pPr>
    <w:rPr>
      <w:rFonts w:cs="Arial"/>
      <w:b/>
      <w:bCs/>
      <w:kern w:val="32"/>
      <w:sz w:val="32"/>
      <w:szCs w:val="32"/>
    </w:rPr>
  </w:style>
  <w:style w:type="paragraph" w:styleId="Titolo2">
    <w:name w:val="heading 2"/>
    <w:basedOn w:val="Normale"/>
    <w:next w:val="Normale"/>
    <w:link w:val="Titolo2Carattere"/>
    <w:qFormat/>
    <w:rsid w:val="00E11923"/>
    <w:pPr>
      <w:keepNext/>
      <w:numPr>
        <w:ilvl w:val="1"/>
        <w:numId w:val="32"/>
      </w:numPr>
      <w:tabs>
        <w:tab w:val="clear" w:pos="360"/>
      </w:tabs>
      <w:spacing w:before="240" w:after="60"/>
      <w:outlineLvl w:val="1"/>
    </w:pPr>
    <w:rPr>
      <w:b/>
      <w:bCs/>
      <w:i/>
      <w:iCs/>
      <w:sz w:val="28"/>
      <w:szCs w:val="28"/>
    </w:rPr>
  </w:style>
  <w:style w:type="paragraph" w:styleId="Titolo3">
    <w:name w:val="heading 3"/>
    <w:basedOn w:val="Normale"/>
    <w:next w:val="Normale"/>
    <w:link w:val="Titolo3Carattere"/>
    <w:qFormat/>
    <w:rsid w:val="002B191D"/>
    <w:pPr>
      <w:keepNext/>
      <w:numPr>
        <w:ilvl w:val="2"/>
        <w:numId w:val="32"/>
      </w:numPr>
      <w:spacing w:before="240" w:after="60"/>
      <w:outlineLvl w:val="2"/>
    </w:pPr>
    <w:rPr>
      <w:b/>
      <w:bCs/>
      <w:sz w:val="26"/>
      <w:szCs w:val="26"/>
    </w:rPr>
  </w:style>
  <w:style w:type="paragraph" w:styleId="Titolo4">
    <w:name w:val="heading 4"/>
    <w:basedOn w:val="Normale"/>
    <w:next w:val="Normale"/>
    <w:link w:val="Titolo4Carattere"/>
    <w:qFormat/>
    <w:rsid w:val="004234F0"/>
    <w:pPr>
      <w:keepNext/>
      <w:numPr>
        <w:ilvl w:val="3"/>
        <w:numId w:val="32"/>
      </w:numPr>
      <w:spacing w:before="240" w:after="60"/>
      <w:ind w:right="1008"/>
      <w:outlineLvl w:val="3"/>
    </w:pPr>
    <w:rPr>
      <w:rFonts w:ascii="Times New Roman Bold" w:hAnsi="Times New Roman Bold"/>
      <w:b/>
      <w:bCs/>
      <w:sz w:val="24"/>
      <w:szCs w:val="28"/>
    </w:rPr>
  </w:style>
  <w:style w:type="paragraph" w:styleId="Titolo5">
    <w:name w:val="heading 5"/>
    <w:basedOn w:val="Normale"/>
    <w:next w:val="Normale"/>
    <w:link w:val="Titolo5Carattere"/>
    <w:qFormat/>
    <w:rsid w:val="004234F0"/>
    <w:pPr>
      <w:keepNext/>
      <w:numPr>
        <w:ilvl w:val="4"/>
        <w:numId w:val="32"/>
      </w:numPr>
      <w:spacing w:before="240" w:after="60"/>
      <w:outlineLvl w:val="4"/>
    </w:pPr>
    <w:rPr>
      <w:b/>
      <w:bCs/>
      <w:i/>
      <w:iCs/>
      <w:sz w:val="24"/>
      <w:szCs w:val="26"/>
    </w:rPr>
  </w:style>
  <w:style w:type="paragraph" w:styleId="Titolo6">
    <w:name w:val="heading 6"/>
    <w:basedOn w:val="Normale"/>
    <w:next w:val="Normale"/>
    <w:link w:val="Titolo6Carattere"/>
    <w:qFormat/>
    <w:rsid w:val="000E00F3"/>
    <w:pPr>
      <w:keepNext/>
      <w:numPr>
        <w:ilvl w:val="5"/>
        <w:numId w:val="32"/>
      </w:numPr>
      <w:spacing w:before="240" w:after="60"/>
      <w:outlineLvl w:val="5"/>
    </w:pPr>
    <w:rPr>
      <w:b/>
      <w:bCs/>
      <w:szCs w:val="22"/>
    </w:rPr>
  </w:style>
  <w:style w:type="paragraph" w:styleId="Titolo7">
    <w:name w:val="heading 7"/>
    <w:basedOn w:val="Normale"/>
    <w:next w:val="Normale"/>
    <w:link w:val="Titolo7Carattere"/>
    <w:qFormat/>
    <w:rsid w:val="004234F0"/>
    <w:pPr>
      <w:keepNext/>
      <w:numPr>
        <w:ilvl w:val="6"/>
        <w:numId w:val="32"/>
      </w:numPr>
      <w:spacing w:before="240" w:after="60"/>
      <w:outlineLvl w:val="6"/>
    </w:pPr>
    <w:rPr>
      <w:szCs w:val="24"/>
    </w:rPr>
  </w:style>
  <w:style w:type="paragraph" w:styleId="Titolo8">
    <w:name w:val="heading 8"/>
    <w:basedOn w:val="Normale"/>
    <w:next w:val="Normale"/>
    <w:link w:val="Titolo8Carattere"/>
    <w:qFormat/>
    <w:rsid w:val="004234F0"/>
    <w:pPr>
      <w:keepNext/>
      <w:numPr>
        <w:ilvl w:val="7"/>
        <w:numId w:val="32"/>
      </w:numPr>
      <w:tabs>
        <w:tab w:val="left" w:pos="1800"/>
      </w:tabs>
      <w:spacing w:before="240" w:after="60"/>
      <w:outlineLvl w:val="7"/>
    </w:pPr>
    <w:rPr>
      <w:i/>
      <w:iCs/>
      <w:szCs w:val="24"/>
    </w:rPr>
  </w:style>
  <w:style w:type="paragraph" w:styleId="Titolo9">
    <w:name w:val="heading 9"/>
    <w:basedOn w:val="Normale"/>
    <w:next w:val="Normale"/>
    <w:link w:val="Titolo9Carattere"/>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784589"/>
    <w:pPr>
      <w:tabs>
        <w:tab w:val="center" w:pos="4320"/>
        <w:tab w:val="right" w:pos="8640"/>
      </w:tabs>
    </w:pPr>
  </w:style>
  <w:style w:type="paragraph" w:styleId="Pidipagina">
    <w:name w:val="footer"/>
    <w:basedOn w:val="Normale"/>
    <w:rsid w:val="00784589"/>
    <w:pPr>
      <w:tabs>
        <w:tab w:val="center" w:pos="4320"/>
        <w:tab w:val="right" w:pos="8640"/>
      </w:tabs>
    </w:pPr>
  </w:style>
  <w:style w:type="character" w:styleId="Numeropagina">
    <w:name w:val="page number"/>
    <w:basedOn w:val="Caratterepredefinitoparagrafo"/>
    <w:rsid w:val="00784589"/>
  </w:style>
  <w:style w:type="character" w:styleId="Collegamentoipertestuale">
    <w:name w:val="Hyperlink"/>
    <w:uiPriority w:val="99"/>
    <w:rsid w:val="0012580B"/>
    <w:rPr>
      <w:color w:val="0000FF"/>
      <w:u w:val="single"/>
    </w:rPr>
  </w:style>
  <w:style w:type="paragraph" w:styleId="Testofumetto">
    <w:name w:val="Balloon Text"/>
    <w:basedOn w:val="Normale"/>
    <w:link w:val="TestofumettoCarattere"/>
    <w:uiPriority w:val="99"/>
    <w:semiHidden/>
    <w:rsid w:val="009336F7"/>
    <w:rPr>
      <w:rFonts w:ascii="Tahoma" w:hAnsi="Tahoma" w:cs="Tahoma"/>
      <w:sz w:val="16"/>
      <w:szCs w:val="16"/>
    </w:rPr>
  </w:style>
  <w:style w:type="character" w:customStyle="1" w:styleId="Titolo2Carattere">
    <w:name w:val="Titolo 2 Carattere"/>
    <w:link w:val="Titolo2"/>
    <w:rsid w:val="00E11923"/>
    <w:rPr>
      <w:b/>
      <w:bCs/>
      <w:i/>
      <w:iCs/>
      <w:sz w:val="28"/>
      <w:szCs w:val="28"/>
    </w:rPr>
  </w:style>
  <w:style w:type="character" w:customStyle="1" w:styleId="Titolo3Carattere">
    <w:name w:val="Titolo 3 Carattere"/>
    <w:link w:val="Titolo3"/>
    <w:rsid w:val="002B191D"/>
    <w:rPr>
      <w:b/>
      <w:bCs/>
      <w:sz w:val="26"/>
      <w:szCs w:val="26"/>
    </w:rPr>
  </w:style>
  <w:style w:type="character" w:customStyle="1" w:styleId="Titolo4Carattere">
    <w:name w:val="Titolo 4 Carattere"/>
    <w:link w:val="Titolo4"/>
    <w:rsid w:val="004234F0"/>
    <w:rPr>
      <w:rFonts w:ascii="Times New Roman Bold" w:hAnsi="Times New Roman Bold"/>
      <w:b/>
      <w:bCs/>
      <w:sz w:val="24"/>
      <w:szCs w:val="28"/>
    </w:rPr>
  </w:style>
  <w:style w:type="character" w:customStyle="1" w:styleId="Titolo5Carattere">
    <w:name w:val="Titolo 5 Carattere"/>
    <w:link w:val="Titolo5"/>
    <w:rsid w:val="004234F0"/>
    <w:rPr>
      <w:b/>
      <w:bCs/>
      <w:i/>
      <w:iCs/>
      <w:sz w:val="24"/>
      <w:szCs w:val="26"/>
    </w:rPr>
  </w:style>
  <w:style w:type="character" w:customStyle="1" w:styleId="Titolo6Carattere">
    <w:name w:val="Titolo 6 Carattere"/>
    <w:link w:val="Titolo6"/>
    <w:rsid w:val="000E00F3"/>
    <w:rPr>
      <w:b/>
      <w:bCs/>
      <w:sz w:val="22"/>
      <w:szCs w:val="22"/>
    </w:rPr>
  </w:style>
  <w:style w:type="character" w:customStyle="1" w:styleId="Titolo7Carattere">
    <w:name w:val="Titolo 7 Carattere"/>
    <w:link w:val="Titolo7"/>
    <w:rsid w:val="004234F0"/>
    <w:rPr>
      <w:sz w:val="22"/>
      <w:szCs w:val="24"/>
    </w:rPr>
  </w:style>
  <w:style w:type="character" w:customStyle="1" w:styleId="Titolo8Carattere">
    <w:name w:val="Titolo 8 Carattere"/>
    <w:link w:val="Titolo8"/>
    <w:rsid w:val="004234F0"/>
    <w:rPr>
      <w:i/>
      <w:iCs/>
      <w:sz w:val="22"/>
      <w:szCs w:val="24"/>
    </w:rPr>
  </w:style>
  <w:style w:type="character" w:customStyle="1" w:styleId="Titolo9Carattere">
    <w:name w:val="Titolo 9 Carattere"/>
    <w:link w:val="Titolo9"/>
    <w:rsid w:val="000E00F3"/>
    <w:rPr>
      <w:b/>
      <w:sz w:val="22"/>
      <w:szCs w:val="22"/>
      <w:lang w:eastAsia="en-US"/>
    </w:rPr>
  </w:style>
  <w:style w:type="character" w:styleId="Collegamentovisitato">
    <w:name w:val="FollowedHyperlink"/>
    <w:uiPriority w:val="99"/>
    <w:rsid w:val="003373EC"/>
    <w:rPr>
      <w:color w:val="800080"/>
      <w:u w:val="single"/>
    </w:rPr>
  </w:style>
  <w:style w:type="paragraph" w:customStyle="1" w:styleId="StyleHeading1Justified">
    <w:name w:val="Style Heading 1 + Justified"/>
    <w:basedOn w:val="Titolo1"/>
    <w:rsid w:val="002B191D"/>
    <w:pPr>
      <w:jc w:val="both"/>
    </w:pPr>
    <w:rPr>
      <w:rFonts w:ascii="Times New Roman Bold" w:hAnsi="Times New Roman Bold" w:cs="Times New Roman"/>
      <w:szCs w:val="20"/>
    </w:rPr>
  </w:style>
  <w:style w:type="paragraph" w:styleId="Mappadocumento">
    <w:name w:val="Document Map"/>
    <w:basedOn w:val="Normale"/>
    <w:link w:val="MappadocumentoCarattere"/>
    <w:rsid w:val="00E11923"/>
    <w:rPr>
      <w:rFonts w:ascii="Tahoma" w:hAnsi="Tahoma" w:cs="Tahoma"/>
      <w:sz w:val="16"/>
      <w:szCs w:val="16"/>
    </w:rPr>
  </w:style>
  <w:style w:type="character" w:customStyle="1" w:styleId="MappadocumentoCarattere">
    <w:name w:val="Mappa documento Carattere"/>
    <w:link w:val="Mappadocumento"/>
    <w:rsid w:val="00E11923"/>
    <w:rPr>
      <w:rFonts w:ascii="Tahoma" w:hAnsi="Tahoma" w:cs="Tahoma"/>
      <w:sz w:val="16"/>
      <w:szCs w:val="16"/>
      <w:lang w:eastAsia="en-US"/>
    </w:rPr>
  </w:style>
  <w:style w:type="character" w:styleId="Rimandocommento">
    <w:name w:val="annotation reference"/>
    <w:rsid w:val="00555EB4"/>
    <w:rPr>
      <w:sz w:val="18"/>
      <w:szCs w:val="18"/>
    </w:rPr>
  </w:style>
  <w:style w:type="paragraph" w:styleId="Testocommento">
    <w:name w:val="annotation text"/>
    <w:basedOn w:val="Normale"/>
    <w:link w:val="TestocommentoCarattere"/>
    <w:rsid w:val="00555EB4"/>
    <w:rPr>
      <w:sz w:val="24"/>
      <w:szCs w:val="24"/>
    </w:rPr>
  </w:style>
  <w:style w:type="character" w:customStyle="1" w:styleId="TestocommentoCarattere">
    <w:name w:val="Testo commento Carattere"/>
    <w:link w:val="Testocommento"/>
    <w:rsid w:val="00555EB4"/>
    <w:rPr>
      <w:sz w:val="24"/>
      <w:szCs w:val="24"/>
    </w:rPr>
  </w:style>
  <w:style w:type="numbering" w:customStyle="1" w:styleId="NoList1">
    <w:name w:val="No List1"/>
    <w:next w:val="Nessunelenco"/>
    <w:uiPriority w:val="99"/>
    <w:semiHidden/>
    <w:unhideWhenUsed/>
    <w:rsid w:val="00555EB4"/>
  </w:style>
  <w:style w:type="character" w:customStyle="1" w:styleId="TestofumettoCarattere">
    <w:name w:val="Testo fumetto Carattere"/>
    <w:link w:val="Testofumetto"/>
    <w:uiPriority w:val="99"/>
    <w:semiHidden/>
    <w:rsid w:val="00555EB4"/>
    <w:rPr>
      <w:rFonts w:ascii="Tahoma" w:hAnsi="Tahoma" w:cs="Tahoma"/>
      <w:sz w:val="16"/>
      <w:szCs w:val="16"/>
    </w:rPr>
  </w:style>
  <w:style w:type="paragraph" w:customStyle="1" w:styleId="ColorfulShading-Accent11">
    <w:name w:val="Colorful Shading - Accent 11"/>
    <w:hidden/>
    <w:uiPriority w:val="71"/>
    <w:rsid w:val="005647A6"/>
    <w:rPr>
      <w:sz w:val="22"/>
    </w:rPr>
  </w:style>
  <w:style w:type="paragraph" w:styleId="Paragrafoelenco">
    <w:name w:val="List Paragraph"/>
    <w:basedOn w:val="Normale"/>
    <w:uiPriority w:val="34"/>
    <w:qFormat/>
    <w:rsid w:val="00833AFF"/>
    <w:pPr>
      <w:ind w:left="720"/>
      <w:contextualSpacing/>
    </w:pPr>
    <w:rPr>
      <w:rFonts w:eastAsia="SimSun"/>
    </w:rPr>
  </w:style>
  <w:style w:type="paragraph" w:styleId="Didascalia">
    <w:name w:val="caption"/>
    <w:basedOn w:val="Normale"/>
    <w:next w:val="Normale"/>
    <w:qFormat/>
    <w:rsid w:val="00522A8B"/>
    <w:rPr>
      <w:rFonts w:eastAsia="SimSun"/>
      <w:b/>
      <w:bCs/>
      <w:sz w:val="20"/>
    </w:rPr>
  </w:style>
  <w:style w:type="paragraph" w:styleId="Soggettocommento">
    <w:name w:val="annotation subject"/>
    <w:basedOn w:val="Testocommento"/>
    <w:next w:val="Testocommento"/>
    <w:link w:val="SoggettocommentoCarattere"/>
    <w:rsid w:val="00C102D8"/>
    <w:rPr>
      <w:b/>
      <w:bCs/>
      <w:sz w:val="20"/>
      <w:szCs w:val="20"/>
    </w:rPr>
  </w:style>
  <w:style w:type="character" w:customStyle="1" w:styleId="SoggettocommentoCarattere">
    <w:name w:val="Soggetto commento Carattere"/>
    <w:link w:val="Soggettocommento"/>
    <w:rsid w:val="00C102D8"/>
    <w:rPr>
      <w:b/>
      <w:bCs/>
      <w:sz w:val="24"/>
      <w:szCs w:val="24"/>
    </w:rPr>
  </w:style>
  <w:style w:type="paragraph" w:styleId="Finemodulo-z">
    <w:name w:val="HTML Bottom of Form"/>
    <w:basedOn w:val="Normale"/>
    <w:next w:val="Normale"/>
    <w:link w:val="Finemodulo-zCarattere"/>
    <w:hidden/>
    <w:uiPriority w:val="99"/>
    <w:unhideWhenUsed/>
    <w:rsid w:val="00EC5B15"/>
    <w:pPr>
      <w:pBdr>
        <w:top w:val="single" w:sz="6" w:space="1" w:color="auto"/>
      </w:pBdr>
      <w:tabs>
        <w:tab w:val="clear" w:pos="360"/>
        <w:tab w:val="clear" w:pos="720"/>
        <w:tab w:val="clear" w:pos="1080"/>
        <w:tab w:val="clear" w:pos="1440"/>
      </w:tabs>
      <w:overflowPunct/>
      <w:autoSpaceDE/>
      <w:autoSpaceDN/>
      <w:adjustRightInd/>
      <w:spacing w:before="0"/>
      <w:jc w:val="center"/>
      <w:textAlignment w:val="auto"/>
    </w:pPr>
    <w:rPr>
      <w:rFonts w:ascii="Arial" w:eastAsia="Malgun Gothic" w:hAnsi="Arial"/>
      <w:vanish/>
      <w:sz w:val="16"/>
      <w:lang w:val="x-none" w:eastAsia="x-none"/>
    </w:rPr>
  </w:style>
  <w:style w:type="character" w:customStyle="1" w:styleId="Finemodulo-zCarattere">
    <w:name w:val="Fine modulo -z Carattere"/>
    <w:basedOn w:val="Caratterepredefinitoparagrafo"/>
    <w:link w:val="Finemodulo-z"/>
    <w:uiPriority w:val="99"/>
    <w:rsid w:val="00EC5B15"/>
    <w:rPr>
      <w:rFonts w:ascii="Arial" w:eastAsia="Malgun Gothic" w:hAnsi="Arial"/>
      <w:vanish/>
      <w:sz w:val="16"/>
      <w:lang w:val="x-none" w:eastAsia="x-none"/>
    </w:rPr>
  </w:style>
  <w:style w:type="character" w:customStyle="1" w:styleId="Titolo1Carattere">
    <w:name w:val="Titolo 1 Carattere"/>
    <w:basedOn w:val="Caratterepredefinitoparagrafo"/>
    <w:link w:val="Titolo1"/>
    <w:uiPriority w:val="9"/>
    <w:rsid w:val="00CF6165"/>
    <w:rPr>
      <w:rFonts w:cs="Arial"/>
      <w:b/>
      <w:bCs/>
      <w:kern w:val="32"/>
      <w:sz w:val="32"/>
      <w:szCs w:val="32"/>
    </w:rPr>
  </w:style>
  <w:style w:type="table" w:styleId="Grigliatabella">
    <w:name w:val="Table Grid"/>
    <w:basedOn w:val="Tabellanormale"/>
    <w:rsid w:val="00A577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e">
    <w:name w:val="Revision"/>
    <w:hidden/>
    <w:uiPriority w:val="66"/>
    <w:semiHidden/>
    <w:rsid w:val="003933FA"/>
    <w:rPr>
      <w:sz w:val="22"/>
    </w:rPr>
  </w:style>
  <w:style w:type="paragraph" w:styleId="Sommario1">
    <w:name w:val="toc 1"/>
    <w:basedOn w:val="Normale"/>
    <w:next w:val="Normale"/>
    <w:autoRedefine/>
    <w:uiPriority w:val="39"/>
    <w:unhideWhenUsed/>
    <w:rsid w:val="00CE26BF"/>
    <w:pPr>
      <w:tabs>
        <w:tab w:val="clear" w:pos="360"/>
        <w:tab w:val="clear" w:pos="720"/>
        <w:tab w:val="clear" w:pos="1080"/>
        <w:tab w:val="clear" w:pos="1440"/>
      </w:tabs>
    </w:pPr>
  </w:style>
  <w:style w:type="paragraph" w:styleId="Sommario2">
    <w:name w:val="toc 2"/>
    <w:basedOn w:val="Normale"/>
    <w:next w:val="Normale"/>
    <w:autoRedefine/>
    <w:uiPriority w:val="39"/>
    <w:unhideWhenUsed/>
    <w:rsid w:val="00CE26BF"/>
    <w:pPr>
      <w:tabs>
        <w:tab w:val="clear" w:pos="360"/>
        <w:tab w:val="clear" w:pos="720"/>
        <w:tab w:val="clear" w:pos="1080"/>
        <w:tab w:val="clear" w:pos="1440"/>
      </w:tabs>
      <w:ind w:left="420"/>
    </w:pPr>
  </w:style>
  <w:style w:type="paragraph" w:styleId="Sommario3">
    <w:name w:val="toc 3"/>
    <w:basedOn w:val="Normale"/>
    <w:next w:val="Normale"/>
    <w:autoRedefine/>
    <w:uiPriority w:val="39"/>
    <w:unhideWhenUsed/>
    <w:rsid w:val="00CE26BF"/>
    <w:pPr>
      <w:tabs>
        <w:tab w:val="clear" w:pos="360"/>
        <w:tab w:val="clear" w:pos="720"/>
        <w:tab w:val="clear" w:pos="1080"/>
        <w:tab w:val="clear" w:pos="1440"/>
      </w:tabs>
      <w:ind w:left="84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HTML Bottom of Form" w:uiPriority="99"/>
    <w:lsdException w:name="Balloon Tex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iPriority="62" w:unhideWhenUsed="0"/>
    <w:lsdException w:name="No Spacing" w:semiHidden="0" w:uiPriority="63" w:unhideWhenUsed="0"/>
    <w:lsdException w:name="Light Shading" w:semiHidden="0" w:uiPriority="64" w:unhideWhenUsed="0"/>
    <w:lsdException w:name="Light List" w:semiHidden="0" w:uiPriority="65" w:unhideWhenUsed="0"/>
    <w:lsdException w:name="Light Grid" w:semiHidden="0" w:uiPriority="99" w:unhideWhenUsed="0"/>
    <w:lsdException w:name="Medium Shading 1" w:semiHidden="0" w:uiPriority="34" w:unhideWhenUsed="0" w:qFormat="1"/>
    <w:lsdException w:name="Medium Shading 2" w:semiHidden="0" w:uiPriority="29" w:unhideWhenUsed="0" w:qFormat="1"/>
    <w:lsdException w:name="Medium List 1" w:semiHidden="0" w:uiPriority="30" w:unhideWhenUsed="0" w:qFormat="1"/>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34" w:unhideWhenUsed="0" w:qFormat="1"/>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66" w:unhideWhenUsed="0"/>
    <w:lsdException w:name="List Paragraph" w:semiHidden="0" w:uiPriority="34" w:unhideWhenUsed="0" w:qFormat="1"/>
    <w:lsdException w:name="Quote" w:semiHidden="0" w:uiPriority="68" w:unhideWhenUsed="0"/>
    <w:lsdException w:name="Intense Quote" w:semiHidden="0" w:uiPriority="69" w:unhideWhenUsed="0"/>
    <w:lsdException w:name="Medium List 2 Accent 1" w:semiHidden="0" w:uiPriority="70" w:unhideWhenUsed="0"/>
    <w:lsdException w:name="Medium Grid 1 Accent 1" w:semiHidden="0" w:uiPriority="71" w:unhideWhenUsed="0"/>
    <w:lsdException w:name="Medium Grid 2 Accent 1" w:semiHidden="0" w:uiPriority="72" w:unhideWhenUsed="0"/>
    <w:lsdException w:name="Medium Grid 3 Accent 1" w:semiHidden="0" w:uiPriority="73" w:unhideWhenUsed="0"/>
    <w:lsdException w:name="Dark List Accent 1" w:semiHidden="0" w:uiPriority="60" w:unhideWhenUsed="0"/>
    <w:lsdException w:name="Colorful Shading Accent 1" w:semiHidden="0" w:uiPriority="61" w:unhideWhenUsed="0"/>
    <w:lsdException w:name="Colorful List Accent 1" w:semiHidden="0" w:uiPriority="62" w:unhideWhenUsed="0"/>
    <w:lsdException w:name="Colorful Grid Accent 1" w:semiHidden="0" w:uiPriority="63" w:unhideWhenUsed="0"/>
    <w:lsdException w:name="Light Shading Accent 2" w:semiHidden="0" w:uiPriority="64" w:unhideWhenUsed="0"/>
    <w:lsdException w:name="Light List Accent 2" w:semiHidden="0" w:uiPriority="65" w:unhideWhenUsed="0"/>
    <w:lsdException w:name="Light Grid Accent 2" w:semiHidden="0" w:uiPriority="66" w:unhideWhenUsed="0"/>
    <w:lsdException w:name="Medium Shading 1 Accent 2" w:semiHidden="0" w:uiPriority="67" w:unhideWhenUsed="0"/>
    <w:lsdException w:name="Medium Shading 2 Accent 2" w:semiHidden="0" w:uiPriority="68" w:unhideWhenUsed="0"/>
    <w:lsdException w:name="Medium List 1 Accent 2" w:semiHidden="0" w:uiPriority="69" w:unhideWhenUsed="0"/>
    <w:lsdException w:name="Medium List 2 Accent 2" w:semiHidden="0" w:uiPriority="70" w:unhideWhenUsed="0"/>
    <w:lsdException w:name="Medium Grid 1 Accent 2" w:semiHidden="0" w:uiPriority="71" w:unhideWhenUsed="0"/>
    <w:lsdException w:name="Medium Grid 2 Accent 2" w:semiHidden="0" w:uiPriority="72" w:unhideWhenUsed="0"/>
    <w:lsdException w:name="Medium Grid 3 Accent 2" w:semiHidden="0" w:uiPriority="73" w:unhideWhenUsed="0"/>
    <w:lsdException w:name="Dark List Accent 2" w:semiHidden="0" w:uiPriority="60" w:unhideWhenUsed="0"/>
    <w:lsdException w:name="Colorful Shading Accent 2" w:semiHidden="0" w:uiPriority="61" w:unhideWhenUsed="0"/>
    <w:lsdException w:name="Colorful List Accent 2" w:semiHidden="0" w:uiPriority="62" w:unhideWhenUsed="0"/>
    <w:lsdException w:name="Colorful Grid Accent 2" w:semiHidden="0" w:uiPriority="63" w:unhideWhenUsed="0"/>
    <w:lsdException w:name="Light Shading Accent 3" w:semiHidden="0" w:uiPriority="64" w:unhideWhenUsed="0"/>
    <w:lsdException w:name="Light List Accent 3" w:semiHidden="0" w:uiPriority="65" w:unhideWhenUsed="0"/>
    <w:lsdException w:name="Light Grid Accent 3" w:semiHidden="0" w:uiPriority="66" w:unhideWhenUsed="0"/>
    <w:lsdException w:name="Medium Shading 1 Accent 3" w:semiHidden="0" w:uiPriority="67" w:unhideWhenUsed="0"/>
    <w:lsdException w:name="Medium Shading 2 Accent 3" w:semiHidden="0" w:uiPriority="68" w:unhideWhenUsed="0"/>
    <w:lsdException w:name="Medium List 1 Accent 3" w:semiHidden="0" w:uiPriority="69" w:unhideWhenUsed="0"/>
    <w:lsdException w:name="Medium List 2 Accent 3" w:semiHidden="0" w:uiPriority="70" w:unhideWhenUsed="0"/>
    <w:lsdException w:name="Medium Grid 1 Accent 3" w:semiHidden="0" w:uiPriority="71" w:unhideWhenUsed="0"/>
    <w:lsdException w:name="Medium Grid 2 Accent 3" w:semiHidden="0" w:uiPriority="72" w:unhideWhenUsed="0"/>
    <w:lsdException w:name="Medium Grid 3 Accent 3" w:semiHidden="0" w:uiPriority="73" w:unhideWhenUsed="0"/>
    <w:lsdException w:name="Dark List Accent 3" w:semiHidden="0" w:uiPriority="60" w:unhideWhenUsed="0"/>
    <w:lsdException w:name="Colorful Shading Accent 3" w:semiHidden="0" w:uiPriority="61" w:unhideWhenUsed="0"/>
    <w:lsdException w:name="Colorful List Accent 3" w:semiHidden="0" w:uiPriority="62" w:unhideWhenUsed="0"/>
    <w:lsdException w:name="Colorful Grid Accent 3" w:semiHidden="0" w:uiPriority="63" w:unhideWhenUsed="0"/>
    <w:lsdException w:name="Light Shading Accent 4" w:semiHidden="0" w:uiPriority="64" w:unhideWhenUsed="0"/>
    <w:lsdException w:name="Light List Accent 4" w:semiHidden="0" w:uiPriority="65" w:unhideWhenUsed="0"/>
    <w:lsdException w:name="Light Grid Accent 4" w:semiHidden="0" w:uiPriority="66" w:unhideWhenUsed="0"/>
    <w:lsdException w:name="Medium Shading 1 Accent 4" w:semiHidden="0" w:uiPriority="67" w:unhideWhenUsed="0"/>
    <w:lsdException w:name="Medium Shading 2 Accent 4" w:semiHidden="0" w:uiPriority="68" w:unhideWhenUsed="0"/>
    <w:lsdException w:name="Medium List 1 Accent 4" w:semiHidden="0" w:uiPriority="69" w:unhideWhenUsed="0"/>
    <w:lsdException w:name="Medium List 2 Accent 4" w:semiHidden="0" w:uiPriority="70" w:unhideWhenUsed="0"/>
    <w:lsdException w:name="Medium Grid 1 Accent 4" w:semiHidden="0" w:uiPriority="71" w:unhideWhenUsed="0"/>
    <w:lsdException w:name="Medium Grid 2 Accent 4" w:semiHidden="0" w:uiPriority="72" w:unhideWhenUsed="0"/>
    <w:lsdException w:name="Medium Grid 3 Accent 4" w:semiHidden="0" w:uiPriority="73" w:unhideWhenUsed="0"/>
    <w:lsdException w:name="Dark List Accent 4" w:semiHidden="0" w:uiPriority="60" w:unhideWhenUsed="0"/>
    <w:lsdException w:name="Colorful Shading Accent 4" w:semiHidden="0" w:uiPriority="61" w:unhideWhenUsed="0"/>
    <w:lsdException w:name="Colorful List Accent 4" w:semiHidden="0" w:uiPriority="62" w:unhideWhenUsed="0"/>
    <w:lsdException w:name="Colorful Grid Accent 4" w:semiHidden="0" w:uiPriority="63" w:unhideWhenUsed="0"/>
    <w:lsdException w:name="Light Shading Accent 5" w:semiHidden="0" w:uiPriority="64" w:unhideWhenUsed="0"/>
    <w:lsdException w:name="Light List Accent 5" w:semiHidden="0" w:uiPriority="65" w:unhideWhenUsed="0"/>
    <w:lsdException w:name="Light Grid Accent 5" w:semiHidden="0" w:uiPriority="66" w:unhideWhenUsed="0"/>
    <w:lsdException w:name="Medium Shading 1 Accent 5" w:semiHidden="0" w:uiPriority="67" w:unhideWhenUsed="0"/>
    <w:lsdException w:name="Medium Shading 2 Accent 5" w:semiHidden="0" w:uiPriority="68" w:unhideWhenUsed="0"/>
    <w:lsdException w:name="Medium List 1 Accent 5" w:semiHidden="0" w:uiPriority="69" w:unhideWhenUsed="0"/>
    <w:lsdException w:name="Medium List 2 Accent 5" w:semiHidden="0" w:uiPriority="70" w:unhideWhenUsed="0"/>
    <w:lsdException w:name="Medium Grid 1 Accent 5" w:semiHidden="0" w:uiPriority="71" w:unhideWhenUsed="0"/>
    <w:lsdException w:name="Medium Grid 2 Accent 5" w:semiHidden="0" w:uiPriority="72" w:unhideWhenUsed="0"/>
    <w:lsdException w:name="Medium Grid 3 Accent 5" w:semiHidden="0" w:uiPriority="73" w:unhideWhenUsed="0"/>
    <w:lsdException w:name="Dark List Accent 5" w:semiHidden="0" w:uiPriority="19" w:unhideWhenUsed="0" w:qFormat="1"/>
    <w:lsdException w:name="Colorful Shading Accent 5" w:semiHidden="0" w:uiPriority="21" w:unhideWhenUsed="0" w:qFormat="1"/>
    <w:lsdException w:name="Colorful List Accent 5" w:semiHidden="0" w:uiPriority="31" w:unhideWhenUsed="0" w:qFormat="1"/>
    <w:lsdException w:name="Colorful Grid Accent 5" w:semiHidden="0" w:uiPriority="32" w:unhideWhenUsed="0" w:qFormat="1"/>
    <w:lsdException w:name="Light Shading Accent 6" w:semiHidden="0" w:uiPriority="33" w:unhideWhenUsed="0" w:qFormat="1"/>
    <w:lsdException w:name="Light List Accent 6" w:semiHidden="0" w:uiPriority="37" w:unhideWhenUsed="0"/>
    <w:lsdException w:name="Light Grid Accent 6" w:semiHidden="0" w:uiPriority="39" w:unhideWhenUsed="0" w:qFormat="1"/>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Titolo1">
    <w:name w:val="heading 1"/>
    <w:basedOn w:val="Normale"/>
    <w:next w:val="Normale"/>
    <w:link w:val="Titolo1Carattere"/>
    <w:uiPriority w:val="9"/>
    <w:qFormat/>
    <w:rsid w:val="00E11923"/>
    <w:pPr>
      <w:keepNext/>
      <w:numPr>
        <w:numId w:val="32"/>
      </w:numPr>
      <w:spacing w:before="240" w:after="60"/>
      <w:outlineLvl w:val="0"/>
    </w:pPr>
    <w:rPr>
      <w:rFonts w:cs="Arial"/>
      <w:b/>
      <w:bCs/>
      <w:kern w:val="32"/>
      <w:sz w:val="32"/>
      <w:szCs w:val="32"/>
    </w:rPr>
  </w:style>
  <w:style w:type="paragraph" w:styleId="Titolo2">
    <w:name w:val="heading 2"/>
    <w:basedOn w:val="Normale"/>
    <w:next w:val="Normale"/>
    <w:link w:val="Titolo2Carattere"/>
    <w:qFormat/>
    <w:rsid w:val="00E11923"/>
    <w:pPr>
      <w:keepNext/>
      <w:numPr>
        <w:ilvl w:val="1"/>
        <w:numId w:val="32"/>
      </w:numPr>
      <w:tabs>
        <w:tab w:val="clear" w:pos="360"/>
      </w:tabs>
      <w:spacing w:before="240" w:after="60"/>
      <w:outlineLvl w:val="1"/>
    </w:pPr>
    <w:rPr>
      <w:b/>
      <w:bCs/>
      <w:i/>
      <w:iCs/>
      <w:sz w:val="28"/>
      <w:szCs w:val="28"/>
    </w:rPr>
  </w:style>
  <w:style w:type="paragraph" w:styleId="Titolo3">
    <w:name w:val="heading 3"/>
    <w:basedOn w:val="Normale"/>
    <w:next w:val="Normale"/>
    <w:link w:val="Titolo3Carattere"/>
    <w:qFormat/>
    <w:rsid w:val="002B191D"/>
    <w:pPr>
      <w:keepNext/>
      <w:numPr>
        <w:ilvl w:val="2"/>
        <w:numId w:val="32"/>
      </w:numPr>
      <w:spacing w:before="240" w:after="60"/>
      <w:outlineLvl w:val="2"/>
    </w:pPr>
    <w:rPr>
      <w:b/>
      <w:bCs/>
      <w:sz w:val="26"/>
      <w:szCs w:val="26"/>
    </w:rPr>
  </w:style>
  <w:style w:type="paragraph" w:styleId="Titolo4">
    <w:name w:val="heading 4"/>
    <w:basedOn w:val="Normale"/>
    <w:next w:val="Normale"/>
    <w:link w:val="Titolo4Carattere"/>
    <w:qFormat/>
    <w:rsid w:val="004234F0"/>
    <w:pPr>
      <w:keepNext/>
      <w:numPr>
        <w:ilvl w:val="3"/>
        <w:numId w:val="32"/>
      </w:numPr>
      <w:spacing w:before="240" w:after="60"/>
      <w:ind w:right="1008"/>
      <w:outlineLvl w:val="3"/>
    </w:pPr>
    <w:rPr>
      <w:rFonts w:ascii="Times New Roman Bold" w:hAnsi="Times New Roman Bold"/>
      <w:b/>
      <w:bCs/>
      <w:sz w:val="24"/>
      <w:szCs w:val="28"/>
    </w:rPr>
  </w:style>
  <w:style w:type="paragraph" w:styleId="Titolo5">
    <w:name w:val="heading 5"/>
    <w:basedOn w:val="Normale"/>
    <w:next w:val="Normale"/>
    <w:link w:val="Titolo5Carattere"/>
    <w:qFormat/>
    <w:rsid w:val="004234F0"/>
    <w:pPr>
      <w:keepNext/>
      <w:numPr>
        <w:ilvl w:val="4"/>
        <w:numId w:val="32"/>
      </w:numPr>
      <w:spacing w:before="240" w:after="60"/>
      <w:outlineLvl w:val="4"/>
    </w:pPr>
    <w:rPr>
      <w:b/>
      <w:bCs/>
      <w:i/>
      <w:iCs/>
      <w:sz w:val="24"/>
      <w:szCs w:val="26"/>
    </w:rPr>
  </w:style>
  <w:style w:type="paragraph" w:styleId="Titolo6">
    <w:name w:val="heading 6"/>
    <w:basedOn w:val="Normale"/>
    <w:next w:val="Normale"/>
    <w:link w:val="Titolo6Carattere"/>
    <w:qFormat/>
    <w:rsid w:val="000E00F3"/>
    <w:pPr>
      <w:keepNext/>
      <w:numPr>
        <w:ilvl w:val="5"/>
        <w:numId w:val="32"/>
      </w:numPr>
      <w:spacing w:before="240" w:after="60"/>
      <w:outlineLvl w:val="5"/>
    </w:pPr>
    <w:rPr>
      <w:b/>
      <w:bCs/>
      <w:szCs w:val="22"/>
    </w:rPr>
  </w:style>
  <w:style w:type="paragraph" w:styleId="Titolo7">
    <w:name w:val="heading 7"/>
    <w:basedOn w:val="Normale"/>
    <w:next w:val="Normale"/>
    <w:link w:val="Titolo7Carattere"/>
    <w:qFormat/>
    <w:rsid w:val="004234F0"/>
    <w:pPr>
      <w:keepNext/>
      <w:numPr>
        <w:ilvl w:val="6"/>
        <w:numId w:val="32"/>
      </w:numPr>
      <w:spacing w:before="240" w:after="60"/>
      <w:outlineLvl w:val="6"/>
    </w:pPr>
    <w:rPr>
      <w:szCs w:val="24"/>
    </w:rPr>
  </w:style>
  <w:style w:type="paragraph" w:styleId="Titolo8">
    <w:name w:val="heading 8"/>
    <w:basedOn w:val="Normale"/>
    <w:next w:val="Normale"/>
    <w:link w:val="Titolo8Carattere"/>
    <w:qFormat/>
    <w:rsid w:val="004234F0"/>
    <w:pPr>
      <w:keepNext/>
      <w:numPr>
        <w:ilvl w:val="7"/>
        <w:numId w:val="32"/>
      </w:numPr>
      <w:tabs>
        <w:tab w:val="left" w:pos="1800"/>
      </w:tabs>
      <w:spacing w:before="240" w:after="60"/>
      <w:outlineLvl w:val="7"/>
    </w:pPr>
    <w:rPr>
      <w:i/>
      <w:iCs/>
      <w:szCs w:val="24"/>
    </w:rPr>
  </w:style>
  <w:style w:type="paragraph" w:styleId="Titolo9">
    <w:name w:val="heading 9"/>
    <w:basedOn w:val="Normale"/>
    <w:next w:val="Normale"/>
    <w:link w:val="Titolo9Carattere"/>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784589"/>
    <w:pPr>
      <w:tabs>
        <w:tab w:val="center" w:pos="4320"/>
        <w:tab w:val="right" w:pos="8640"/>
      </w:tabs>
    </w:pPr>
  </w:style>
  <w:style w:type="paragraph" w:styleId="Pidipagina">
    <w:name w:val="footer"/>
    <w:basedOn w:val="Normale"/>
    <w:rsid w:val="00784589"/>
    <w:pPr>
      <w:tabs>
        <w:tab w:val="center" w:pos="4320"/>
        <w:tab w:val="right" w:pos="8640"/>
      </w:tabs>
    </w:pPr>
  </w:style>
  <w:style w:type="character" w:styleId="Numeropagina">
    <w:name w:val="page number"/>
    <w:basedOn w:val="Caratterepredefinitoparagrafo"/>
    <w:rsid w:val="00784589"/>
  </w:style>
  <w:style w:type="character" w:styleId="Collegamentoipertestuale">
    <w:name w:val="Hyperlink"/>
    <w:uiPriority w:val="99"/>
    <w:rsid w:val="0012580B"/>
    <w:rPr>
      <w:color w:val="0000FF"/>
      <w:u w:val="single"/>
    </w:rPr>
  </w:style>
  <w:style w:type="paragraph" w:styleId="Testofumetto">
    <w:name w:val="Balloon Text"/>
    <w:basedOn w:val="Normale"/>
    <w:link w:val="TestofumettoCarattere"/>
    <w:uiPriority w:val="99"/>
    <w:semiHidden/>
    <w:rsid w:val="009336F7"/>
    <w:rPr>
      <w:rFonts w:ascii="Tahoma" w:hAnsi="Tahoma" w:cs="Tahoma"/>
      <w:sz w:val="16"/>
      <w:szCs w:val="16"/>
    </w:rPr>
  </w:style>
  <w:style w:type="character" w:customStyle="1" w:styleId="Titolo2Carattere">
    <w:name w:val="Titolo 2 Carattere"/>
    <w:link w:val="Titolo2"/>
    <w:rsid w:val="00E11923"/>
    <w:rPr>
      <w:b/>
      <w:bCs/>
      <w:i/>
      <w:iCs/>
      <w:sz w:val="28"/>
      <w:szCs w:val="28"/>
    </w:rPr>
  </w:style>
  <w:style w:type="character" w:customStyle="1" w:styleId="Titolo3Carattere">
    <w:name w:val="Titolo 3 Carattere"/>
    <w:link w:val="Titolo3"/>
    <w:rsid w:val="002B191D"/>
    <w:rPr>
      <w:b/>
      <w:bCs/>
      <w:sz w:val="26"/>
      <w:szCs w:val="26"/>
    </w:rPr>
  </w:style>
  <w:style w:type="character" w:customStyle="1" w:styleId="Titolo4Carattere">
    <w:name w:val="Titolo 4 Carattere"/>
    <w:link w:val="Titolo4"/>
    <w:rsid w:val="004234F0"/>
    <w:rPr>
      <w:rFonts w:ascii="Times New Roman Bold" w:hAnsi="Times New Roman Bold"/>
      <w:b/>
      <w:bCs/>
      <w:sz w:val="24"/>
      <w:szCs w:val="28"/>
    </w:rPr>
  </w:style>
  <w:style w:type="character" w:customStyle="1" w:styleId="Titolo5Carattere">
    <w:name w:val="Titolo 5 Carattere"/>
    <w:link w:val="Titolo5"/>
    <w:rsid w:val="004234F0"/>
    <w:rPr>
      <w:b/>
      <w:bCs/>
      <w:i/>
      <w:iCs/>
      <w:sz w:val="24"/>
      <w:szCs w:val="26"/>
    </w:rPr>
  </w:style>
  <w:style w:type="character" w:customStyle="1" w:styleId="Titolo6Carattere">
    <w:name w:val="Titolo 6 Carattere"/>
    <w:link w:val="Titolo6"/>
    <w:rsid w:val="000E00F3"/>
    <w:rPr>
      <w:b/>
      <w:bCs/>
      <w:sz w:val="22"/>
      <w:szCs w:val="22"/>
    </w:rPr>
  </w:style>
  <w:style w:type="character" w:customStyle="1" w:styleId="Titolo7Carattere">
    <w:name w:val="Titolo 7 Carattere"/>
    <w:link w:val="Titolo7"/>
    <w:rsid w:val="004234F0"/>
    <w:rPr>
      <w:sz w:val="22"/>
      <w:szCs w:val="24"/>
    </w:rPr>
  </w:style>
  <w:style w:type="character" w:customStyle="1" w:styleId="Titolo8Carattere">
    <w:name w:val="Titolo 8 Carattere"/>
    <w:link w:val="Titolo8"/>
    <w:rsid w:val="004234F0"/>
    <w:rPr>
      <w:i/>
      <w:iCs/>
      <w:sz w:val="22"/>
      <w:szCs w:val="24"/>
    </w:rPr>
  </w:style>
  <w:style w:type="character" w:customStyle="1" w:styleId="Titolo9Carattere">
    <w:name w:val="Titolo 9 Carattere"/>
    <w:link w:val="Titolo9"/>
    <w:rsid w:val="000E00F3"/>
    <w:rPr>
      <w:b/>
      <w:sz w:val="22"/>
      <w:szCs w:val="22"/>
      <w:lang w:eastAsia="en-US"/>
    </w:rPr>
  </w:style>
  <w:style w:type="character" w:styleId="Collegamentovisitato">
    <w:name w:val="FollowedHyperlink"/>
    <w:uiPriority w:val="99"/>
    <w:rsid w:val="003373EC"/>
    <w:rPr>
      <w:color w:val="800080"/>
      <w:u w:val="single"/>
    </w:rPr>
  </w:style>
  <w:style w:type="paragraph" w:customStyle="1" w:styleId="StyleHeading1Justified">
    <w:name w:val="Style Heading 1 + Justified"/>
    <w:basedOn w:val="Titolo1"/>
    <w:rsid w:val="002B191D"/>
    <w:pPr>
      <w:jc w:val="both"/>
    </w:pPr>
    <w:rPr>
      <w:rFonts w:ascii="Times New Roman Bold" w:hAnsi="Times New Roman Bold" w:cs="Times New Roman"/>
      <w:szCs w:val="20"/>
    </w:rPr>
  </w:style>
  <w:style w:type="paragraph" w:styleId="Mappadocumento">
    <w:name w:val="Document Map"/>
    <w:basedOn w:val="Normale"/>
    <w:link w:val="MappadocumentoCarattere"/>
    <w:rsid w:val="00E11923"/>
    <w:rPr>
      <w:rFonts w:ascii="Tahoma" w:hAnsi="Tahoma" w:cs="Tahoma"/>
      <w:sz w:val="16"/>
      <w:szCs w:val="16"/>
    </w:rPr>
  </w:style>
  <w:style w:type="character" w:customStyle="1" w:styleId="MappadocumentoCarattere">
    <w:name w:val="Mappa documento Carattere"/>
    <w:link w:val="Mappadocumento"/>
    <w:rsid w:val="00E11923"/>
    <w:rPr>
      <w:rFonts w:ascii="Tahoma" w:hAnsi="Tahoma" w:cs="Tahoma"/>
      <w:sz w:val="16"/>
      <w:szCs w:val="16"/>
      <w:lang w:eastAsia="en-US"/>
    </w:rPr>
  </w:style>
  <w:style w:type="character" w:styleId="Rimandocommento">
    <w:name w:val="annotation reference"/>
    <w:rsid w:val="00555EB4"/>
    <w:rPr>
      <w:sz w:val="18"/>
      <w:szCs w:val="18"/>
    </w:rPr>
  </w:style>
  <w:style w:type="paragraph" w:styleId="Testocommento">
    <w:name w:val="annotation text"/>
    <w:basedOn w:val="Normale"/>
    <w:link w:val="TestocommentoCarattere"/>
    <w:rsid w:val="00555EB4"/>
    <w:rPr>
      <w:sz w:val="24"/>
      <w:szCs w:val="24"/>
    </w:rPr>
  </w:style>
  <w:style w:type="character" w:customStyle="1" w:styleId="TestocommentoCarattere">
    <w:name w:val="Testo commento Carattere"/>
    <w:link w:val="Testocommento"/>
    <w:rsid w:val="00555EB4"/>
    <w:rPr>
      <w:sz w:val="24"/>
      <w:szCs w:val="24"/>
    </w:rPr>
  </w:style>
  <w:style w:type="numbering" w:customStyle="1" w:styleId="NoList1">
    <w:name w:val="No List1"/>
    <w:next w:val="Nessunelenco"/>
    <w:uiPriority w:val="99"/>
    <w:semiHidden/>
    <w:unhideWhenUsed/>
    <w:rsid w:val="00555EB4"/>
  </w:style>
  <w:style w:type="character" w:customStyle="1" w:styleId="TestofumettoCarattere">
    <w:name w:val="Testo fumetto Carattere"/>
    <w:link w:val="Testofumetto"/>
    <w:uiPriority w:val="99"/>
    <w:semiHidden/>
    <w:rsid w:val="00555EB4"/>
    <w:rPr>
      <w:rFonts w:ascii="Tahoma" w:hAnsi="Tahoma" w:cs="Tahoma"/>
      <w:sz w:val="16"/>
      <w:szCs w:val="16"/>
    </w:rPr>
  </w:style>
  <w:style w:type="paragraph" w:customStyle="1" w:styleId="ColorfulShading-Accent11">
    <w:name w:val="Colorful Shading - Accent 11"/>
    <w:hidden/>
    <w:uiPriority w:val="71"/>
    <w:rsid w:val="005647A6"/>
    <w:rPr>
      <w:sz w:val="22"/>
    </w:rPr>
  </w:style>
  <w:style w:type="paragraph" w:styleId="Paragrafoelenco">
    <w:name w:val="List Paragraph"/>
    <w:basedOn w:val="Normale"/>
    <w:uiPriority w:val="34"/>
    <w:qFormat/>
    <w:rsid w:val="00833AFF"/>
    <w:pPr>
      <w:ind w:left="720"/>
      <w:contextualSpacing/>
    </w:pPr>
    <w:rPr>
      <w:rFonts w:eastAsia="SimSun"/>
    </w:rPr>
  </w:style>
  <w:style w:type="paragraph" w:styleId="Didascalia">
    <w:name w:val="caption"/>
    <w:basedOn w:val="Normale"/>
    <w:next w:val="Normale"/>
    <w:qFormat/>
    <w:rsid w:val="00522A8B"/>
    <w:rPr>
      <w:rFonts w:eastAsia="SimSun"/>
      <w:b/>
      <w:bCs/>
      <w:sz w:val="20"/>
    </w:rPr>
  </w:style>
  <w:style w:type="paragraph" w:styleId="Soggettocommento">
    <w:name w:val="annotation subject"/>
    <w:basedOn w:val="Testocommento"/>
    <w:next w:val="Testocommento"/>
    <w:link w:val="SoggettocommentoCarattere"/>
    <w:rsid w:val="00C102D8"/>
    <w:rPr>
      <w:b/>
      <w:bCs/>
      <w:sz w:val="20"/>
      <w:szCs w:val="20"/>
    </w:rPr>
  </w:style>
  <w:style w:type="character" w:customStyle="1" w:styleId="SoggettocommentoCarattere">
    <w:name w:val="Soggetto commento Carattere"/>
    <w:link w:val="Soggettocommento"/>
    <w:rsid w:val="00C102D8"/>
    <w:rPr>
      <w:b/>
      <w:bCs/>
      <w:sz w:val="24"/>
      <w:szCs w:val="24"/>
    </w:rPr>
  </w:style>
  <w:style w:type="paragraph" w:styleId="Finemodulo-z">
    <w:name w:val="HTML Bottom of Form"/>
    <w:basedOn w:val="Normale"/>
    <w:next w:val="Normale"/>
    <w:link w:val="Finemodulo-zCarattere"/>
    <w:hidden/>
    <w:uiPriority w:val="99"/>
    <w:unhideWhenUsed/>
    <w:rsid w:val="00EC5B15"/>
    <w:pPr>
      <w:pBdr>
        <w:top w:val="single" w:sz="6" w:space="1" w:color="auto"/>
      </w:pBdr>
      <w:tabs>
        <w:tab w:val="clear" w:pos="360"/>
        <w:tab w:val="clear" w:pos="720"/>
        <w:tab w:val="clear" w:pos="1080"/>
        <w:tab w:val="clear" w:pos="1440"/>
      </w:tabs>
      <w:overflowPunct/>
      <w:autoSpaceDE/>
      <w:autoSpaceDN/>
      <w:adjustRightInd/>
      <w:spacing w:before="0"/>
      <w:jc w:val="center"/>
      <w:textAlignment w:val="auto"/>
    </w:pPr>
    <w:rPr>
      <w:rFonts w:ascii="Arial" w:eastAsia="Malgun Gothic" w:hAnsi="Arial"/>
      <w:vanish/>
      <w:sz w:val="16"/>
      <w:lang w:val="x-none" w:eastAsia="x-none"/>
    </w:rPr>
  </w:style>
  <w:style w:type="character" w:customStyle="1" w:styleId="Finemodulo-zCarattere">
    <w:name w:val="Fine modulo -z Carattere"/>
    <w:basedOn w:val="Caratterepredefinitoparagrafo"/>
    <w:link w:val="Finemodulo-z"/>
    <w:uiPriority w:val="99"/>
    <w:rsid w:val="00EC5B15"/>
    <w:rPr>
      <w:rFonts w:ascii="Arial" w:eastAsia="Malgun Gothic" w:hAnsi="Arial"/>
      <w:vanish/>
      <w:sz w:val="16"/>
      <w:lang w:val="x-none" w:eastAsia="x-none"/>
    </w:rPr>
  </w:style>
  <w:style w:type="character" w:customStyle="1" w:styleId="Titolo1Carattere">
    <w:name w:val="Titolo 1 Carattere"/>
    <w:basedOn w:val="Caratterepredefinitoparagrafo"/>
    <w:link w:val="Titolo1"/>
    <w:uiPriority w:val="9"/>
    <w:rsid w:val="00CF6165"/>
    <w:rPr>
      <w:rFonts w:cs="Arial"/>
      <w:b/>
      <w:bCs/>
      <w:kern w:val="32"/>
      <w:sz w:val="32"/>
      <w:szCs w:val="32"/>
    </w:rPr>
  </w:style>
  <w:style w:type="table" w:styleId="Grigliatabella">
    <w:name w:val="Table Grid"/>
    <w:basedOn w:val="Tabellanormale"/>
    <w:rsid w:val="00A577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e">
    <w:name w:val="Revision"/>
    <w:hidden/>
    <w:uiPriority w:val="66"/>
    <w:semiHidden/>
    <w:rsid w:val="003933FA"/>
    <w:rPr>
      <w:sz w:val="22"/>
    </w:rPr>
  </w:style>
  <w:style w:type="paragraph" w:styleId="Sommario1">
    <w:name w:val="toc 1"/>
    <w:basedOn w:val="Normale"/>
    <w:next w:val="Normale"/>
    <w:autoRedefine/>
    <w:uiPriority w:val="39"/>
    <w:unhideWhenUsed/>
    <w:rsid w:val="00CE26BF"/>
    <w:pPr>
      <w:tabs>
        <w:tab w:val="clear" w:pos="360"/>
        <w:tab w:val="clear" w:pos="720"/>
        <w:tab w:val="clear" w:pos="1080"/>
        <w:tab w:val="clear" w:pos="1440"/>
      </w:tabs>
    </w:pPr>
  </w:style>
  <w:style w:type="paragraph" w:styleId="Sommario2">
    <w:name w:val="toc 2"/>
    <w:basedOn w:val="Normale"/>
    <w:next w:val="Normale"/>
    <w:autoRedefine/>
    <w:uiPriority w:val="39"/>
    <w:unhideWhenUsed/>
    <w:rsid w:val="00CE26BF"/>
    <w:pPr>
      <w:tabs>
        <w:tab w:val="clear" w:pos="360"/>
        <w:tab w:val="clear" w:pos="720"/>
        <w:tab w:val="clear" w:pos="1080"/>
        <w:tab w:val="clear" w:pos="1440"/>
      </w:tabs>
      <w:ind w:left="420"/>
    </w:pPr>
  </w:style>
  <w:style w:type="paragraph" w:styleId="Sommario3">
    <w:name w:val="toc 3"/>
    <w:basedOn w:val="Normale"/>
    <w:next w:val="Normale"/>
    <w:autoRedefine/>
    <w:uiPriority w:val="39"/>
    <w:unhideWhenUsed/>
    <w:rsid w:val="00CE26BF"/>
    <w:pPr>
      <w:tabs>
        <w:tab w:val="clear" w:pos="360"/>
        <w:tab w:val="clear" w:pos="720"/>
        <w:tab w:val="clear" w:pos="1080"/>
        <w:tab w:val="clear" w:pos="1440"/>
      </w:tabs>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12882">
      <w:bodyDiv w:val="1"/>
      <w:marLeft w:val="0"/>
      <w:marRight w:val="0"/>
      <w:marTop w:val="0"/>
      <w:marBottom w:val="0"/>
      <w:divBdr>
        <w:top w:val="none" w:sz="0" w:space="0" w:color="auto"/>
        <w:left w:val="none" w:sz="0" w:space="0" w:color="auto"/>
        <w:bottom w:val="none" w:sz="0" w:space="0" w:color="auto"/>
        <w:right w:val="none" w:sz="0" w:space="0" w:color="auto"/>
      </w:divBdr>
    </w:div>
    <w:div w:id="611326653">
      <w:bodyDiv w:val="1"/>
      <w:marLeft w:val="0"/>
      <w:marRight w:val="0"/>
      <w:marTop w:val="0"/>
      <w:marBottom w:val="0"/>
      <w:divBdr>
        <w:top w:val="none" w:sz="0" w:space="0" w:color="auto"/>
        <w:left w:val="none" w:sz="0" w:space="0" w:color="auto"/>
        <w:bottom w:val="none" w:sz="0" w:space="0" w:color="auto"/>
        <w:right w:val="none" w:sz="0" w:space="0" w:color="auto"/>
      </w:divBdr>
    </w:div>
    <w:div w:id="746878009">
      <w:bodyDiv w:val="1"/>
      <w:marLeft w:val="0"/>
      <w:marRight w:val="0"/>
      <w:marTop w:val="0"/>
      <w:marBottom w:val="0"/>
      <w:divBdr>
        <w:top w:val="none" w:sz="0" w:space="0" w:color="auto"/>
        <w:left w:val="none" w:sz="0" w:space="0" w:color="auto"/>
        <w:bottom w:val="none" w:sz="0" w:space="0" w:color="auto"/>
        <w:right w:val="none" w:sz="0" w:space="0" w:color="auto"/>
      </w:divBdr>
    </w:div>
    <w:div w:id="762342076">
      <w:bodyDiv w:val="1"/>
      <w:marLeft w:val="0"/>
      <w:marRight w:val="0"/>
      <w:marTop w:val="0"/>
      <w:marBottom w:val="0"/>
      <w:divBdr>
        <w:top w:val="none" w:sz="0" w:space="0" w:color="auto"/>
        <w:left w:val="none" w:sz="0" w:space="0" w:color="auto"/>
        <w:bottom w:val="none" w:sz="0" w:space="0" w:color="auto"/>
        <w:right w:val="none" w:sz="0" w:space="0" w:color="auto"/>
      </w:divBdr>
    </w:div>
    <w:div w:id="923564330">
      <w:bodyDiv w:val="1"/>
      <w:marLeft w:val="0"/>
      <w:marRight w:val="0"/>
      <w:marTop w:val="0"/>
      <w:marBottom w:val="0"/>
      <w:divBdr>
        <w:top w:val="none" w:sz="0" w:space="0" w:color="auto"/>
        <w:left w:val="none" w:sz="0" w:space="0" w:color="auto"/>
        <w:bottom w:val="none" w:sz="0" w:space="0" w:color="auto"/>
        <w:right w:val="none" w:sz="0" w:space="0" w:color="auto"/>
      </w:divBdr>
    </w:div>
    <w:div w:id="1184517107">
      <w:bodyDiv w:val="1"/>
      <w:marLeft w:val="0"/>
      <w:marRight w:val="0"/>
      <w:marTop w:val="0"/>
      <w:marBottom w:val="0"/>
      <w:divBdr>
        <w:top w:val="none" w:sz="0" w:space="0" w:color="auto"/>
        <w:left w:val="none" w:sz="0" w:space="0" w:color="auto"/>
        <w:bottom w:val="none" w:sz="0" w:space="0" w:color="auto"/>
        <w:right w:val="none" w:sz="0" w:space="0" w:color="auto"/>
      </w:divBdr>
    </w:div>
    <w:div w:id="1278103925">
      <w:bodyDiv w:val="1"/>
      <w:marLeft w:val="0"/>
      <w:marRight w:val="0"/>
      <w:marTop w:val="0"/>
      <w:marBottom w:val="0"/>
      <w:divBdr>
        <w:top w:val="none" w:sz="0" w:space="0" w:color="auto"/>
        <w:left w:val="none" w:sz="0" w:space="0" w:color="auto"/>
        <w:bottom w:val="none" w:sz="0" w:space="0" w:color="auto"/>
        <w:right w:val="none" w:sz="0" w:space="0" w:color="auto"/>
      </w:divBdr>
    </w:div>
    <w:div w:id="1333681700">
      <w:bodyDiv w:val="1"/>
      <w:marLeft w:val="0"/>
      <w:marRight w:val="0"/>
      <w:marTop w:val="0"/>
      <w:marBottom w:val="0"/>
      <w:divBdr>
        <w:top w:val="none" w:sz="0" w:space="0" w:color="auto"/>
        <w:left w:val="none" w:sz="0" w:space="0" w:color="auto"/>
        <w:bottom w:val="none" w:sz="0" w:space="0" w:color="auto"/>
        <w:right w:val="none" w:sz="0" w:space="0" w:color="auto"/>
      </w:divBdr>
    </w:div>
    <w:div w:id="146797174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10541859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chart" Target="charts/chart4.xml"/><Relationship Id="rId21" Type="http://schemas.openxmlformats.org/officeDocument/2006/relationships/image" Target="media/image4.png"/><Relationship Id="rId22" Type="http://schemas.openxmlformats.org/officeDocument/2006/relationships/image" Target="media/image5.png"/><Relationship Id="rId23" Type="http://schemas.openxmlformats.org/officeDocument/2006/relationships/image" Target="media/image6.png"/><Relationship Id="rId24" Type="http://schemas.openxmlformats.org/officeDocument/2006/relationships/image" Target="media/image7.png"/><Relationship Id="rId25" Type="http://schemas.openxmlformats.org/officeDocument/2006/relationships/image" Target="media/image8.emf"/><Relationship Id="rId26" Type="http://schemas.openxmlformats.org/officeDocument/2006/relationships/image" Target="media/image9.emf"/><Relationship Id="rId27" Type="http://schemas.openxmlformats.org/officeDocument/2006/relationships/image" Target="media/image10.emf"/><Relationship Id="rId28" Type="http://schemas.openxmlformats.org/officeDocument/2006/relationships/image" Target="media/image11.png"/><Relationship Id="rId29" Type="http://schemas.openxmlformats.org/officeDocument/2006/relationships/image" Target="media/image12.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image" Target="media/image13.png"/><Relationship Id="rId31" Type="http://schemas.openxmlformats.org/officeDocument/2006/relationships/footer" Target="footer1.xml"/><Relationship Id="rId32" Type="http://schemas.openxmlformats.org/officeDocument/2006/relationships/fontTable" Target="fontTable.xml"/><Relationship Id="rId9" Type="http://schemas.openxmlformats.org/officeDocument/2006/relationships/image" Target="media/image1.pn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theme" Target="theme/theme1.xml"/><Relationship Id="rId36" Type="http://schemas.microsoft.com/office/2011/relationships/people" Target="people.xml"/><Relationship Id="rId37" Type="http://schemas.microsoft.com/office/2011/relationships/commentsExtended" Target="commentsExtended.xml"/><Relationship Id="rId10" Type="http://schemas.openxmlformats.org/officeDocument/2006/relationships/image" Target="media/image2.png"/><Relationship Id="rId11" Type="http://schemas.openxmlformats.org/officeDocument/2006/relationships/hyperlink" Target="mailto:baroncini@gmx.com" TargetMode="External"/><Relationship Id="rId12" Type="http://schemas.openxmlformats.org/officeDocument/2006/relationships/hyperlink" Target="mailto:rajanj@qti.qualcomm.com" TargetMode="External"/><Relationship Id="rId13" Type="http://schemas.openxmlformats.org/officeDocument/2006/relationships/hyperlink" Target="mailto:Shan.Liu@mediatek.com" TargetMode="External"/><Relationship Id="rId14" Type="http://schemas.openxmlformats.org/officeDocument/2006/relationships/hyperlink" Target="mailto:Xiaoyu.Xiu@InterDigital.com" TargetMode="External"/><Relationship Id="rId15" Type="http://schemas.openxmlformats.org/officeDocument/2006/relationships/hyperlink" Target="mailto:jzxu@microsoft.com" TargetMode="External"/><Relationship Id="rId16" Type="http://schemas.openxmlformats.org/officeDocument/2006/relationships/chart" Target="charts/chart1.xml"/><Relationship Id="rId17" Type="http://schemas.openxmlformats.org/officeDocument/2006/relationships/chart" Target="charts/chart2.xml"/><Relationship Id="rId18" Type="http://schemas.openxmlformats.org/officeDocument/2006/relationships/image" Target="media/image3.emf"/><Relationship Id="rId19"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haopingyu:Main:projects:MPEG-JCTVC-INCITS:MPEG-JCTVC-1016:JCTVC-AHG6:Reports:SampleTestResult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haopingyu:Main:projects:MPEG-JCTVC-INCITS:MPEG-JCTVC-1016:JCTVC-AHG6:Reports:SampleTestResult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SSD:Users:VAB:Desktop:SCC:SCC-RGB-Graph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SSD:Users:VAB:Desktop:SCC:SCC-YUV-444-graphs-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ltLang="zh-CN"/>
              <a:t>EDE RGB AI</a:t>
            </a:r>
          </a:p>
        </c:rich>
      </c:tx>
      <c:layout/>
      <c:overlay val="0"/>
    </c:title>
    <c:autoTitleDeleted val="0"/>
    <c:plotArea>
      <c:layout/>
      <c:scatterChart>
        <c:scatterStyle val="smoothMarker"/>
        <c:varyColors val="0"/>
        <c:ser>
          <c:idx val="0"/>
          <c:order val="0"/>
          <c:tx>
            <c:v>HEVC-SCC</c:v>
          </c:tx>
          <c:marker>
            <c:symbol val="none"/>
          </c:marker>
          <c:xVal>
            <c:numRef>
              <c:f>SCC_EDE_RGB_AI!$C$2:$C$248</c:f>
              <c:numCache>
                <c:formatCode>General</c:formatCode>
                <c:ptCount val="247"/>
                <c:pt idx="0">
                  <c:v>51320.86700000001</c:v>
                </c:pt>
                <c:pt idx="1">
                  <c:v>50967.564</c:v>
                </c:pt>
                <c:pt idx="2">
                  <c:v>50782.93700000001</c:v>
                </c:pt>
                <c:pt idx="3">
                  <c:v>50399.363</c:v>
                </c:pt>
                <c:pt idx="4">
                  <c:v>50015.32</c:v>
                </c:pt>
                <c:pt idx="5">
                  <c:v>49827.302</c:v>
                </c:pt>
                <c:pt idx="6">
                  <c:v>49460.271</c:v>
                </c:pt>
                <c:pt idx="7">
                  <c:v>49174.584</c:v>
                </c:pt>
                <c:pt idx="8">
                  <c:v>49015.57900000001</c:v>
                </c:pt>
                <c:pt idx="9">
                  <c:v>48717.501</c:v>
                </c:pt>
                <c:pt idx="10">
                  <c:v>48422.635</c:v>
                </c:pt>
                <c:pt idx="11">
                  <c:v>48293.23</c:v>
                </c:pt>
                <c:pt idx="12">
                  <c:v>47970.564</c:v>
                </c:pt>
                <c:pt idx="13">
                  <c:v>47721.681</c:v>
                </c:pt>
                <c:pt idx="14">
                  <c:v>47584.627</c:v>
                </c:pt>
                <c:pt idx="15">
                  <c:v>47314.11</c:v>
                </c:pt>
                <c:pt idx="16">
                  <c:v>47042.631</c:v>
                </c:pt>
                <c:pt idx="17">
                  <c:v>46919.282</c:v>
                </c:pt>
                <c:pt idx="18">
                  <c:v>46659.312</c:v>
                </c:pt>
                <c:pt idx="19">
                  <c:v>46427.02</c:v>
                </c:pt>
                <c:pt idx="20">
                  <c:v>46309.247</c:v>
                </c:pt>
                <c:pt idx="21">
                  <c:v>46063.341</c:v>
                </c:pt>
                <c:pt idx="22">
                  <c:v>45829.121</c:v>
                </c:pt>
                <c:pt idx="23">
                  <c:v>45717.557</c:v>
                </c:pt>
                <c:pt idx="24">
                  <c:v>45465.624</c:v>
                </c:pt>
                <c:pt idx="25">
                  <c:v>45191.039</c:v>
                </c:pt>
                <c:pt idx="26">
                  <c:v>45044.032</c:v>
                </c:pt>
                <c:pt idx="27">
                  <c:v>44751.819</c:v>
                </c:pt>
                <c:pt idx="28">
                  <c:v>44485.037</c:v>
                </c:pt>
                <c:pt idx="29">
                  <c:v>44340.882</c:v>
                </c:pt>
                <c:pt idx="30">
                  <c:v>44056.195</c:v>
                </c:pt>
                <c:pt idx="31">
                  <c:v>43791.781</c:v>
                </c:pt>
                <c:pt idx="32">
                  <c:v>43657.654</c:v>
                </c:pt>
                <c:pt idx="33">
                  <c:v>43396.721</c:v>
                </c:pt>
                <c:pt idx="34">
                  <c:v>43128.822</c:v>
                </c:pt>
                <c:pt idx="35">
                  <c:v>42980.553</c:v>
                </c:pt>
                <c:pt idx="36">
                  <c:v>42709.243</c:v>
                </c:pt>
                <c:pt idx="37">
                  <c:v>42511.737</c:v>
                </c:pt>
                <c:pt idx="38">
                  <c:v>42415.855</c:v>
                </c:pt>
                <c:pt idx="39">
                  <c:v>42216.12</c:v>
                </c:pt>
                <c:pt idx="40">
                  <c:v>42025.47</c:v>
                </c:pt>
                <c:pt idx="41">
                  <c:v>41915.922</c:v>
                </c:pt>
                <c:pt idx="42">
                  <c:v>41722.195</c:v>
                </c:pt>
                <c:pt idx="43">
                  <c:v>41540.564</c:v>
                </c:pt>
                <c:pt idx="44">
                  <c:v>41444.761</c:v>
                </c:pt>
                <c:pt idx="45">
                  <c:v>41254.97500000001</c:v>
                </c:pt>
                <c:pt idx="46">
                  <c:v>41059.947</c:v>
                </c:pt>
                <c:pt idx="47">
                  <c:v>40967.302</c:v>
                </c:pt>
                <c:pt idx="48">
                  <c:v>40782.141</c:v>
                </c:pt>
                <c:pt idx="49">
                  <c:v>40577.567</c:v>
                </c:pt>
                <c:pt idx="50">
                  <c:v>40482.572</c:v>
                </c:pt>
                <c:pt idx="51">
                  <c:v>40276.377</c:v>
                </c:pt>
                <c:pt idx="52">
                  <c:v>40057.241</c:v>
                </c:pt>
                <c:pt idx="53">
                  <c:v>39941.713</c:v>
                </c:pt>
                <c:pt idx="54">
                  <c:v>39745.808</c:v>
                </c:pt>
                <c:pt idx="55">
                  <c:v>39546.418</c:v>
                </c:pt>
                <c:pt idx="56">
                  <c:v>39443.703</c:v>
                </c:pt>
                <c:pt idx="57">
                  <c:v>39226.839</c:v>
                </c:pt>
                <c:pt idx="58">
                  <c:v>39024.04</c:v>
                </c:pt>
                <c:pt idx="59">
                  <c:v>38932.012</c:v>
                </c:pt>
                <c:pt idx="60">
                  <c:v>38711.37100000001</c:v>
                </c:pt>
                <c:pt idx="61">
                  <c:v>38540.602</c:v>
                </c:pt>
                <c:pt idx="62">
                  <c:v>38456.041</c:v>
                </c:pt>
                <c:pt idx="63">
                  <c:v>38274.434</c:v>
                </c:pt>
                <c:pt idx="64">
                  <c:v>38087.042</c:v>
                </c:pt>
                <c:pt idx="65">
                  <c:v>37989.18700000001</c:v>
                </c:pt>
                <c:pt idx="66">
                  <c:v>37829.706</c:v>
                </c:pt>
                <c:pt idx="67">
                  <c:v>37635.349</c:v>
                </c:pt>
                <c:pt idx="68">
                  <c:v>37540.337</c:v>
                </c:pt>
                <c:pt idx="69">
                  <c:v>37337.618</c:v>
                </c:pt>
                <c:pt idx="70">
                  <c:v>37146.232</c:v>
                </c:pt>
                <c:pt idx="71">
                  <c:v>37054.79399999999</c:v>
                </c:pt>
                <c:pt idx="72">
                  <c:v>36855.175</c:v>
                </c:pt>
                <c:pt idx="73">
                  <c:v>36689.557</c:v>
                </c:pt>
                <c:pt idx="74">
                  <c:v>36602.073</c:v>
                </c:pt>
                <c:pt idx="75">
                  <c:v>36436.006</c:v>
                </c:pt>
                <c:pt idx="76">
                  <c:v>36267.917</c:v>
                </c:pt>
                <c:pt idx="77">
                  <c:v>36162.50900000001</c:v>
                </c:pt>
                <c:pt idx="78">
                  <c:v>36002.417</c:v>
                </c:pt>
                <c:pt idx="79">
                  <c:v>35834.75</c:v>
                </c:pt>
                <c:pt idx="80">
                  <c:v>35748.346</c:v>
                </c:pt>
                <c:pt idx="81">
                  <c:v>35571.698</c:v>
                </c:pt>
                <c:pt idx="82">
                  <c:v>35400.063</c:v>
                </c:pt>
                <c:pt idx="83">
                  <c:v>35315.518</c:v>
                </c:pt>
                <c:pt idx="84">
                  <c:v>35144.37</c:v>
                </c:pt>
                <c:pt idx="85">
                  <c:v>34978.51300000001</c:v>
                </c:pt>
                <c:pt idx="86">
                  <c:v>34897.677</c:v>
                </c:pt>
                <c:pt idx="87">
                  <c:v>34726.055</c:v>
                </c:pt>
                <c:pt idx="88">
                  <c:v>34569.263</c:v>
                </c:pt>
                <c:pt idx="89">
                  <c:v>34482.387</c:v>
                </c:pt>
                <c:pt idx="90">
                  <c:v>34325.25700000001</c:v>
                </c:pt>
                <c:pt idx="91">
                  <c:v>34127.993</c:v>
                </c:pt>
                <c:pt idx="92">
                  <c:v>34026.83100000001</c:v>
                </c:pt>
                <c:pt idx="93">
                  <c:v>33819.444</c:v>
                </c:pt>
                <c:pt idx="94">
                  <c:v>33613.341</c:v>
                </c:pt>
                <c:pt idx="95">
                  <c:v>33499.663</c:v>
                </c:pt>
                <c:pt idx="96">
                  <c:v>33283.62</c:v>
                </c:pt>
                <c:pt idx="97">
                  <c:v>33110.58300000001</c:v>
                </c:pt>
                <c:pt idx="98">
                  <c:v>33023.958</c:v>
                </c:pt>
                <c:pt idx="99">
                  <c:v>32849.454</c:v>
                </c:pt>
                <c:pt idx="100">
                  <c:v>32683.985</c:v>
                </c:pt>
                <c:pt idx="101">
                  <c:v>32599.924</c:v>
                </c:pt>
                <c:pt idx="102">
                  <c:v>32421.34</c:v>
                </c:pt>
                <c:pt idx="103">
                  <c:v>32234.826</c:v>
                </c:pt>
                <c:pt idx="104">
                  <c:v>32138.825</c:v>
                </c:pt>
                <c:pt idx="105">
                  <c:v>31938.743</c:v>
                </c:pt>
                <c:pt idx="106">
                  <c:v>31727.39</c:v>
                </c:pt>
                <c:pt idx="107">
                  <c:v>31640.39</c:v>
                </c:pt>
                <c:pt idx="108">
                  <c:v>31474.185</c:v>
                </c:pt>
                <c:pt idx="109">
                  <c:v>31301.166</c:v>
                </c:pt>
                <c:pt idx="110">
                  <c:v>31213.736</c:v>
                </c:pt>
                <c:pt idx="111">
                  <c:v>31028.615</c:v>
                </c:pt>
                <c:pt idx="112">
                  <c:v>30856.156</c:v>
                </c:pt>
                <c:pt idx="113">
                  <c:v>30757.242</c:v>
                </c:pt>
                <c:pt idx="114">
                  <c:v>30591.531</c:v>
                </c:pt>
                <c:pt idx="115">
                  <c:v>30319.928</c:v>
                </c:pt>
                <c:pt idx="116">
                  <c:v>30179.43600000001</c:v>
                </c:pt>
                <c:pt idx="117">
                  <c:v>29893.63</c:v>
                </c:pt>
                <c:pt idx="118">
                  <c:v>29613.59800000001</c:v>
                </c:pt>
                <c:pt idx="119">
                  <c:v>29461.691</c:v>
                </c:pt>
                <c:pt idx="120">
                  <c:v>29203.242</c:v>
                </c:pt>
                <c:pt idx="121">
                  <c:v>29009.838</c:v>
                </c:pt>
                <c:pt idx="122">
                  <c:v>28913.353</c:v>
                </c:pt>
                <c:pt idx="123">
                  <c:v>28717.013</c:v>
                </c:pt>
                <c:pt idx="124">
                  <c:v>28532.251</c:v>
                </c:pt>
                <c:pt idx="125">
                  <c:v>28434.717</c:v>
                </c:pt>
                <c:pt idx="126">
                  <c:v>28225.248</c:v>
                </c:pt>
                <c:pt idx="127">
                  <c:v>28045.633</c:v>
                </c:pt>
                <c:pt idx="128">
                  <c:v>27958.902</c:v>
                </c:pt>
                <c:pt idx="129">
                  <c:v>27772.363</c:v>
                </c:pt>
                <c:pt idx="130">
                  <c:v>27582.027</c:v>
                </c:pt>
                <c:pt idx="131">
                  <c:v>27491.057</c:v>
                </c:pt>
                <c:pt idx="132">
                  <c:v>27316.409</c:v>
                </c:pt>
                <c:pt idx="133">
                  <c:v>27108.85</c:v>
                </c:pt>
                <c:pt idx="134">
                  <c:v>26997.656</c:v>
                </c:pt>
                <c:pt idx="135">
                  <c:v>26757.579</c:v>
                </c:pt>
                <c:pt idx="136">
                  <c:v>26530.266</c:v>
                </c:pt>
                <c:pt idx="137">
                  <c:v>26417.724</c:v>
                </c:pt>
                <c:pt idx="138">
                  <c:v>26183.953</c:v>
                </c:pt>
                <c:pt idx="139">
                  <c:v>25978.175</c:v>
                </c:pt>
                <c:pt idx="140">
                  <c:v>25866.196</c:v>
                </c:pt>
                <c:pt idx="141">
                  <c:v>25653.616</c:v>
                </c:pt>
                <c:pt idx="142">
                  <c:v>25437.977</c:v>
                </c:pt>
                <c:pt idx="143">
                  <c:v>25337.07</c:v>
                </c:pt>
                <c:pt idx="144">
                  <c:v>25138.439</c:v>
                </c:pt>
                <c:pt idx="145">
                  <c:v>24913.42</c:v>
                </c:pt>
                <c:pt idx="146">
                  <c:v>24791.961</c:v>
                </c:pt>
                <c:pt idx="147">
                  <c:v>24557.444</c:v>
                </c:pt>
                <c:pt idx="148">
                  <c:v>24314.962</c:v>
                </c:pt>
                <c:pt idx="149">
                  <c:v>24191.106</c:v>
                </c:pt>
                <c:pt idx="150">
                  <c:v>23951.791</c:v>
                </c:pt>
                <c:pt idx="151">
                  <c:v>23745.663</c:v>
                </c:pt>
                <c:pt idx="152">
                  <c:v>23646.179</c:v>
                </c:pt>
                <c:pt idx="153">
                  <c:v>23440.07</c:v>
                </c:pt>
                <c:pt idx="154">
                  <c:v>23206.843</c:v>
                </c:pt>
                <c:pt idx="155">
                  <c:v>23119.682</c:v>
                </c:pt>
                <c:pt idx="156">
                  <c:v>22907.646</c:v>
                </c:pt>
                <c:pt idx="157">
                  <c:v>22530.566</c:v>
                </c:pt>
                <c:pt idx="158">
                  <c:v>22339.024</c:v>
                </c:pt>
                <c:pt idx="159">
                  <c:v>21951.75800000001</c:v>
                </c:pt>
                <c:pt idx="160">
                  <c:v>21557.112</c:v>
                </c:pt>
                <c:pt idx="161">
                  <c:v>21354.509</c:v>
                </c:pt>
                <c:pt idx="162">
                  <c:v>20971.28</c:v>
                </c:pt>
                <c:pt idx="163">
                  <c:v>20758.818</c:v>
                </c:pt>
                <c:pt idx="164">
                  <c:v>20651.175</c:v>
                </c:pt>
                <c:pt idx="165">
                  <c:v>20427.909</c:v>
                </c:pt>
                <c:pt idx="166">
                  <c:v>20207.713</c:v>
                </c:pt>
                <c:pt idx="167">
                  <c:v>20089.418</c:v>
                </c:pt>
                <c:pt idx="168">
                  <c:v>19890.735</c:v>
                </c:pt>
                <c:pt idx="169">
                  <c:v>19543.942</c:v>
                </c:pt>
                <c:pt idx="170">
                  <c:v>19369.184</c:v>
                </c:pt>
                <c:pt idx="171">
                  <c:v>18993.542</c:v>
                </c:pt>
                <c:pt idx="172">
                  <c:v>18607.359</c:v>
                </c:pt>
                <c:pt idx="173">
                  <c:v>18423.661</c:v>
                </c:pt>
                <c:pt idx="174">
                  <c:v>18071.808</c:v>
                </c:pt>
                <c:pt idx="175">
                  <c:v>17810.01099999999</c:v>
                </c:pt>
                <c:pt idx="176">
                  <c:v>17678.078</c:v>
                </c:pt>
                <c:pt idx="177">
                  <c:v>17411.046</c:v>
                </c:pt>
                <c:pt idx="178">
                  <c:v>17205.993</c:v>
                </c:pt>
                <c:pt idx="179">
                  <c:v>17040.28</c:v>
                </c:pt>
                <c:pt idx="180">
                  <c:v>16828.048</c:v>
                </c:pt>
                <c:pt idx="181">
                  <c:v>16403.717</c:v>
                </c:pt>
                <c:pt idx="182">
                  <c:v>16154.648</c:v>
                </c:pt>
                <c:pt idx="183">
                  <c:v>15696.009</c:v>
                </c:pt>
                <c:pt idx="184">
                  <c:v>15242.99</c:v>
                </c:pt>
                <c:pt idx="185">
                  <c:v>15002.552</c:v>
                </c:pt>
                <c:pt idx="186">
                  <c:v>14535.462</c:v>
                </c:pt>
                <c:pt idx="187">
                  <c:v>14250.459</c:v>
                </c:pt>
                <c:pt idx="188">
                  <c:v>14107.548</c:v>
                </c:pt>
                <c:pt idx="189">
                  <c:v>13836.165</c:v>
                </c:pt>
                <c:pt idx="190">
                  <c:v>13553.857</c:v>
                </c:pt>
                <c:pt idx="191">
                  <c:v>13421.057</c:v>
                </c:pt>
                <c:pt idx="192">
                  <c:v>13158.544</c:v>
                </c:pt>
                <c:pt idx="193">
                  <c:v>12827.476</c:v>
                </c:pt>
                <c:pt idx="194">
                  <c:v>12642.325</c:v>
                </c:pt>
                <c:pt idx="195">
                  <c:v>12317.49</c:v>
                </c:pt>
                <c:pt idx="196">
                  <c:v>11981.242</c:v>
                </c:pt>
                <c:pt idx="197">
                  <c:v>11793.47</c:v>
                </c:pt>
                <c:pt idx="198">
                  <c:v>11454.837</c:v>
                </c:pt>
                <c:pt idx="199">
                  <c:v>11296.75</c:v>
                </c:pt>
                <c:pt idx="200">
                  <c:v>11208.943</c:v>
                </c:pt>
                <c:pt idx="201">
                  <c:v>11040.841</c:v>
                </c:pt>
                <c:pt idx="202">
                  <c:v>10881.129</c:v>
                </c:pt>
                <c:pt idx="203">
                  <c:v>10793.341</c:v>
                </c:pt>
                <c:pt idx="204">
                  <c:v>10620.349</c:v>
                </c:pt>
                <c:pt idx="205">
                  <c:v>10447.489</c:v>
                </c:pt>
                <c:pt idx="206">
                  <c:v>10347.885</c:v>
                </c:pt>
                <c:pt idx="207">
                  <c:v>10161.079</c:v>
                </c:pt>
                <c:pt idx="208">
                  <c:v>9963.41</c:v>
                </c:pt>
                <c:pt idx="209">
                  <c:v>9878.506999999945</c:v>
                </c:pt>
                <c:pt idx="210">
                  <c:v>9718.059999999941</c:v>
                </c:pt>
                <c:pt idx="211">
                  <c:v>9553.898999999941</c:v>
                </c:pt>
                <c:pt idx="212">
                  <c:v>9478.363999999945</c:v>
                </c:pt>
                <c:pt idx="213">
                  <c:v>9310.890999999947</c:v>
                </c:pt>
                <c:pt idx="214">
                  <c:v>9146.564999999962</c:v>
                </c:pt>
                <c:pt idx="215">
                  <c:v>9070.484</c:v>
                </c:pt>
                <c:pt idx="216">
                  <c:v>8893.572</c:v>
                </c:pt>
                <c:pt idx="217">
                  <c:v>8752.773999999987</c:v>
                </c:pt>
                <c:pt idx="218">
                  <c:v>8683.462999999947</c:v>
                </c:pt>
                <c:pt idx="219">
                  <c:v>8545.27</c:v>
                </c:pt>
                <c:pt idx="220">
                  <c:v>8416.622999999987</c:v>
                </c:pt>
                <c:pt idx="221">
                  <c:v>8335.586999999945</c:v>
                </c:pt>
                <c:pt idx="222">
                  <c:v>8199.232</c:v>
                </c:pt>
                <c:pt idx="223">
                  <c:v>8060.961</c:v>
                </c:pt>
                <c:pt idx="224">
                  <c:v>7985.916</c:v>
                </c:pt>
                <c:pt idx="225">
                  <c:v>7844.043000000001</c:v>
                </c:pt>
                <c:pt idx="226">
                  <c:v>7713.869</c:v>
                </c:pt>
                <c:pt idx="227">
                  <c:v>7640.893</c:v>
                </c:pt>
                <c:pt idx="228">
                  <c:v>7508.089</c:v>
                </c:pt>
                <c:pt idx="229">
                  <c:v>7379.881</c:v>
                </c:pt>
                <c:pt idx="230">
                  <c:v>7310.029000000001</c:v>
                </c:pt>
                <c:pt idx="231">
                  <c:v>7168.008</c:v>
                </c:pt>
                <c:pt idx="232">
                  <c:v>7032.679</c:v>
                </c:pt>
                <c:pt idx="233">
                  <c:v>6970.703</c:v>
                </c:pt>
                <c:pt idx="234">
                  <c:v>6843.779</c:v>
                </c:pt>
                <c:pt idx="235">
                  <c:v>6720.196</c:v>
                </c:pt>
                <c:pt idx="236">
                  <c:v>6654.4</c:v>
                </c:pt>
                <c:pt idx="237">
                  <c:v>6515.078</c:v>
                </c:pt>
                <c:pt idx="238">
                  <c:v>6380.259</c:v>
                </c:pt>
                <c:pt idx="239">
                  <c:v>6314.157</c:v>
                </c:pt>
                <c:pt idx="240">
                  <c:v>6183.485</c:v>
                </c:pt>
                <c:pt idx="241">
                  <c:v>6053.22</c:v>
                </c:pt>
                <c:pt idx="242">
                  <c:v>5984.149</c:v>
                </c:pt>
                <c:pt idx="243">
                  <c:v>5829.333000000001</c:v>
                </c:pt>
                <c:pt idx="244">
                  <c:v>5695.591</c:v>
                </c:pt>
                <c:pt idx="245">
                  <c:v>5630.268</c:v>
                </c:pt>
                <c:pt idx="246">
                  <c:v>5507.977999999996</c:v>
                </c:pt>
              </c:numCache>
            </c:numRef>
          </c:xVal>
          <c:yVal>
            <c:numRef>
              <c:f>SCC_EDE_RGB_AI!$D$2:$D$248</c:f>
              <c:numCache>
                <c:formatCode>General</c:formatCode>
                <c:ptCount val="247"/>
                <c:pt idx="0">
                  <c:v>65.2925</c:v>
                </c:pt>
                <c:pt idx="1">
                  <c:v>65.0198</c:v>
                </c:pt>
                <c:pt idx="2">
                  <c:v>64.88249999999998</c:v>
                </c:pt>
                <c:pt idx="3">
                  <c:v>64.596</c:v>
                </c:pt>
                <c:pt idx="4">
                  <c:v>64.338</c:v>
                </c:pt>
                <c:pt idx="5">
                  <c:v>64.2022</c:v>
                </c:pt>
                <c:pt idx="6">
                  <c:v>63.8954</c:v>
                </c:pt>
                <c:pt idx="7">
                  <c:v>63.79680000000001</c:v>
                </c:pt>
                <c:pt idx="8">
                  <c:v>63.75610000000001</c:v>
                </c:pt>
                <c:pt idx="9">
                  <c:v>63.6791</c:v>
                </c:pt>
                <c:pt idx="10">
                  <c:v>63.5937</c:v>
                </c:pt>
                <c:pt idx="11">
                  <c:v>63.5458</c:v>
                </c:pt>
                <c:pt idx="12">
                  <c:v>63.47620000000001</c:v>
                </c:pt>
                <c:pt idx="13">
                  <c:v>63.3144</c:v>
                </c:pt>
                <c:pt idx="14">
                  <c:v>63.244</c:v>
                </c:pt>
                <c:pt idx="15">
                  <c:v>63.0878</c:v>
                </c:pt>
                <c:pt idx="16">
                  <c:v>62.914</c:v>
                </c:pt>
                <c:pt idx="17">
                  <c:v>62.8509</c:v>
                </c:pt>
                <c:pt idx="18">
                  <c:v>62.6731</c:v>
                </c:pt>
                <c:pt idx="19">
                  <c:v>62.414</c:v>
                </c:pt>
                <c:pt idx="20">
                  <c:v>62.277</c:v>
                </c:pt>
                <c:pt idx="21">
                  <c:v>61.99240000000001</c:v>
                </c:pt>
                <c:pt idx="22">
                  <c:v>61.70460000000001</c:v>
                </c:pt>
                <c:pt idx="23">
                  <c:v>61.557</c:v>
                </c:pt>
                <c:pt idx="24">
                  <c:v>61.3191</c:v>
                </c:pt>
                <c:pt idx="25">
                  <c:v>60.96680000000001</c:v>
                </c:pt>
                <c:pt idx="26">
                  <c:v>60.7991</c:v>
                </c:pt>
                <c:pt idx="27">
                  <c:v>60.4542</c:v>
                </c:pt>
                <c:pt idx="28">
                  <c:v>60.1036</c:v>
                </c:pt>
                <c:pt idx="29">
                  <c:v>59.9496</c:v>
                </c:pt>
                <c:pt idx="30">
                  <c:v>59.6083</c:v>
                </c:pt>
                <c:pt idx="31">
                  <c:v>59.3053</c:v>
                </c:pt>
                <c:pt idx="32">
                  <c:v>59.1571</c:v>
                </c:pt>
                <c:pt idx="33">
                  <c:v>58.8347</c:v>
                </c:pt>
                <c:pt idx="34">
                  <c:v>58.49</c:v>
                </c:pt>
                <c:pt idx="35">
                  <c:v>58.3503</c:v>
                </c:pt>
                <c:pt idx="36">
                  <c:v>58.1394</c:v>
                </c:pt>
                <c:pt idx="37">
                  <c:v>58.0264</c:v>
                </c:pt>
                <c:pt idx="38">
                  <c:v>57.9695</c:v>
                </c:pt>
                <c:pt idx="39">
                  <c:v>57.8525</c:v>
                </c:pt>
                <c:pt idx="40">
                  <c:v>57.7317</c:v>
                </c:pt>
                <c:pt idx="41">
                  <c:v>57.6676</c:v>
                </c:pt>
                <c:pt idx="42">
                  <c:v>57.53440000000001</c:v>
                </c:pt>
                <c:pt idx="43">
                  <c:v>57.3308</c:v>
                </c:pt>
                <c:pt idx="44">
                  <c:v>57.2351</c:v>
                </c:pt>
                <c:pt idx="45">
                  <c:v>57.0169</c:v>
                </c:pt>
                <c:pt idx="46">
                  <c:v>56.84</c:v>
                </c:pt>
                <c:pt idx="47">
                  <c:v>56.7389</c:v>
                </c:pt>
                <c:pt idx="48">
                  <c:v>56.5014</c:v>
                </c:pt>
                <c:pt idx="49">
                  <c:v>56.3143</c:v>
                </c:pt>
                <c:pt idx="50">
                  <c:v>56.2227</c:v>
                </c:pt>
                <c:pt idx="51">
                  <c:v>56.0467</c:v>
                </c:pt>
                <c:pt idx="52">
                  <c:v>55.8542</c:v>
                </c:pt>
                <c:pt idx="53">
                  <c:v>55.7334</c:v>
                </c:pt>
                <c:pt idx="54">
                  <c:v>55.5627</c:v>
                </c:pt>
                <c:pt idx="55">
                  <c:v>55.4204</c:v>
                </c:pt>
                <c:pt idx="56">
                  <c:v>55.3526</c:v>
                </c:pt>
                <c:pt idx="57">
                  <c:v>55.1942</c:v>
                </c:pt>
                <c:pt idx="58">
                  <c:v>55.0663</c:v>
                </c:pt>
                <c:pt idx="59">
                  <c:v>55.0024</c:v>
                </c:pt>
                <c:pt idx="60">
                  <c:v>54.844</c:v>
                </c:pt>
                <c:pt idx="61">
                  <c:v>54.6847</c:v>
                </c:pt>
                <c:pt idx="62">
                  <c:v>54.6095</c:v>
                </c:pt>
                <c:pt idx="63">
                  <c:v>54.4532</c:v>
                </c:pt>
                <c:pt idx="64">
                  <c:v>54.2903</c:v>
                </c:pt>
                <c:pt idx="65">
                  <c:v>54.1942</c:v>
                </c:pt>
                <c:pt idx="66">
                  <c:v>54.0598</c:v>
                </c:pt>
                <c:pt idx="67">
                  <c:v>53.8748</c:v>
                </c:pt>
                <c:pt idx="68">
                  <c:v>53.79900000000001</c:v>
                </c:pt>
                <c:pt idx="69">
                  <c:v>53.6362</c:v>
                </c:pt>
                <c:pt idx="70">
                  <c:v>53.4525</c:v>
                </c:pt>
                <c:pt idx="71">
                  <c:v>53.3801</c:v>
                </c:pt>
                <c:pt idx="72">
                  <c:v>53.2039</c:v>
                </c:pt>
                <c:pt idx="73">
                  <c:v>53.04940000000001</c:v>
                </c:pt>
                <c:pt idx="74">
                  <c:v>52.9481</c:v>
                </c:pt>
                <c:pt idx="75">
                  <c:v>52.7953</c:v>
                </c:pt>
                <c:pt idx="76">
                  <c:v>52.5933</c:v>
                </c:pt>
                <c:pt idx="77">
                  <c:v>52.50980000000001</c:v>
                </c:pt>
                <c:pt idx="78">
                  <c:v>52.2849</c:v>
                </c:pt>
                <c:pt idx="79">
                  <c:v>52.1229</c:v>
                </c:pt>
                <c:pt idx="80">
                  <c:v>52.038</c:v>
                </c:pt>
                <c:pt idx="81">
                  <c:v>51.8637</c:v>
                </c:pt>
                <c:pt idx="82">
                  <c:v>51.7105</c:v>
                </c:pt>
                <c:pt idx="83">
                  <c:v>51.6099</c:v>
                </c:pt>
                <c:pt idx="84">
                  <c:v>51.4686</c:v>
                </c:pt>
                <c:pt idx="85">
                  <c:v>51.3495</c:v>
                </c:pt>
                <c:pt idx="86">
                  <c:v>51.2933</c:v>
                </c:pt>
                <c:pt idx="87">
                  <c:v>51.16820000000001</c:v>
                </c:pt>
                <c:pt idx="88">
                  <c:v>51.0195</c:v>
                </c:pt>
                <c:pt idx="89">
                  <c:v>50.9412</c:v>
                </c:pt>
                <c:pt idx="90">
                  <c:v>50.7953</c:v>
                </c:pt>
                <c:pt idx="91">
                  <c:v>50.5666</c:v>
                </c:pt>
                <c:pt idx="92">
                  <c:v>50.4597</c:v>
                </c:pt>
                <c:pt idx="93">
                  <c:v>50.2253</c:v>
                </c:pt>
                <c:pt idx="94">
                  <c:v>49.9965</c:v>
                </c:pt>
                <c:pt idx="95">
                  <c:v>49.8826</c:v>
                </c:pt>
                <c:pt idx="96">
                  <c:v>49.6398</c:v>
                </c:pt>
                <c:pt idx="97">
                  <c:v>49.49420000000001</c:v>
                </c:pt>
                <c:pt idx="98">
                  <c:v>49.41240000000001</c:v>
                </c:pt>
                <c:pt idx="99">
                  <c:v>49.2455</c:v>
                </c:pt>
                <c:pt idx="100">
                  <c:v>49.0739</c:v>
                </c:pt>
                <c:pt idx="101">
                  <c:v>49.0106</c:v>
                </c:pt>
                <c:pt idx="102">
                  <c:v>48.8561</c:v>
                </c:pt>
                <c:pt idx="103">
                  <c:v>48.608</c:v>
                </c:pt>
                <c:pt idx="104">
                  <c:v>48.5063</c:v>
                </c:pt>
                <c:pt idx="105">
                  <c:v>48.2811</c:v>
                </c:pt>
                <c:pt idx="106">
                  <c:v>48.0503</c:v>
                </c:pt>
                <c:pt idx="107">
                  <c:v>47.9292</c:v>
                </c:pt>
                <c:pt idx="108">
                  <c:v>47.7041</c:v>
                </c:pt>
                <c:pt idx="109">
                  <c:v>47.5136</c:v>
                </c:pt>
                <c:pt idx="110">
                  <c:v>47.4132</c:v>
                </c:pt>
                <c:pt idx="111">
                  <c:v>47.2258</c:v>
                </c:pt>
                <c:pt idx="112">
                  <c:v>47.02260000000001</c:v>
                </c:pt>
                <c:pt idx="113">
                  <c:v>46.9237</c:v>
                </c:pt>
                <c:pt idx="114">
                  <c:v>46.6705</c:v>
                </c:pt>
                <c:pt idx="115">
                  <c:v>46.5051</c:v>
                </c:pt>
                <c:pt idx="116">
                  <c:v>46.4015</c:v>
                </c:pt>
                <c:pt idx="117">
                  <c:v>46.1239</c:v>
                </c:pt>
                <c:pt idx="118">
                  <c:v>45.9736</c:v>
                </c:pt>
                <c:pt idx="119">
                  <c:v>45.9</c:v>
                </c:pt>
                <c:pt idx="120">
                  <c:v>45.8624</c:v>
                </c:pt>
                <c:pt idx="121">
                  <c:v>45.5995</c:v>
                </c:pt>
                <c:pt idx="122">
                  <c:v>45.4813</c:v>
                </c:pt>
                <c:pt idx="123">
                  <c:v>45.192</c:v>
                </c:pt>
                <c:pt idx="124">
                  <c:v>44.9047</c:v>
                </c:pt>
                <c:pt idx="125">
                  <c:v>44.76980000000001</c:v>
                </c:pt>
                <c:pt idx="126">
                  <c:v>44.514</c:v>
                </c:pt>
                <c:pt idx="127">
                  <c:v>44.3522</c:v>
                </c:pt>
                <c:pt idx="128">
                  <c:v>44.2924</c:v>
                </c:pt>
                <c:pt idx="129">
                  <c:v>44.12900000000001</c:v>
                </c:pt>
                <c:pt idx="130">
                  <c:v>43.9736</c:v>
                </c:pt>
                <c:pt idx="131">
                  <c:v>43.9176</c:v>
                </c:pt>
                <c:pt idx="132">
                  <c:v>43.6852</c:v>
                </c:pt>
                <c:pt idx="133">
                  <c:v>43.4915</c:v>
                </c:pt>
                <c:pt idx="134">
                  <c:v>43.3586</c:v>
                </c:pt>
                <c:pt idx="135">
                  <c:v>43.132</c:v>
                </c:pt>
                <c:pt idx="136">
                  <c:v>42.954</c:v>
                </c:pt>
                <c:pt idx="137">
                  <c:v>42.8303</c:v>
                </c:pt>
                <c:pt idx="138">
                  <c:v>42.598</c:v>
                </c:pt>
                <c:pt idx="139">
                  <c:v>42.3792</c:v>
                </c:pt>
                <c:pt idx="140">
                  <c:v>42.2511</c:v>
                </c:pt>
                <c:pt idx="141">
                  <c:v>42.0079</c:v>
                </c:pt>
                <c:pt idx="142">
                  <c:v>41.8008</c:v>
                </c:pt>
                <c:pt idx="143">
                  <c:v>41.7196</c:v>
                </c:pt>
                <c:pt idx="144">
                  <c:v>41.4996</c:v>
                </c:pt>
                <c:pt idx="145">
                  <c:v>41.2943</c:v>
                </c:pt>
                <c:pt idx="146">
                  <c:v>41.1705</c:v>
                </c:pt>
                <c:pt idx="147">
                  <c:v>40.9657</c:v>
                </c:pt>
                <c:pt idx="148">
                  <c:v>40.69340000000001</c:v>
                </c:pt>
                <c:pt idx="149">
                  <c:v>40.5887</c:v>
                </c:pt>
                <c:pt idx="150">
                  <c:v>40.3738</c:v>
                </c:pt>
                <c:pt idx="151">
                  <c:v>40.0872</c:v>
                </c:pt>
                <c:pt idx="152">
                  <c:v>39.9641</c:v>
                </c:pt>
                <c:pt idx="153">
                  <c:v>39.688</c:v>
                </c:pt>
                <c:pt idx="154">
                  <c:v>39.4168</c:v>
                </c:pt>
                <c:pt idx="155">
                  <c:v>39.283</c:v>
                </c:pt>
                <c:pt idx="156">
                  <c:v>39.0244</c:v>
                </c:pt>
                <c:pt idx="157">
                  <c:v>38.7491</c:v>
                </c:pt>
                <c:pt idx="158">
                  <c:v>38.5949</c:v>
                </c:pt>
                <c:pt idx="159">
                  <c:v>38.2967</c:v>
                </c:pt>
                <c:pt idx="160">
                  <c:v>37.9671</c:v>
                </c:pt>
                <c:pt idx="161">
                  <c:v>37.8051</c:v>
                </c:pt>
                <c:pt idx="162">
                  <c:v>37.5067</c:v>
                </c:pt>
                <c:pt idx="163">
                  <c:v>37.244</c:v>
                </c:pt>
                <c:pt idx="164">
                  <c:v>37.116</c:v>
                </c:pt>
                <c:pt idx="165">
                  <c:v>36.8762</c:v>
                </c:pt>
                <c:pt idx="166">
                  <c:v>36.6241</c:v>
                </c:pt>
                <c:pt idx="167">
                  <c:v>36.512</c:v>
                </c:pt>
                <c:pt idx="168">
                  <c:v>36.2345</c:v>
                </c:pt>
                <c:pt idx="169">
                  <c:v>35.954</c:v>
                </c:pt>
                <c:pt idx="170">
                  <c:v>35.7865</c:v>
                </c:pt>
                <c:pt idx="171">
                  <c:v>35.4965</c:v>
                </c:pt>
                <c:pt idx="172">
                  <c:v>35.2297</c:v>
                </c:pt>
                <c:pt idx="173">
                  <c:v>35.0816</c:v>
                </c:pt>
                <c:pt idx="174">
                  <c:v>34.7368</c:v>
                </c:pt>
                <c:pt idx="175">
                  <c:v>34.51860000000001</c:v>
                </c:pt>
                <c:pt idx="176">
                  <c:v>34.3976</c:v>
                </c:pt>
                <c:pt idx="177">
                  <c:v>34.2096</c:v>
                </c:pt>
                <c:pt idx="178">
                  <c:v>33.9407</c:v>
                </c:pt>
                <c:pt idx="179">
                  <c:v>33.874</c:v>
                </c:pt>
                <c:pt idx="180">
                  <c:v>33.6358</c:v>
                </c:pt>
                <c:pt idx="181">
                  <c:v>33.3629</c:v>
                </c:pt>
                <c:pt idx="182">
                  <c:v>33.25640000000001</c:v>
                </c:pt>
                <c:pt idx="183">
                  <c:v>33.0112</c:v>
                </c:pt>
                <c:pt idx="184">
                  <c:v>32.7338</c:v>
                </c:pt>
                <c:pt idx="185">
                  <c:v>32.621</c:v>
                </c:pt>
                <c:pt idx="186">
                  <c:v>32.3882</c:v>
                </c:pt>
                <c:pt idx="187">
                  <c:v>32.1548</c:v>
                </c:pt>
                <c:pt idx="188">
                  <c:v>32.0548</c:v>
                </c:pt>
                <c:pt idx="189">
                  <c:v>31.81180000000001</c:v>
                </c:pt>
                <c:pt idx="190">
                  <c:v>31.57079999999998</c:v>
                </c:pt>
                <c:pt idx="191">
                  <c:v>31.4805999999998</c:v>
                </c:pt>
                <c:pt idx="192">
                  <c:v>31.2669</c:v>
                </c:pt>
                <c:pt idx="193">
                  <c:v>30.936</c:v>
                </c:pt>
                <c:pt idx="194">
                  <c:v>30.7718</c:v>
                </c:pt>
                <c:pt idx="195">
                  <c:v>30.4973</c:v>
                </c:pt>
                <c:pt idx="196">
                  <c:v>30.2098</c:v>
                </c:pt>
                <c:pt idx="197">
                  <c:v>30.023</c:v>
                </c:pt>
                <c:pt idx="198">
                  <c:v>29.7113</c:v>
                </c:pt>
                <c:pt idx="199">
                  <c:v>29.50379999999998</c:v>
                </c:pt>
                <c:pt idx="200">
                  <c:v>29.3923</c:v>
                </c:pt>
                <c:pt idx="201">
                  <c:v>29.15480000000001</c:v>
                </c:pt>
                <c:pt idx="202">
                  <c:v>28.9707</c:v>
                </c:pt>
                <c:pt idx="203">
                  <c:v>28.8679</c:v>
                </c:pt>
                <c:pt idx="204">
                  <c:v>28.6873</c:v>
                </c:pt>
                <c:pt idx="205">
                  <c:v>28.4708</c:v>
                </c:pt>
                <c:pt idx="206">
                  <c:v>28.3553</c:v>
                </c:pt>
                <c:pt idx="207">
                  <c:v>28.1215</c:v>
                </c:pt>
                <c:pt idx="208">
                  <c:v>27.9017</c:v>
                </c:pt>
                <c:pt idx="209">
                  <c:v>27.8139</c:v>
                </c:pt>
                <c:pt idx="210">
                  <c:v>27.6241</c:v>
                </c:pt>
                <c:pt idx="211">
                  <c:v>27.4087</c:v>
                </c:pt>
                <c:pt idx="212">
                  <c:v>27.3039</c:v>
                </c:pt>
                <c:pt idx="213">
                  <c:v>27.0879</c:v>
                </c:pt>
                <c:pt idx="214">
                  <c:v>26.8891</c:v>
                </c:pt>
                <c:pt idx="215">
                  <c:v>26.7778</c:v>
                </c:pt>
                <c:pt idx="216">
                  <c:v>26.5824</c:v>
                </c:pt>
                <c:pt idx="217">
                  <c:v>26.428</c:v>
                </c:pt>
                <c:pt idx="218">
                  <c:v>26.36049999999998</c:v>
                </c:pt>
                <c:pt idx="219">
                  <c:v>26.2041</c:v>
                </c:pt>
                <c:pt idx="220">
                  <c:v>26.0334</c:v>
                </c:pt>
                <c:pt idx="221">
                  <c:v>25.96549999999979</c:v>
                </c:pt>
                <c:pt idx="222">
                  <c:v>25.8018</c:v>
                </c:pt>
                <c:pt idx="223">
                  <c:v>25.6025</c:v>
                </c:pt>
                <c:pt idx="224">
                  <c:v>25.48549999999978</c:v>
                </c:pt>
                <c:pt idx="225">
                  <c:v>25.2789</c:v>
                </c:pt>
                <c:pt idx="226">
                  <c:v>25.0757</c:v>
                </c:pt>
                <c:pt idx="227">
                  <c:v>24.97629999999998</c:v>
                </c:pt>
                <c:pt idx="228">
                  <c:v>24.7815</c:v>
                </c:pt>
                <c:pt idx="229">
                  <c:v>24.5993</c:v>
                </c:pt>
                <c:pt idx="230">
                  <c:v>24.5063</c:v>
                </c:pt>
                <c:pt idx="231">
                  <c:v>24.3326</c:v>
                </c:pt>
                <c:pt idx="232">
                  <c:v>24.1397</c:v>
                </c:pt>
                <c:pt idx="233">
                  <c:v>24.0597</c:v>
                </c:pt>
                <c:pt idx="234">
                  <c:v>23.883</c:v>
                </c:pt>
                <c:pt idx="235">
                  <c:v>23.71869999999998</c:v>
                </c:pt>
                <c:pt idx="236">
                  <c:v>23.6307</c:v>
                </c:pt>
                <c:pt idx="237">
                  <c:v>23.4347</c:v>
                </c:pt>
                <c:pt idx="238">
                  <c:v>23.2612</c:v>
                </c:pt>
                <c:pt idx="239">
                  <c:v>23.1706</c:v>
                </c:pt>
                <c:pt idx="240">
                  <c:v>22.98869999999978</c:v>
                </c:pt>
                <c:pt idx="241">
                  <c:v>22.7777</c:v>
                </c:pt>
                <c:pt idx="242">
                  <c:v>22.6675</c:v>
                </c:pt>
                <c:pt idx="243">
                  <c:v>22.4253</c:v>
                </c:pt>
                <c:pt idx="244">
                  <c:v>22.20799999999999</c:v>
                </c:pt>
                <c:pt idx="245">
                  <c:v>22.1084</c:v>
                </c:pt>
                <c:pt idx="246">
                  <c:v>21.88939999999998</c:v>
                </c:pt>
              </c:numCache>
            </c:numRef>
          </c:yVal>
          <c:smooth val="1"/>
          <c:extLst xmlns:c16r2="http://schemas.microsoft.com/office/drawing/2015/06/chart">
            <c:ext xmlns:c16="http://schemas.microsoft.com/office/drawing/2014/chart" uri="{C3380CC4-5D6E-409C-BE32-E72D297353CC}">
              <c16:uniqueId val="{00000000-CC76-46FB-97CA-78F5020827FF}"/>
            </c:ext>
          </c:extLst>
        </c:ser>
        <c:ser>
          <c:idx val="1"/>
          <c:order val="1"/>
          <c:tx>
            <c:v>JM</c:v>
          </c:tx>
          <c:marker>
            <c:symbol val="none"/>
          </c:marker>
          <c:xVal>
            <c:numRef>
              <c:f>JM_EDE_RGB_AI!$C$12:$C$49</c:f>
              <c:numCache>
                <c:formatCode>General</c:formatCode>
                <c:ptCount val="38"/>
                <c:pt idx="0">
                  <c:v>627160.64</c:v>
                </c:pt>
                <c:pt idx="1">
                  <c:v>597456.7699999983</c:v>
                </c:pt>
                <c:pt idx="2">
                  <c:v>575815.62</c:v>
                </c:pt>
                <c:pt idx="3">
                  <c:v>558119.74</c:v>
                </c:pt>
                <c:pt idx="4">
                  <c:v>529894.1799999964</c:v>
                </c:pt>
                <c:pt idx="5">
                  <c:v>511288.32</c:v>
                </c:pt>
                <c:pt idx="6">
                  <c:v>488337.63</c:v>
                </c:pt>
                <c:pt idx="7">
                  <c:v>471175.49</c:v>
                </c:pt>
                <c:pt idx="8">
                  <c:v>458406.78</c:v>
                </c:pt>
                <c:pt idx="9">
                  <c:v>443130.5</c:v>
                </c:pt>
                <c:pt idx="10">
                  <c:v>473310.4</c:v>
                </c:pt>
                <c:pt idx="11">
                  <c:v>465097.15</c:v>
                </c:pt>
                <c:pt idx="12">
                  <c:v>434688.93</c:v>
                </c:pt>
                <c:pt idx="13">
                  <c:v>400978.98</c:v>
                </c:pt>
                <c:pt idx="14">
                  <c:v>379425.34</c:v>
                </c:pt>
                <c:pt idx="15">
                  <c:v>353197.92</c:v>
                </c:pt>
                <c:pt idx="16">
                  <c:v>320162.43</c:v>
                </c:pt>
                <c:pt idx="17">
                  <c:v>306205.89</c:v>
                </c:pt>
                <c:pt idx="18">
                  <c:v>284242.5900000001</c:v>
                </c:pt>
                <c:pt idx="19">
                  <c:v>265640.34</c:v>
                </c:pt>
                <c:pt idx="20">
                  <c:v>258050.42</c:v>
                </c:pt>
                <c:pt idx="21">
                  <c:v>241413.47</c:v>
                </c:pt>
                <c:pt idx="22">
                  <c:v>227267.58</c:v>
                </c:pt>
                <c:pt idx="23">
                  <c:v>210846.29</c:v>
                </c:pt>
                <c:pt idx="24">
                  <c:v>205495.58</c:v>
                </c:pt>
                <c:pt idx="25">
                  <c:v>190730.32</c:v>
                </c:pt>
                <c:pt idx="26">
                  <c:v>175256.9</c:v>
                </c:pt>
                <c:pt idx="27">
                  <c:v>167189.49</c:v>
                </c:pt>
                <c:pt idx="28">
                  <c:v>151848.64</c:v>
                </c:pt>
                <c:pt idx="29">
                  <c:v>142090.38</c:v>
                </c:pt>
                <c:pt idx="30">
                  <c:v>128490.66</c:v>
                </c:pt>
                <c:pt idx="31">
                  <c:v>120755.74</c:v>
                </c:pt>
                <c:pt idx="32">
                  <c:v>110347.06</c:v>
                </c:pt>
                <c:pt idx="33">
                  <c:v>104018.82</c:v>
                </c:pt>
                <c:pt idx="34">
                  <c:v>96359.85</c:v>
                </c:pt>
                <c:pt idx="35">
                  <c:v>83904.58</c:v>
                </c:pt>
                <c:pt idx="36">
                  <c:v>73651.19</c:v>
                </c:pt>
                <c:pt idx="37">
                  <c:v>61235.22</c:v>
                </c:pt>
              </c:numCache>
            </c:numRef>
          </c:xVal>
          <c:yVal>
            <c:numRef>
              <c:f>JM_EDE_RGB_AI!$D$12:$D$49</c:f>
              <c:numCache>
                <c:formatCode>General</c:formatCode>
                <c:ptCount val="38"/>
                <c:pt idx="0">
                  <c:v>56.19900000000001</c:v>
                </c:pt>
                <c:pt idx="1">
                  <c:v>55.198</c:v>
                </c:pt>
                <c:pt idx="2">
                  <c:v>54.32700000000001</c:v>
                </c:pt>
                <c:pt idx="3">
                  <c:v>53.53400000000001</c:v>
                </c:pt>
                <c:pt idx="4">
                  <c:v>52.22300000000001</c:v>
                </c:pt>
                <c:pt idx="5">
                  <c:v>51.29</c:v>
                </c:pt>
                <c:pt idx="6">
                  <c:v>41.65</c:v>
                </c:pt>
                <c:pt idx="7">
                  <c:v>41.987</c:v>
                </c:pt>
                <c:pt idx="8">
                  <c:v>42.125</c:v>
                </c:pt>
                <c:pt idx="9">
                  <c:v>40.835</c:v>
                </c:pt>
                <c:pt idx="10">
                  <c:v>40.89700000000001</c:v>
                </c:pt>
                <c:pt idx="11">
                  <c:v>41.065</c:v>
                </c:pt>
                <c:pt idx="12">
                  <c:v>40.668</c:v>
                </c:pt>
                <c:pt idx="13">
                  <c:v>39.97300000000001</c:v>
                </c:pt>
                <c:pt idx="14">
                  <c:v>39.484</c:v>
                </c:pt>
                <c:pt idx="15">
                  <c:v>39.268</c:v>
                </c:pt>
                <c:pt idx="16">
                  <c:v>38.359</c:v>
                </c:pt>
                <c:pt idx="17">
                  <c:v>37.71</c:v>
                </c:pt>
                <c:pt idx="18">
                  <c:v>37.068</c:v>
                </c:pt>
                <c:pt idx="19">
                  <c:v>36.785</c:v>
                </c:pt>
                <c:pt idx="20">
                  <c:v>36.06</c:v>
                </c:pt>
                <c:pt idx="21">
                  <c:v>34.873</c:v>
                </c:pt>
                <c:pt idx="22">
                  <c:v>34.136</c:v>
                </c:pt>
                <c:pt idx="23">
                  <c:v>33.381</c:v>
                </c:pt>
                <c:pt idx="24">
                  <c:v>32.46</c:v>
                </c:pt>
                <c:pt idx="25">
                  <c:v>30.937</c:v>
                </c:pt>
                <c:pt idx="26">
                  <c:v>30.142</c:v>
                </c:pt>
                <c:pt idx="27">
                  <c:v>29.13500000000001</c:v>
                </c:pt>
                <c:pt idx="28">
                  <c:v>28.08599999999998</c:v>
                </c:pt>
                <c:pt idx="29">
                  <c:v>26.835</c:v>
                </c:pt>
                <c:pt idx="30">
                  <c:v>25.895</c:v>
                </c:pt>
                <c:pt idx="31">
                  <c:v>25.313</c:v>
                </c:pt>
                <c:pt idx="32">
                  <c:v>24.70499999999999</c:v>
                </c:pt>
                <c:pt idx="33">
                  <c:v>24.169</c:v>
                </c:pt>
                <c:pt idx="34">
                  <c:v>23.47</c:v>
                </c:pt>
                <c:pt idx="35">
                  <c:v>22.876</c:v>
                </c:pt>
                <c:pt idx="36">
                  <c:v>22.23</c:v>
                </c:pt>
                <c:pt idx="37">
                  <c:v>21.486</c:v>
                </c:pt>
              </c:numCache>
            </c:numRef>
          </c:yVal>
          <c:smooth val="1"/>
          <c:extLst xmlns:c16r2="http://schemas.microsoft.com/office/drawing/2015/06/chart">
            <c:ext xmlns:c16="http://schemas.microsoft.com/office/drawing/2014/chart" uri="{C3380CC4-5D6E-409C-BE32-E72D297353CC}">
              <c16:uniqueId val="{00000001-CC76-46FB-97CA-78F5020827FF}"/>
            </c:ext>
          </c:extLst>
        </c:ser>
        <c:ser>
          <c:idx val="2"/>
          <c:order val="2"/>
          <c:tx>
            <c:v>HEVC</c:v>
          </c:tx>
          <c:marker>
            <c:symbol val="none"/>
          </c:marker>
          <c:xVal>
            <c:numRef>
              <c:f>HEVC_EDE_RGB_AI!$C$12:$C$49</c:f>
              <c:numCache>
                <c:formatCode>General</c:formatCode>
                <c:ptCount val="38"/>
                <c:pt idx="0">
                  <c:v>299232.689</c:v>
                </c:pt>
                <c:pt idx="1">
                  <c:v>280468.321</c:v>
                </c:pt>
                <c:pt idx="2">
                  <c:v>277405.1709999999</c:v>
                </c:pt>
                <c:pt idx="3">
                  <c:v>273094.262</c:v>
                </c:pt>
                <c:pt idx="4">
                  <c:v>264570.42</c:v>
                </c:pt>
                <c:pt idx="5">
                  <c:v>264157.415</c:v>
                </c:pt>
                <c:pt idx="6">
                  <c:v>257379.584</c:v>
                </c:pt>
                <c:pt idx="7">
                  <c:v>245106.727</c:v>
                </c:pt>
                <c:pt idx="8">
                  <c:v>240423.723</c:v>
                </c:pt>
                <c:pt idx="9">
                  <c:v>236627.311</c:v>
                </c:pt>
                <c:pt idx="10">
                  <c:v>229430.801</c:v>
                </c:pt>
                <c:pt idx="11">
                  <c:v>225265.106</c:v>
                </c:pt>
                <c:pt idx="12">
                  <c:v>219156.147</c:v>
                </c:pt>
                <c:pt idx="13">
                  <c:v>212134.757</c:v>
                </c:pt>
                <c:pt idx="14">
                  <c:v>205808.269</c:v>
                </c:pt>
                <c:pt idx="15">
                  <c:v>201595.748</c:v>
                </c:pt>
                <c:pt idx="16">
                  <c:v>192428.378</c:v>
                </c:pt>
                <c:pt idx="17">
                  <c:v>186614.01</c:v>
                </c:pt>
                <c:pt idx="18">
                  <c:v>177345.888</c:v>
                </c:pt>
                <c:pt idx="19">
                  <c:v>171216.78</c:v>
                </c:pt>
                <c:pt idx="20">
                  <c:v>162273.684</c:v>
                </c:pt>
                <c:pt idx="21">
                  <c:v>155197.745</c:v>
                </c:pt>
                <c:pt idx="22">
                  <c:v>148161.366</c:v>
                </c:pt>
                <c:pt idx="23">
                  <c:v>139470.746</c:v>
                </c:pt>
                <c:pt idx="24">
                  <c:v>132253.691</c:v>
                </c:pt>
                <c:pt idx="25">
                  <c:v>123250.145</c:v>
                </c:pt>
                <c:pt idx="26">
                  <c:v>114933.705</c:v>
                </c:pt>
                <c:pt idx="27">
                  <c:v>107528.176</c:v>
                </c:pt>
                <c:pt idx="28">
                  <c:v>98500.53699999997</c:v>
                </c:pt>
                <c:pt idx="29">
                  <c:v>89732.193</c:v>
                </c:pt>
                <c:pt idx="30">
                  <c:v>82409.569</c:v>
                </c:pt>
                <c:pt idx="31">
                  <c:v>74630.646</c:v>
                </c:pt>
                <c:pt idx="32">
                  <c:v>67124.625</c:v>
                </c:pt>
                <c:pt idx="33">
                  <c:v>60425.409</c:v>
                </c:pt>
                <c:pt idx="34">
                  <c:v>51881.171</c:v>
                </c:pt>
                <c:pt idx="35">
                  <c:v>45582.001</c:v>
                </c:pt>
                <c:pt idx="36">
                  <c:v>39639.234</c:v>
                </c:pt>
                <c:pt idx="37">
                  <c:v>33352.522</c:v>
                </c:pt>
              </c:numCache>
            </c:numRef>
          </c:xVal>
          <c:yVal>
            <c:numRef>
              <c:f>HEVC_EDE_RGB_AI!$D$12:$D$49</c:f>
              <c:numCache>
                <c:formatCode>General</c:formatCode>
                <c:ptCount val="38"/>
                <c:pt idx="0">
                  <c:v>58.9571</c:v>
                </c:pt>
                <c:pt idx="1">
                  <c:v>56.8871</c:v>
                </c:pt>
                <c:pt idx="2">
                  <c:v>56.8357</c:v>
                </c:pt>
                <c:pt idx="3">
                  <c:v>56.8101</c:v>
                </c:pt>
                <c:pt idx="4">
                  <c:v>55.0953</c:v>
                </c:pt>
                <c:pt idx="5">
                  <c:v>53.6568</c:v>
                </c:pt>
                <c:pt idx="6">
                  <c:v>53.5758</c:v>
                </c:pt>
                <c:pt idx="7">
                  <c:v>52.131</c:v>
                </c:pt>
                <c:pt idx="8">
                  <c:v>51.8534</c:v>
                </c:pt>
                <c:pt idx="9">
                  <c:v>49.6036</c:v>
                </c:pt>
                <c:pt idx="10">
                  <c:v>49.7179</c:v>
                </c:pt>
                <c:pt idx="11">
                  <c:v>48.1437</c:v>
                </c:pt>
                <c:pt idx="12">
                  <c:v>47.6579</c:v>
                </c:pt>
                <c:pt idx="13">
                  <c:v>46.9046</c:v>
                </c:pt>
                <c:pt idx="14">
                  <c:v>45.8797</c:v>
                </c:pt>
                <c:pt idx="15">
                  <c:v>44.2257</c:v>
                </c:pt>
                <c:pt idx="16">
                  <c:v>44.0154</c:v>
                </c:pt>
                <c:pt idx="17">
                  <c:v>42.8953</c:v>
                </c:pt>
                <c:pt idx="18">
                  <c:v>41.3407</c:v>
                </c:pt>
                <c:pt idx="19">
                  <c:v>41.3702</c:v>
                </c:pt>
                <c:pt idx="20">
                  <c:v>40.2675</c:v>
                </c:pt>
                <c:pt idx="21">
                  <c:v>38.6144</c:v>
                </c:pt>
                <c:pt idx="22">
                  <c:v>37.79020000000001</c:v>
                </c:pt>
                <c:pt idx="23">
                  <c:v>36.6366</c:v>
                </c:pt>
                <c:pt idx="24">
                  <c:v>35.39330000000001</c:v>
                </c:pt>
                <c:pt idx="25">
                  <c:v>34.3256</c:v>
                </c:pt>
                <c:pt idx="26">
                  <c:v>32.9827</c:v>
                </c:pt>
                <c:pt idx="27">
                  <c:v>31.38</c:v>
                </c:pt>
                <c:pt idx="28">
                  <c:v>30.5539</c:v>
                </c:pt>
                <c:pt idx="29">
                  <c:v>29.2154</c:v>
                </c:pt>
                <c:pt idx="30">
                  <c:v>28.5314</c:v>
                </c:pt>
                <c:pt idx="31">
                  <c:v>27.5978</c:v>
                </c:pt>
                <c:pt idx="32">
                  <c:v>26.9949</c:v>
                </c:pt>
                <c:pt idx="33">
                  <c:v>26.2139</c:v>
                </c:pt>
                <c:pt idx="34">
                  <c:v>25.1265</c:v>
                </c:pt>
                <c:pt idx="35">
                  <c:v>24.6551</c:v>
                </c:pt>
                <c:pt idx="36">
                  <c:v>23.8963</c:v>
                </c:pt>
                <c:pt idx="37">
                  <c:v>23.0742</c:v>
                </c:pt>
              </c:numCache>
            </c:numRef>
          </c:yVal>
          <c:smooth val="1"/>
          <c:extLst xmlns:c16r2="http://schemas.microsoft.com/office/drawing/2015/06/chart">
            <c:ext xmlns:c16="http://schemas.microsoft.com/office/drawing/2014/chart" uri="{C3380CC4-5D6E-409C-BE32-E72D297353CC}">
              <c16:uniqueId val="{00000002-CC76-46FB-97CA-78F5020827FF}"/>
            </c:ext>
          </c:extLst>
        </c:ser>
        <c:dLbls>
          <c:showLegendKey val="0"/>
          <c:showVal val="0"/>
          <c:showCatName val="0"/>
          <c:showSerName val="0"/>
          <c:showPercent val="0"/>
          <c:showBubbleSize val="0"/>
        </c:dLbls>
        <c:axId val="2080421016"/>
        <c:axId val="2080415896"/>
      </c:scatterChart>
      <c:valAx>
        <c:axId val="2080421016"/>
        <c:scaling>
          <c:orientation val="minMax"/>
        </c:scaling>
        <c:delete val="0"/>
        <c:axPos val="b"/>
        <c:title>
          <c:tx>
            <c:rich>
              <a:bodyPr/>
              <a:lstStyle/>
              <a:p>
                <a:pPr>
                  <a:defRPr/>
                </a:pPr>
                <a:r>
                  <a:rPr lang="en-US" altLang="zh-CN"/>
                  <a:t>bit rate (bits/sec)</a:t>
                </a:r>
              </a:p>
            </c:rich>
          </c:tx>
          <c:layout/>
          <c:overlay val="0"/>
        </c:title>
        <c:numFmt formatCode="General" sourceLinked="1"/>
        <c:majorTickMark val="none"/>
        <c:minorTickMark val="none"/>
        <c:tickLblPos val="nextTo"/>
        <c:crossAx val="2080415896"/>
        <c:crosses val="autoZero"/>
        <c:crossBetween val="midCat"/>
      </c:valAx>
      <c:valAx>
        <c:axId val="2080415896"/>
        <c:scaling>
          <c:orientation val="minMax"/>
        </c:scaling>
        <c:delete val="0"/>
        <c:axPos val="l"/>
        <c:majorGridlines/>
        <c:title>
          <c:tx>
            <c:rich>
              <a:bodyPr/>
              <a:lstStyle/>
              <a:p>
                <a:pPr>
                  <a:defRPr/>
                </a:pPr>
                <a:r>
                  <a:rPr lang="en-US" altLang="zh-CN"/>
                  <a:t>G PSNR (dB)</a:t>
                </a:r>
              </a:p>
            </c:rich>
          </c:tx>
          <c:layout/>
          <c:overlay val="0"/>
        </c:title>
        <c:numFmt formatCode="General" sourceLinked="1"/>
        <c:majorTickMark val="none"/>
        <c:minorTickMark val="none"/>
        <c:tickLblPos val="nextTo"/>
        <c:crossAx val="2080421016"/>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ltLang="zh-CN"/>
              <a:t>EDE</a:t>
            </a:r>
            <a:r>
              <a:rPr lang="en-US" altLang="zh-CN" baseline="0"/>
              <a:t> RGB RA</a:t>
            </a:r>
            <a:endParaRPr lang="en-US" altLang="zh-CN"/>
          </a:p>
        </c:rich>
      </c:tx>
      <c:layout/>
      <c:overlay val="0"/>
    </c:title>
    <c:autoTitleDeleted val="0"/>
    <c:plotArea>
      <c:layout/>
      <c:scatterChart>
        <c:scatterStyle val="smoothMarker"/>
        <c:varyColors val="0"/>
        <c:ser>
          <c:idx val="0"/>
          <c:order val="0"/>
          <c:tx>
            <c:v>HEVC-SCC</c:v>
          </c:tx>
          <c:marker>
            <c:symbol val="none"/>
          </c:marker>
          <c:xVal>
            <c:numRef>
              <c:f>SCC_EDE_RGB_RA!$C$2:$C$248</c:f>
              <c:numCache>
                <c:formatCode>General</c:formatCode>
                <c:ptCount val="247"/>
                <c:pt idx="0">
                  <c:v>2087.358</c:v>
                </c:pt>
                <c:pt idx="1">
                  <c:v>2069.216</c:v>
                </c:pt>
                <c:pt idx="2">
                  <c:v>2068.828</c:v>
                </c:pt>
                <c:pt idx="3">
                  <c:v>2049.528</c:v>
                </c:pt>
                <c:pt idx="4">
                  <c:v>2037.891</c:v>
                </c:pt>
                <c:pt idx="5">
                  <c:v>2027.612</c:v>
                </c:pt>
                <c:pt idx="6">
                  <c:v>2008.886</c:v>
                </c:pt>
                <c:pt idx="7">
                  <c:v>1991.77</c:v>
                </c:pt>
                <c:pt idx="8">
                  <c:v>1991.317</c:v>
                </c:pt>
                <c:pt idx="9">
                  <c:v>1974.818</c:v>
                </c:pt>
                <c:pt idx="10">
                  <c:v>1965.316</c:v>
                </c:pt>
                <c:pt idx="11">
                  <c:v>1956.629</c:v>
                </c:pt>
                <c:pt idx="12">
                  <c:v>1940.582</c:v>
                </c:pt>
                <c:pt idx="13">
                  <c:v>1927.526</c:v>
                </c:pt>
                <c:pt idx="14">
                  <c:v>1927.211</c:v>
                </c:pt>
                <c:pt idx="15">
                  <c:v>1913.038</c:v>
                </c:pt>
                <c:pt idx="16">
                  <c:v>1905.078</c:v>
                </c:pt>
                <c:pt idx="17">
                  <c:v>1897.374</c:v>
                </c:pt>
                <c:pt idx="18">
                  <c:v>1883.02</c:v>
                </c:pt>
                <c:pt idx="19">
                  <c:v>1871.207</c:v>
                </c:pt>
                <c:pt idx="20">
                  <c:v>1870.652</c:v>
                </c:pt>
                <c:pt idx="21">
                  <c:v>1859.0</c:v>
                </c:pt>
                <c:pt idx="22">
                  <c:v>1852.113</c:v>
                </c:pt>
                <c:pt idx="23">
                  <c:v>1846.174</c:v>
                </c:pt>
                <c:pt idx="24">
                  <c:v>1835.149</c:v>
                </c:pt>
                <c:pt idx="25">
                  <c:v>1821.451</c:v>
                </c:pt>
                <c:pt idx="26">
                  <c:v>1821.033</c:v>
                </c:pt>
                <c:pt idx="27">
                  <c:v>1807.404</c:v>
                </c:pt>
                <c:pt idx="28">
                  <c:v>1798.874</c:v>
                </c:pt>
                <c:pt idx="29">
                  <c:v>1791.378</c:v>
                </c:pt>
                <c:pt idx="30">
                  <c:v>1776.432</c:v>
                </c:pt>
                <c:pt idx="31">
                  <c:v>1762.099</c:v>
                </c:pt>
                <c:pt idx="32">
                  <c:v>1761.813</c:v>
                </c:pt>
                <c:pt idx="33">
                  <c:v>1747.967</c:v>
                </c:pt>
                <c:pt idx="34">
                  <c:v>1740.194</c:v>
                </c:pt>
                <c:pt idx="35">
                  <c:v>1732.356</c:v>
                </c:pt>
                <c:pt idx="36">
                  <c:v>1719.398</c:v>
                </c:pt>
                <c:pt idx="37">
                  <c:v>1709.796</c:v>
                </c:pt>
                <c:pt idx="38">
                  <c:v>1709.574</c:v>
                </c:pt>
                <c:pt idx="39">
                  <c:v>1699.726</c:v>
                </c:pt>
                <c:pt idx="40">
                  <c:v>1693.492</c:v>
                </c:pt>
                <c:pt idx="41">
                  <c:v>1688.008</c:v>
                </c:pt>
                <c:pt idx="42">
                  <c:v>1677.753</c:v>
                </c:pt>
                <c:pt idx="43">
                  <c:v>1670.243</c:v>
                </c:pt>
                <c:pt idx="44">
                  <c:v>1669.79</c:v>
                </c:pt>
                <c:pt idx="45">
                  <c:v>1662.007</c:v>
                </c:pt>
                <c:pt idx="46">
                  <c:v>1657.456</c:v>
                </c:pt>
                <c:pt idx="47">
                  <c:v>1653.529</c:v>
                </c:pt>
                <c:pt idx="48">
                  <c:v>1645.798</c:v>
                </c:pt>
                <c:pt idx="49">
                  <c:v>1635.389</c:v>
                </c:pt>
                <c:pt idx="50">
                  <c:v>1635.011</c:v>
                </c:pt>
                <c:pt idx="51">
                  <c:v>1624.945</c:v>
                </c:pt>
                <c:pt idx="52">
                  <c:v>1618.161</c:v>
                </c:pt>
                <c:pt idx="53">
                  <c:v>1612.458</c:v>
                </c:pt>
                <c:pt idx="54">
                  <c:v>1602.036</c:v>
                </c:pt>
                <c:pt idx="55">
                  <c:v>1593.113</c:v>
                </c:pt>
                <c:pt idx="56">
                  <c:v>1592.834</c:v>
                </c:pt>
                <c:pt idx="57">
                  <c:v>1584.768</c:v>
                </c:pt>
                <c:pt idx="58">
                  <c:v>1579.693</c:v>
                </c:pt>
                <c:pt idx="59">
                  <c:v>1574.855</c:v>
                </c:pt>
                <c:pt idx="60">
                  <c:v>1566.527</c:v>
                </c:pt>
                <c:pt idx="61">
                  <c:v>1556.389</c:v>
                </c:pt>
                <c:pt idx="62">
                  <c:v>1556.1</c:v>
                </c:pt>
                <c:pt idx="63">
                  <c:v>1546.87</c:v>
                </c:pt>
                <c:pt idx="64">
                  <c:v>1540.772</c:v>
                </c:pt>
                <c:pt idx="65">
                  <c:v>1535.428</c:v>
                </c:pt>
                <c:pt idx="66">
                  <c:v>1525.969</c:v>
                </c:pt>
                <c:pt idx="67">
                  <c:v>1517.046</c:v>
                </c:pt>
                <c:pt idx="68">
                  <c:v>1516.603</c:v>
                </c:pt>
                <c:pt idx="69">
                  <c:v>1508.153</c:v>
                </c:pt>
                <c:pt idx="70">
                  <c:v>1502.299</c:v>
                </c:pt>
                <c:pt idx="71">
                  <c:v>1497.412</c:v>
                </c:pt>
                <c:pt idx="72">
                  <c:v>1487.818</c:v>
                </c:pt>
                <c:pt idx="73">
                  <c:v>1479.23</c:v>
                </c:pt>
                <c:pt idx="74">
                  <c:v>1478.811</c:v>
                </c:pt>
                <c:pt idx="75">
                  <c:v>1470.978</c:v>
                </c:pt>
                <c:pt idx="76">
                  <c:v>1465.603</c:v>
                </c:pt>
                <c:pt idx="77">
                  <c:v>1460.331</c:v>
                </c:pt>
                <c:pt idx="78">
                  <c:v>1451.9</c:v>
                </c:pt>
                <c:pt idx="79">
                  <c:v>1444.145</c:v>
                </c:pt>
                <c:pt idx="80">
                  <c:v>1443.725</c:v>
                </c:pt>
                <c:pt idx="81">
                  <c:v>1435.788</c:v>
                </c:pt>
                <c:pt idx="82">
                  <c:v>1430.145</c:v>
                </c:pt>
                <c:pt idx="83">
                  <c:v>1425.88</c:v>
                </c:pt>
                <c:pt idx="84">
                  <c:v>1418.302</c:v>
                </c:pt>
                <c:pt idx="85">
                  <c:v>1410.324</c:v>
                </c:pt>
                <c:pt idx="86">
                  <c:v>1409.778</c:v>
                </c:pt>
                <c:pt idx="87">
                  <c:v>1403.283</c:v>
                </c:pt>
                <c:pt idx="88">
                  <c:v>1398.827</c:v>
                </c:pt>
                <c:pt idx="89">
                  <c:v>1394.548</c:v>
                </c:pt>
                <c:pt idx="90">
                  <c:v>1386.626</c:v>
                </c:pt>
                <c:pt idx="91">
                  <c:v>1376.857</c:v>
                </c:pt>
                <c:pt idx="92">
                  <c:v>1376.472</c:v>
                </c:pt>
                <c:pt idx="93">
                  <c:v>1367.56</c:v>
                </c:pt>
                <c:pt idx="94">
                  <c:v>1361.735</c:v>
                </c:pt>
                <c:pt idx="95">
                  <c:v>1356.587</c:v>
                </c:pt>
                <c:pt idx="96">
                  <c:v>1347.665</c:v>
                </c:pt>
                <c:pt idx="97">
                  <c:v>1339.328</c:v>
                </c:pt>
                <c:pt idx="98">
                  <c:v>1338.73</c:v>
                </c:pt>
                <c:pt idx="99">
                  <c:v>1331.381</c:v>
                </c:pt>
                <c:pt idx="100">
                  <c:v>1325.864</c:v>
                </c:pt>
                <c:pt idx="101">
                  <c:v>1321.651</c:v>
                </c:pt>
                <c:pt idx="102">
                  <c:v>1314.415</c:v>
                </c:pt>
                <c:pt idx="103">
                  <c:v>1304.995</c:v>
                </c:pt>
                <c:pt idx="104">
                  <c:v>1304.485</c:v>
                </c:pt>
                <c:pt idx="105">
                  <c:v>1296.508</c:v>
                </c:pt>
                <c:pt idx="106">
                  <c:v>1291.241</c:v>
                </c:pt>
                <c:pt idx="107">
                  <c:v>1286.548</c:v>
                </c:pt>
                <c:pt idx="108">
                  <c:v>1276.496</c:v>
                </c:pt>
                <c:pt idx="109">
                  <c:v>1268.183</c:v>
                </c:pt>
                <c:pt idx="110">
                  <c:v>1267.335</c:v>
                </c:pt>
                <c:pt idx="111">
                  <c:v>1259.738</c:v>
                </c:pt>
                <c:pt idx="112">
                  <c:v>1254.009</c:v>
                </c:pt>
                <c:pt idx="113">
                  <c:v>1249.135</c:v>
                </c:pt>
                <c:pt idx="114">
                  <c:v>1239.274</c:v>
                </c:pt>
                <c:pt idx="115">
                  <c:v>1227.133</c:v>
                </c:pt>
                <c:pt idx="116">
                  <c:v>1226.7</c:v>
                </c:pt>
                <c:pt idx="117">
                  <c:v>1215.012</c:v>
                </c:pt>
                <c:pt idx="118">
                  <c:v>1207.843</c:v>
                </c:pt>
                <c:pt idx="119">
                  <c:v>1201.22</c:v>
                </c:pt>
                <c:pt idx="120">
                  <c:v>1189.679</c:v>
                </c:pt>
                <c:pt idx="121">
                  <c:v>1180.705</c:v>
                </c:pt>
                <c:pt idx="122">
                  <c:v>1180.059</c:v>
                </c:pt>
                <c:pt idx="123">
                  <c:v>1172.396</c:v>
                </c:pt>
                <c:pt idx="124">
                  <c:v>1167.014</c:v>
                </c:pt>
                <c:pt idx="125">
                  <c:v>1162.808</c:v>
                </c:pt>
                <c:pt idx="126">
                  <c:v>1153.942</c:v>
                </c:pt>
                <c:pt idx="127">
                  <c:v>1144.594</c:v>
                </c:pt>
                <c:pt idx="128">
                  <c:v>1143.849</c:v>
                </c:pt>
                <c:pt idx="129">
                  <c:v>1135.869</c:v>
                </c:pt>
                <c:pt idx="130">
                  <c:v>1130.35</c:v>
                </c:pt>
                <c:pt idx="131">
                  <c:v>1125.444</c:v>
                </c:pt>
                <c:pt idx="132">
                  <c:v>1117.176</c:v>
                </c:pt>
                <c:pt idx="133">
                  <c:v>1106.622</c:v>
                </c:pt>
                <c:pt idx="134">
                  <c:v>1106.191</c:v>
                </c:pt>
                <c:pt idx="135">
                  <c:v>1096.977</c:v>
                </c:pt>
                <c:pt idx="136">
                  <c:v>1091.329</c:v>
                </c:pt>
                <c:pt idx="137">
                  <c:v>1086.103</c:v>
                </c:pt>
                <c:pt idx="138">
                  <c:v>1076.326</c:v>
                </c:pt>
                <c:pt idx="139">
                  <c:v>1066.634</c:v>
                </c:pt>
                <c:pt idx="140">
                  <c:v>1065.736</c:v>
                </c:pt>
                <c:pt idx="141">
                  <c:v>1056.324</c:v>
                </c:pt>
                <c:pt idx="142">
                  <c:v>1049.654</c:v>
                </c:pt>
                <c:pt idx="143">
                  <c:v>1044.591</c:v>
                </c:pt>
                <c:pt idx="144">
                  <c:v>1033.989</c:v>
                </c:pt>
                <c:pt idx="145">
                  <c:v>1023.896</c:v>
                </c:pt>
                <c:pt idx="146">
                  <c:v>1023.371</c:v>
                </c:pt>
                <c:pt idx="147">
                  <c:v>1014.218</c:v>
                </c:pt>
                <c:pt idx="148">
                  <c:v>1008.906</c:v>
                </c:pt>
                <c:pt idx="149">
                  <c:v>1003.746</c:v>
                </c:pt>
                <c:pt idx="150">
                  <c:v>992.924</c:v>
                </c:pt>
                <c:pt idx="151">
                  <c:v>981.716</c:v>
                </c:pt>
                <c:pt idx="152">
                  <c:v>980.6519999999994</c:v>
                </c:pt>
                <c:pt idx="153">
                  <c:v>970.5649999999994</c:v>
                </c:pt>
                <c:pt idx="154">
                  <c:v>963.784</c:v>
                </c:pt>
                <c:pt idx="155">
                  <c:v>958.8619999999974</c:v>
                </c:pt>
                <c:pt idx="156">
                  <c:v>947.9519999999974</c:v>
                </c:pt>
                <c:pt idx="157">
                  <c:v>932.57</c:v>
                </c:pt>
                <c:pt idx="158">
                  <c:v>932.138</c:v>
                </c:pt>
                <c:pt idx="159">
                  <c:v>917.497</c:v>
                </c:pt>
                <c:pt idx="160">
                  <c:v>908.997</c:v>
                </c:pt>
                <c:pt idx="161">
                  <c:v>901.16</c:v>
                </c:pt>
                <c:pt idx="162">
                  <c:v>886.134</c:v>
                </c:pt>
                <c:pt idx="163">
                  <c:v>872.896</c:v>
                </c:pt>
                <c:pt idx="164">
                  <c:v>872.0619999999979</c:v>
                </c:pt>
                <c:pt idx="165">
                  <c:v>860.423</c:v>
                </c:pt>
                <c:pt idx="166">
                  <c:v>853.4419999999974</c:v>
                </c:pt>
                <c:pt idx="167">
                  <c:v>847.015</c:v>
                </c:pt>
                <c:pt idx="168">
                  <c:v>834.592</c:v>
                </c:pt>
                <c:pt idx="169">
                  <c:v>818.476</c:v>
                </c:pt>
                <c:pt idx="170">
                  <c:v>817.895</c:v>
                </c:pt>
                <c:pt idx="171">
                  <c:v>802.069</c:v>
                </c:pt>
                <c:pt idx="172">
                  <c:v>792.9069999999994</c:v>
                </c:pt>
                <c:pt idx="173">
                  <c:v>785.574</c:v>
                </c:pt>
                <c:pt idx="174">
                  <c:v>770.3539999999994</c:v>
                </c:pt>
                <c:pt idx="175">
                  <c:v>757.643</c:v>
                </c:pt>
                <c:pt idx="176">
                  <c:v>757.081</c:v>
                </c:pt>
                <c:pt idx="177">
                  <c:v>747.8119999999979</c:v>
                </c:pt>
                <c:pt idx="178">
                  <c:v>741.3059999999994</c:v>
                </c:pt>
                <c:pt idx="179">
                  <c:v>735.731</c:v>
                </c:pt>
                <c:pt idx="180">
                  <c:v>723.135</c:v>
                </c:pt>
                <c:pt idx="181">
                  <c:v>704.577</c:v>
                </c:pt>
                <c:pt idx="182">
                  <c:v>704.082</c:v>
                </c:pt>
                <c:pt idx="183">
                  <c:v>685.617</c:v>
                </c:pt>
                <c:pt idx="184">
                  <c:v>674.747</c:v>
                </c:pt>
                <c:pt idx="185">
                  <c:v>665.194</c:v>
                </c:pt>
                <c:pt idx="186">
                  <c:v>648.698</c:v>
                </c:pt>
                <c:pt idx="187">
                  <c:v>634.4559999999979</c:v>
                </c:pt>
                <c:pt idx="188">
                  <c:v>633.913</c:v>
                </c:pt>
                <c:pt idx="189">
                  <c:v>620.295</c:v>
                </c:pt>
                <c:pt idx="190">
                  <c:v>613.5</c:v>
                </c:pt>
                <c:pt idx="191">
                  <c:v>607.264</c:v>
                </c:pt>
                <c:pt idx="192">
                  <c:v>593.645</c:v>
                </c:pt>
                <c:pt idx="193">
                  <c:v>574.4479999999974</c:v>
                </c:pt>
                <c:pt idx="194">
                  <c:v>573.8309999999979</c:v>
                </c:pt>
                <c:pt idx="195">
                  <c:v>556.0019999999994</c:v>
                </c:pt>
                <c:pt idx="196">
                  <c:v>545.1619999999982</c:v>
                </c:pt>
                <c:pt idx="197">
                  <c:v>535.7519999999994</c:v>
                </c:pt>
                <c:pt idx="198">
                  <c:v>516.709</c:v>
                </c:pt>
                <c:pt idx="199">
                  <c:v>505.5729999999999</c:v>
                </c:pt>
                <c:pt idx="200">
                  <c:v>505.1979999999999</c:v>
                </c:pt>
                <c:pt idx="201">
                  <c:v>494.055</c:v>
                </c:pt>
                <c:pt idx="202">
                  <c:v>488.2819999999986</c:v>
                </c:pt>
                <c:pt idx="203">
                  <c:v>483.6209999999999</c:v>
                </c:pt>
                <c:pt idx="204">
                  <c:v>473.706</c:v>
                </c:pt>
                <c:pt idx="205">
                  <c:v>463.9929999999989</c:v>
                </c:pt>
                <c:pt idx="206">
                  <c:v>463.276</c:v>
                </c:pt>
                <c:pt idx="207">
                  <c:v>453.9109999999989</c:v>
                </c:pt>
                <c:pt idx="208">
                  <c:v>448.652</c:v>
                </c:pt>
                <c:pt idx="209">
                  <c:v>444.302</c:v>
                </c:pt>
                <c:pt idx="210">
                  <c:v>434.778</c:v>
                </c:pt>
                <c:pt idx="211">
                  <c:v>425.885</c:v>
                </c:pt>
                <c:pt idx="212">
                  <c:v>425.51</c:v>
                </c:pt>
                <c:pt idx="213">
                  <c:v>417.043</c:v>
                </c:pt>
                <c:pt idx="214">
                  <c:v>411.608</c:v>
                </c:pt>
                <c:pt idx="215">
                  <c:v>407.9019999999986</c:v>
                </c:pt>
                <c:pt idx="216">
                  <c:v>398.807</c:v>
                </c:pt>
                <c:pt idx="217">
                  <c:v>390.1909999999999</c:v>
                </c:pt>
                <c:pt idx="218">
                  <c:v>389.7289999999986</c:v>
                </c:pt>
                <c:pt idx="219">
                  <c:v>382.6720000000001</c:v>
                </c:pt>
                <c:pt idx="220">
                  <c:v>378.213</c:v>
                </c:pt>
                <c:pt idx="221">
                  <c:v>374.595</c:v>
                </c:pt>
                <c:pt idx="222">
                  <c:v>367.952</c:v>
                </c:pt>
                <c:pt idx="223">
                  <c:v>360.565</c:v>
                </c:pt>
                <c:pt idx="224">
                  <c:v>360.014</c:v>
                </c:pt>
                <c:pt idx="225">
                  <c:v>351.3179999999999</c:v>
                </c:pt>
                <c:pt idx="226">
                  <c:v>347.9719999999986</c:v>
                </c:pt>
                <c:pt idx="227">
                  <c:v>344.264</c:v>
                </c:pt>
                <c:pt idx="228">
                  <c:v>336.343</c:v>
                </c:pt>
                <c:pt idx="229">
                  <c:v>329.261</c:v>
                </c:pt>
                <c:pt idx="230">
                  <c:v>328.873</c:v>
                </c:pt>
                <c:pt idx="231">
                  <c:v>322.103</c:v>
                </c:pt>
                <c:pt idx="232">
                  <c:v>317.1720000000001</c:v>
                </c:pt>
                <c:pt idx="233">
                  <c:v>313.9409999999999</c:v>
                </c:pt>
                <c:pt idx="234">
                  <c:v>306.8949999999999</c:v>
                </c:pt>
                <c:pt idx="235">
                  <c:v>301.4959999999986</c:v>
                </c:pt>
                <c:pt idx="236">
                  <c:v>301.165</c:v>
                </c:pt>
                <c:pt idx="237">
                  <c:v>296.759</c:v>
                </c:pt>
                <c:pt idx="238">
                  <c:v>293.502</c:v>
                </c:pt>
                <c:pt idx="239">
                  <c:v>291.1070000000001</c:v>
                </c:pt>
                <c:pt idx="240">
                  <c:v>286.0339999999989</c:v>
                </c:pt>
                <c:pt idx="241">
                  <c:v>279.175</c:v>
                </c:pt>
                <c:pt idx="242">
                  <c:v>278.834</c:v>
                </c:pt>
                <c:pt idx="243">
                  <c:v>271.577</c:v>
                </c:pt>
                <c:pt idx="244">
                  <c:v>268.704</c:v>
                </c:pt>
                <c:pt idx="245">
                  <c:v>266.124</c:v>
                </c:pt>
                <c:pt idx="246">
                  <c:v>260.4089999999989</c:v>
                </c:pt>
              </c:numCache>
            </c:numRef>
          </c:xVal>
          <c:yVal>
            <c:numRef>
              <c:f>SCC_EDE_RGB_RA!$D$2:$D$248</c:f>
              <c:numCache>
                <c:formatCode>General</c:formatCode>
                <c:ptCount val="247"/>
                <c:pt idx="0">
                  <c:v>66.4793</c:v>
                </c:pt>
                <c:pt idx="1">
                  <c:v>66.15339999999995</c:v>
                </c:pt>
                <c:pt idx="2">
                  <c:v>66.1482</c:v>
                </c:pt>
                <c:pt idx="3">
                  <c:v>65.76</c:v>
                </c:pt>
                <c:pt idx="4">
                  <c:v>65.5541</c:v>
                </c:pt>
                <c:pt idx="5">
                  <c:v>65.3495</c:v>
                </c:pt>
                <c:pt idx="6">
                  <c:v>64.9049</c:v>
                </c:pt>
                <c:pt idx="7">
                  <c:v>64.8032</c:v>
                </c:pt>
                <c:pt idx="8">
                  <c:v>64.8019</c:v>
                </c:pt>
                <c:pt idx="9">
                  <c:v>64.67009999999995</c:v>
                </c:pt>
                <c:pt idx="10">
                  <c:v>64.5947</c:v>
                </c:pt>
                <c:pt idx="11">
                  <c:v>64.51</c:v>
                </c:pt>
                <c:pt idx="12">
                  <c:v>64.37089999999998</c:v>
                </c:pt>
                <c:pt idx="13">
                  <c:v>64.22249999999998</c:v>
                </c:pt>
                <c:pt idx="14">
                  <c:v>64.2203</c:v>
                </c:pt>
                <c:pt idx="15">
                  <c:v>64.0171</c:v>
                </c:pt>
                <c:pt idx="16">
                  <c:v>63.9187</c:v>
                </c:pt>
                <c:pt idx="17">
                  <c:v>63.83600000000001</c:v>
                </c:pt>
                <c:pt idx="18">
                  <c:v>63.6355</c:v>
                </c:pt>
                <c:pt idx="19">
                  <c:v>63.4603</c:v>
                </c:pt>
                <c:pt idx="20">
                  <c:v>63.4551</c:v>
                </c:pt>
                <c:pt idx="21">
                  <c:v>63.2173</c:v>
                </c:pt>
                <c:pt idx="22">
                  <c:v>63.0864</c:v>
                </c:pt>
                <c:pt idx="23">
                  <c:v>62.9529</c:v>
                </c:pt>
                <c:pt idx="24">
                  <c:v>62.7184</c:v>
                </c:pt>
                <c:pt idx="25">
                  <c:v>62.41840000000001</c:v>
                </c:pt>
                <c:pt idx="26">
                  <c:v>62.4106</c:v>
                </c:pt>
                <c:pt idx="27">
                  <c:v>61.9979</c:v>
                </c:pt>
                <c:pt idx="28">
                  <c:v>61.7785</c:v>
                </c:pt>
                <c:pt idx="29">
                  <c:v>61.5925</c:v>
                </c:pt>
                <c:pt idx="30">
                  <c:v>61.182</c:v>
                </c:pt>
                <c:pt idx="31">
                  <c:v>60.9145</c:v>
                </c:pt>
                <c:pt idx="32">
                  <c:v>60.9073</c:v>
                </c:pt>
                <c:pt idx="33">
                  <c:v>60.6013</c:v>
                </c:pt>
                <c:pt idx="34">
                  <c:v>60.4445</c:v>
                </c:pt>
                <c:pt idx="35">
                  <c:v>60.29040000000001</c:v>
                </c:pt>
                <c:pt idx="36">
                  <c:v>59.9936</c:v>
                </c:pt>
                <c:pt idx="37">
                  <c:v>59.8087</c:v>
                </c:pt>
                <c:pt idx="38">
                  <c:v>59.8019</c:v>
                </c:pt>
                <c:pt idx="39">
                  <c:v>59.5301</c:v>
                </c:pt>
                <c:pt idx="40">
                  <c:v>59.3607</c:v>
                </c:pt>
                <c:pt idx="41">
                  <c:v>59.215</c:v>
                </c:pt>
                <c:pt idx="42">
                  <c:v>58.9312</c:v>
                </c:pt>
                <c:pt idx="43">
                  <c:v>58.7373</c:v>
                </c:pt>
                <c:pt idx="44">
                  <c:v>58.7339</c:v>
                </c:pt>
                <c:pt idx="45">
                  <c:v>58.4536</c:v>
                </c:pt>
                <c:pt idx="46">
                  <c:v>58.3109</c:v>
                </c:pt>
                <c:pt idx="47">
                  <c:v>58.19040000000001</c:v>
                </c:pt>
                <c:pt idx="48">
                  <c:v>57.97920000000001</c:v>
                </c:pt>
                <c:pt idx="49">
                  <c:v>57.7012</c:v>
                </c:pt>
                <c:pt idx="50">
                  <c:v>57.6965</c:v>
                </c:pt>
                <c:pt idx="51">
                  <c:v>57.3913</c:v>
                </c:pt>
                <c:pt idx="52">
                  <c:v>57.2283</c:v>
                </c:pt>
                <c:pt idx="53">
                  <c:v>57.0679</c:v>
                </c:pt>
                <c:pt idx="54">
                  <c:v>56.7157</c:v>
                </c:pt>
                <c:pt idx="55">
                  <c:v>56.6057</c:v>
                </c:pt>
                <c:pt idx="56">
                  <c:v>56.6001</c:v>
                </c:pt>
                <c:pt idx="57">
                  <c:v>56.39680000000001</c:v>
                </c:pt>
                <c:pt idx="58">
                  <c:v>56.283</c:v>
                </c:pt>
                <c:pt idx="59">
                  <c:v>56.1895</c:v>
                </c:pt>
                <c:pt idx="60">
                  <c:v>56.0125</c:v>
                </c:pt>
                <c:pt idx="61">
                  <c:v>55.8522</c:v>
                </c:pt>
                <c:pt idx="62">
                  <c:v>55.8466</c:v>
                </c:pt>
                <c:pt idx="63">
                  <c:v>55.6362</c:v>
                </c:pt>
                <c:pt idx="64">
                  <c:v>55.5225</c:v>
                </c:pt>
                <c:pt idx="65">
                  <c:v>55.3953</c:v>
                </c:pt>
                <c:pt idx="66">
                  <c:v>55.1393</c:v>
                </c:pt>
                <c:pt idx="67">
                  <c:v>55.0259</c:v>
                </c:pt>
                <c:pt idx="68">
                  <c:v>55.0121</c:v>
                </c:pt>
                <c:pt idx="69">
                  <c:v>54.8319</c:v>
                </c:pt>
                <c:pt idx="70">
                  <c:v>54.7335</c:v>
                </c:pt>
                <c:pt idx="71">
                  <c:v>54.6491</c:v>
                </c:pt>
                <c:pt idx="72">
                  <c:v>54.5048</c:v>
                </c:pt>
                <c:pt idx="73">
                  <c:v>54.304</c:v>
                </c:pt>
                <c:pt idx="74">
                  <c:v>54.2993</c:v>
                </c:pt>
                <c:pt idx="75">
                  <c:v>54.0527</c:v>
                </c:pt>
                <c:pt idx="76">
                  <c:v>53.8971</c:v>
                </c:pt>
                <c:pt idx="77">
                  <c:v>53.762</c:v>
                </c:pt>
                <c:pt idx="78">
                  <c:v>53.43320000000001</c:v>
                </c:pt>
                <c:pt idx="79">
                  <c:v>53.274</c:v>
                </c:pt>
                <c:pt idx="80">
                  <c:v>53.2691</c:v>
                </c:pt>
                <c:pt idx="81">
                  <c:v>53.0816</c:v>
                </c:pt>
                <c:pt idx="82">
                  <c:v>52.955</c:v>
                </c:pt>
                <c:pt idx="83">
                  <c:v>52.8744</c:v>
                </c:pt>
                <c:pt idx="84">
                  <c:v>52.7095</c:v>
                </c:pt>
                <c:pt idx="85">
                  <c:v>52.5347</c:v>
                </c:pt>
                <c:pt idx="86">
                  <c:v>52.529</c:v>
                </c:pt>
                <c:pt idx="87">
                  <c:v>52.29020000000001</c:v>
                </c:pt>
                <c:pt idx="88">
                  <c:v>52.1998</c:v>
                </c:pt>
                <c:pt idx="89">
                  <c:v>52.0902</c:v>
                </c:pt>
                <c:pt idx="90">
                  <c:v>51.8304</c:v>
                </c:pt>
                <c:pt idx="91">
                  <c:v>51.6482</c:v>
                </c:pt>
                <c:pt idx="92">
                  <c:v>51.61960000000001</c:v>
                </c:pt>
                <c:pt idx="93">
                  <c:v>51.3699</c:v>
                </c:pt>
                <c:pt idx="94">
                  <c:v>51.2145</c:v>
                </c:pt>
                <c:pt idx="95">
                  <c:v>51.0834</c:v>
                </c:pt>
                <c:pt idx="96">
                  <c:v>50.8345</c:v>
                </c:pt>
                <c:pt idx="97">
                  <c:v>50.73820000000001</c:v>
                </c:pt>
                <c:pt idx="98">
                  <c:v>50.72680000000001</c:v>
                </c:pt>
                <c:pt idx="99">
                  <c:v>50.5545</c:v>
                </c:pt>
                <c:pt idx="100">
                  <c:v>50.4328</c:v>
                </c:pt>
                <c:pt idx="101">
                  <c:v>50.35129999999997</c:v>
                </c:pt>
                <c:pt idx="102">
                  <c:v>50.0705</c:v>
                </c:pt>
                <c:pt idx="103">
                  <c:v>49.8345</c:v>
                </c:pt>
                <c:pt idx="104">
                  <c:v>49.8237</c:v>
                </c:pt>
                <c:pt idx="105">
                  <c:v>49.5208</c:v>
                </c:pt>
                <c:pt idx="106">
                  <c:v>49.3638</c:v>
                </c:pt>
                <c:pt idx="107">
                  <c:v>49.2182</c:v>
                </c:pt>
                <c:pt idx="108">
                  <c:v>48.8916</c:v>
                </c:pt>
                <c:pt idx="109">
                  <c:v>48.7034</c:v>
                </c:pt>
                <c:pt idx="110">
                  <c:v>48.683</c:v>
                </c:pt>
                <c:pt idx="111">
                  <c:v>48.4926</c:v>
                </c:pt>
                <c:pt idx="112">
                  <c:v>48.3578</c:v>
                </c:pt>
                <c:pt idx="113">
                  <c:v>48.2721</c:v>
                </c:pt>
                <c:pt idx="114">
                  <c:v>48.0341</c:v>
                </c:pt>
                <c:pt idx="115">
                  <c:v>47.8734</c:v>
                </c:pt>
                <c:pt idx="116">
                  <c:v>47.8697</c:v>
                </c:pt>
                <c:pt idx="117">
                  <c:v>47.6494</c:v>
                </c:pt>
                <c:pt idx="118">
                  <c:v>47.5307</c:v>
                </c:pt>
                <c:pt idx="119">
                  <c:v>47.3954</c:v>
                </c:pt>
                <c:pt idx="120">
                  <c:v>47.1818</c:v>
                </c:pt>
                <c:pt idx="121">
                  <c:v>46.9326</c:v>
                </c:pt>
                <c:pt idx="122">
                  <c:v>46.9027</c:v>
                </c:pt>
                <c:pt idx="123">
                  <c:v>46.5499</c:v>
                </c:pt>
                <c:pt idx="124">
                  <c:v>46.3437</c:v>
                </c:pt>
                <c:pt idx="125">
                  <c:v>46.1724</c:v>
                </c:pt>
                <c:pt idx="126">
                  <c:v>45.8377</c:v>
                </c:pt>
                <c:pt idx="127">
                  <c:v>45.69020000000001</c:v>
                </c:pt>
                <c:pt idx="128">
                  <c:v>45.66300000000001</c:v>
                </c:pt>
                <c:pt idx="129">
                  <c:v>45.4441</c:v>
                </c:pt>
                <c:pt idx="130">
                  <c:v>45.3193</c:v>
                </c:pt>
                <c:pt idx="131">
                  <c:v>45.2306</c:v>
                </c:pt>
                <c:pt idx="132">
                  <c:v>45.00040000000001</c:v>
                </c:pt>
                <c:pt idx="133">
                  <c:v>44.7967</c:v>
                </c:pt>
                <c:pt idx="134">
                  <c:v>44.7794</c:v>
                </c:pt>
                <c:pt idx="135">
                  <c:v>44.5812</c:v>
                </c:pt>
                <c:pt idx="136">
                  <c:v>44.4298</c:v>
                </c:pt>
                <c:pt idx="137">
                  <c:v>44.3143</c:v>
                </c:pt>
                <c:pt idx="138">
                  <c:v>43.9119</c:v>
                </c:pt>
                <c:pt idx="139">
                  <c:v>43.7516</c:v>
                </c:pt>
                <c:pt idx="140">
                  <c:v>43.70220000000001</c:v>
                </c:pt>
                <c:pt idx="141">
                  <c:v>43.4597</c:v>
                </c:pt>
                <c:pt idx="142">
                  <c:v>43.2883</c:v>
                </c:pt>
                <c:pt idx="143">
                  <c:v>43.1645</c:v>
                </c:pt>
                <c:pt idx="144">
                  <c:v>42.957</c:v>
                </c:pt>
                <c:pt idx="145">
                  <c:v>42.7798</c:v>
                </c:pt>
                <c:pt idx="146">
                  <c:v>42.7581</c:v>
                </c:pt>
                <c:pt idx="147">
                  <c:v>42.4864</c:v>
                </c:pt>
                <c:pt idx="148">
                  <c:v>42.3288</c:v>
                </c:pt>
                <c:pt idx="149">
                  <c:v>42.2549</c:v>
                </c:pt>
                <c:pt idx="150">
                  <c:v>42.0178</c:v>
                </c:pt>
                <c:pt idx="151">
                  <c:v>41.7064</c:v>
                </c:pt>
                <c:pt idx="152">
                  <c:v>41.6747</c:v>
                </c:pt>
                <c:pt idx="153">
                  <c:v>41.34840000000001</c:v>
                </c:pt>
                <c:pt idx="154">
                  <c:v>41.1345</c:v>
                </c:pt>
                <c:pt idx="155">
                  <c:v>40.9376</c:v>
                </c:pt>
                <c:pt idx="156">
                  <c:v>40.6432</c:v>
                </c:pt>
                <c:pt idx="157">
                  <c:v>40.393</c:v>
                </c:pt>
                <c:pt idx="158">
                  <c:v>40.37540000000001</c:v>
                </c:pt>
                <c:pt idx="159">
                  <c:v>39.9961</c:v>
                </c:pt>
                <c:pt idx="160">
                  <c:v>39.7951</c:v>
                </c:pt>
                <c:pt idx="161">
                  <c:v>39.6642</c:v>
                </c:pt>
                <c:pt idx="162">
                  <c:v>39.3558</c:v>
                </c:pt>
                <c:pt idx="163">
                  <c:v>39.1037</c:v>
                </c:pt>
                <c:pt idx="164">
                  <c:v>39.0868</c:v>
                </c:pt>
                <c:pt idx="165">
                  <c:v>38.74840000000001</c:v>
                </c:pt>
                <c:pt idx="166">
                  <c:v>38.5827</c:v>
                </c:pt>
                <c:pt idx="167">
                  <c:v>38.3838</c:v>
                </c:pt>
                <c:pt idx="168">
                  <c:v>38.0382</c:v>
                </c:pt>
                <c:pt idx="169">
                  <c:v>37.7184</c:v>
                </c:pt>
                <c:pt idx="170">
                  <c:v>37.6778</c:v>
                </c:pt>
                <c:pt idx="171">
                  <c:v>37.2971</c:v>
                </c:pt>
                <c:pt idx="172">
                  <c:v>37.0511</c:v>
                </c:pt>
                <c:pt idx="173">
                  <c:v>36.8613</c:v>
                </c:pt>
                <c:pt idx="174">
                  <c:v>36.4841</c:v>
                </c:pt>
                <c:pt idx="175">
                  <c:v>36.2853</c:v>
                </c:pt>
                <c:pt idx="176">
                  <c:v>36.27280000000001</c:v>
                </c:pt>
                <c:pt idx="177">
                  <c:v>36.0108</c:v>
                </c:pt>
                <c:pt idx="178">
                  <c:v>35.8518</c:v>
                </c:pt>
                <c:pt idx="179">
                  <c:v>35.6888</c:v>
                </c:pt>
                <c:pt idx="180">
                  <c:v>35.4181</c:v>
                </c:pt>
                <c:pt idx="181">
                  <c:v>35.2239</c:v>
                </c:pt>
                <c:pt idx="182">
                  <c:v>35.2093</c:v>
                </c:pt>
                <c:pt idx="183">
                  <c:v>35.0365</c:v>
                </c:pt>
                <c:pt idx="184">
                  <c:v>34.8798</c:v>
                </c:pt>
                <c:pt idx="185">
                  <c:v>34.7824</c:v>
                </c:pt>
                <c:pt idx="186">
                  <c:v>34.5253</c:v>
                </c:pt>
                <c:pt idx="187">
                  <c:v>34.1973</c:v>
                </c:pt>
                <c:pt idx="188">
                  <c:v>34.1685</c:v>
                </c:pt>
                <c:pt idx="189">
                  <c:v>33.788</c:v>
                </c:pt>
                <c:pt idx="190">
                  <c:v>33.5536</c:v>
                </c:pt>
                <c:pt idx="191">
                  <c:v>33.3563</c:v>
                </c:pt>
                <c:pt idx="192">
                  <c:v>33.0393</c:v>
                </c:pt>
                <c:pt idx="193">
                  <c:v>32.772</c:v>
                </c:pt>
                <c:pt idx="194">
                  <c:v>32.7529</c:v>
                </c:pt>
                <c:pt idx="195">
                  <c:v>32.3941</c:v>
                </c:pt>
                <c:pt idx="196">
                  <c:v>32.1893</c:v>
                </c:pt>
                <c:pt idx="197">
                  <c:v>32.0155</c:v>
                </c:pt>
                <c:pt idx="198">
                  <c:v>31.6484</c:v>
                </c:pt>
                <c:pt idx="199">
                  <c:v>31.4465</c:v>
                </c:pt>
                <c:pt idx="200">
                  <c:v>31.4295</c:v>
                </c:pt>
                <c:pt idx="201">
                  <c:v>31.1519</c:v>
                </c:pt>
                <c:pt idx="202">
                  <c:v>30.99309999999998</c:v>
                </c:pt>
                <c:pt idx="203">
                  <c:v>30.8616</c:v>
                </c:pt>
                <c:pt idx="204">
                  <c:v>30.6188</c:v>
                </c:pt>
                <c:pt idx="205">
                  <c:v>30.4057999999998</c:v>
                </c:pt>
                <c:pt idx="206">
                  <c:v>30.3846</c:v>
                </c:pt>
                <c:pt idx="207">
                  <c:v>30.1724</c:v>
                </c:pt>
                <c:pt idx="208">
                  <c:v>30.046</c:v>
                </c:pt>
                <c:pt idx="209">
                  <c:v>29.909</c:v>
                </c:pt>
                <c:pt idx="210">
                  <c:v>29.6452</c:v>
                </c:pt>
                <c:pt idx="211">
                  <c:v>29.4354</c:v>
                </c:pt>
                <c:pt idx="212">
                  <c:v>29.4231</c:v>
                </c:pt>
                <c:pt idx="213">
                  <c:v>29.1465</c:v>
                </c:pt>
                <c:pt idx="214">
                  <c:v>28.97779999999998</c:v>
                </c:pt>
                <c:pt idx="215">
                  <c:v>28.8523</c:v>
                </c:pt>
                <c:pt idx="216">
                  <c:v>28.5701</c:v>
                </c:pt>
                <c:pt idx="217">
                  <c:v>28.3534</c:v>
                </c:pt>
                <c:pt idx="218">
                  <c:v>28.3384</c:v>
                </c:pt>
                <c:pt idx="219">
                  <c:v>28.1076</c:v>
                </c:pt>
                <c:pt idx="220">
                  <c:v>27.9603</c:v>
                </c:pt>
                <c:pt idx="221">
                  <c:v>27.85439999999999</c:v>
                </c:pt>
                <c:pt idx="222">
                  <c:v>27.5978</c:v>
                </c:pt>
                <c:pt idx="223">
                  <c:v>27.3733</c:v>
                </c:pt>
                <c:pt idx="224">
                  <c:v>27.36199999999999</c:v>
                </c:pt>
                <c:pt idx="225">
                  <c:v>27.037</c:v>
                </c:pt>
                <c:pt idx="226">
                  <c:v>26.9056</c:v>
                </c:pt>
                <c:pt idx="227">
                  <c:v>26.7364</c:v>
                </c:pt>
                <c:pt idx="228">
                  <c:v>26.4814</c:v>
                </c:pt>
                <c:pt idx="229">
                  <c:v>26.2884999999998</c:v>
                </c:pt>
                <c:pt idx="230">
                  <c:v>26.2829</c:v>
                </c:pt>
                <c:pt idx="231">
                  <c:v>26.0472</c:v>
                </c:pt>
                <c:pt idx="232">
                  <c:v>25.8912</c:v>
                </c:pt>
                <c:pt idx="233">
                  <c:v>25.8169</c:v>
                </c:pt>
                <c:pt idx="234">
                  <c:v>25.57379999999998</c:v>
                </c:pt>
                <c:pt idx="235">
                  <c:v>25.42909999999998</c:v>
                </c:pt>
                <c:pt idx="236">
                  <c:v>25.4197</c:v>
                </c:pt>
                <c:pt idx="237">
                  <c:v>25.2066</c:v>
                </c:pt>
                <c:pt idx="238">
                  <c:v>25.1355</c:v>
                </c:pt>
                <c:pt idx="239">
                  <c:v>25.03130000000001</c:v>
                </c:pt>
                <c:pt idx="240">
                  <c:v>24.8923</c:v>
                </c:pt>
                <c:pt idx="241">
                  <c:v>24.6849</c:v>
                </c:pt>
                <c:pt idx="242">
                  <c:v>24.6794</c:v>
                </c:pt>
                <c:pt idx="243">
                  <c:v>24.4462</c:v>
                </c:pt>
                <c:pt idx="244">
                  <c:v>24.30859999999998</c:v>
                </c:pt>
                <c:pt idx="245">
                  <c:v>24.1982</c:v>
                </c:pt>
                <c:pt idx="246">
                  <c:v>23.9647</c:v>
                </c:pt>
              </c:numCache>
            </c:numRef>
          </c:yVal>
          <c:smooth val="1"/>
          <c:extLst xmlns:c16r2="http://schemas.microsoft.com/office/drawing/2015/06/chart">
            <c:ext xmlns:c16="http://schemas.microsoft.com/office/drawing/2014/chart" uri="{C3380CC4-5D6E-409C-BE32-E72D297353CC}">
              <c16:uniqueId val="{00000000-4B50-4D94-B416-13D0FC77FFA8}"/>
            </c:ext>
          </c:extLst>
        </c:ser>
        <c:ser>
          <c:idx val="1"/>
          <c:order val="1"/>
          <c:tx>
            <c:v>JM</c:v>
          </c:tx>
          <c:marker>
            <c:symbol val="none"/>
          </c:marker>
          <c:xVal>
            <c:numRef>
              <c:f>JM_EDE_RGB_RA!$C$12:$C$49</c:f>
              <c:numCache>
                <c:formatCode>General</c:formatCode>
                <c:ptCount val="38"/>
                <c:pt idx="0">
                  <c:v>24678.23</c:v>
                </c:pt>
                <c:pt idx="1">
                  <c:v>23402.16</c:v>
                </c:pt>
                <c:pt idx="2">
                  <c:v>22535.3</c:v>
                </c:pt>
                <c:pt idx="3">
                  <c:v>21622.47</c:v>
                </c:pt>
                <c:pt idx="4">
                  <c:v>20601.68</c:v>
                </c:pt>
                <c:pt idx="5">
                  <c:v>20048.95</c:v>
                </c:pt>
                <c:pt idx="6">
                  <c:v>19727.54</c:v>
                </c:pt>
                <c:pt idx="7">
                  <c:v>18690.75</c:v>
                </c:pt>
                <c:pt idx="8">
                  <c:v>18244.36</c:v>
                </c:pt>
                <c:pt idx="9">
                  <c:v>17587.64</c:v>
                </c:pt>
                <c:pt idx="10">
                  <c:v>18314.47</c:v>
                </c:pt>
                <c:pt idx="11">
                  <c:v>18174.16999999999</c:v>
                </c:pt>
                <c:pt idx="12">
                  <c:v>17014.66</c:v>
                </c:pt>
                <c:pt idx="13">
                  <c:v>15689.6</c:v>
                </c:pt>
                <c:pt idx="14">
                  <c:v>14696.87</c:v>
                </c:pt>
                <c:pt idx="15">
                  <c:v>13946.85</c:v>
                </c:pt>
                <c:pt idx="16">
                  <c:v>12773.36</c:v>
                </c:pt>
                <c:pt idx="17">
                  <c:v>11973.37</c:v>
                </c:pt>
                <c:pt idx="18">
                  <c:v>11404.59</c:v>
                </c:pt>
                <c:pt idx="19">
                  <c:v>10700.1</c:v>
                </c:pt>
                <c:pt idx="20">
                  <c:v>10409.38</c:v>
                </c:pt>
                <c:pt idx="21">
                  <c:v>9747.719999999985</c:v>
                </c:pt>
                <c:pt idx="22">
                  <c:v>9081.94</c:v>
                </c:pt>
                <c:pt idx="23">
                  <c:v>8454.389999999936</c:v>
                </c:pt>
                <c:pt idx="24">
                  <c:v>8123.88</c:v>
                </c:pt>
                <c:pt idx="25">
                  <c:v>7612.27</c:v>
                </c:pt>
                <c:pt idx="26">
                  <c:v>7113.85</c:v>
                </c:pt>
                <c:pt idx="27">
                  <c:v>6819.65</c:v>
                </c:pt>
                <c:pt idx="28">
                  <c:v>6244.11</c:v>
                </c:pt>
                <c:pt idx="29">
                  <c:v>5852.25</c:v>
                </c:pt>
                <c:pt idx="30">
                  <c:v>5330.27</c:v>
                </c:pt>
                <c:pt idx="31">
                  <c:v>4985.53</c:v>
                </c:pt>
                <c:pt idx="32">
                  <c:v>4570.86</c:v>
                </c:pt>
                <c:pt idx="33">
                  <c:v>4270.88</c:v>
                </c:pt>
                <c:pt idx="34">
                  <c:v>3977.67</c:v>
                </c:pt>
                <c:pt idx="35">
                  <c:v>3599.22</c:v>
                </c:pt>
                <c:pt idx="36">
                  <c:v>3321.1</c:v>
                </c:pt>
                <c:pt idx="37">
                  <c:v>2947.49</c:v>
                </c:pt>
              </c:numCache>
            </c:numRef>
          </c:xVal>
          <c:yVal>
            <c:numRef>
              <c:f>JM_EDE_RGB_RA!$D$12:$D$49</c:f>
              <c:numCache>
                <c:formatCode>General</c:formatCode>
                <c:ptCount val="38"/>
                <c:pt idx="0">
                  <c:v>56.835</c:v>
                </c:pt>
                <c:pt idx="1">
                  <c:v>55.807</c:v>
                </c:pt>
                <c:pt idx="2">
                  <c:v>54.945</c:v>
                </c:pt>
                <c:pt idx="3">
                  <c:v>54.079</c:v>
                </c:pt>
                <c:pt idx="4">
                  <c:v>52.53700000000001</c:v>
                </c:pt>
                <c:pt idx="5">
                  <c:v>51.231</c:v>
                </c:pt>
                <c:pt idx="6">
                  <c:v>49.57400000000001</c:v>
                </c:pt>
                <c:pt idx="7">
                  <c:v>48.73900000000001</c:v>
                </c:pt>
                <c:pt idx="8">
                  <c:v>48.152</c:v>
                </c:pt>
                <c:pt idx="9">
                  <c:v>47.28700000000001</c:v>
                </c:pt>
                <c:pt idx="10">
                  <c:v>46.521</c:v>
                </c:pt>
                <c:pt idx="11">
                  <c:v>46.032</c:v>
                </c:pt>
                <c:pt idx="12">
                  <c:v>44.798</c:v>
                </c:pt>
                <c:pt idx="13">
                  <c:v>44.256</c:v>
                </c:pt>
                <c:pt idx="14">
                  <c:v>42.72600000000001</c:v>
                </c:pt>
                <c:pt idx="15">
                  <c:v>42.225</c:v>
                </c:pt>
                <c:pt idx="16">
                  <c:v>41.095</c:v>
                </c:pt>
                <c:pt idx="17">
                  <c:v>40.28700000000001</c:v>
                </c:pt>
                <c:pt idx="18">
                  <c:v>39.073</c:v>
                </c:pt>
                <c:pt idx="19">
                  <c:v>38.459</c:v>
                </c:pt>
                <c:pt idx="20">
                  <c:v>37.678</c:v>
                </c:pt>
                <c:pt idx="21">
                  <c:v>36.425</c:v>
                </c:pt>
                <c:pt idx="22">
                  <c:v>35.28700000000001</c:v>
                </c:pt>
                <c:pt idx="23">
                  <c:v>34.29900000000001</c:v>
                </c:pt>
                <c:pt idx="24">
                  <c:v>33.475</c:v>
                </c:pt>
                <c:pt idx="25">
                  <c:v>32.495</c:v>
                </c:pt>
                <c:pt idx="26">
                  <c:v>31.311</c:v>
                </c:pt>
                <c:pt idx="27">
                  <c:v>30.395</c:v>
                </c:pt>
                <c:pt idx="28">
                  <c:v>29.308</c:v>
                </c:pt>
                <c:pt idx="29">
                  <c:v>28.241</c:v>
                </c:pt>
                <c:pt idx="30">
                  <c:v>26.582</c:v>
                </c:pt>
                <c:pt idx="31">
                  <c:v>25.763</c:v>
                </c:pt>
                <c:pt idx="32">
                  <c:v>25.188</c:v>
                </c:pt>
                <c:pt idx="33">
                  <c:v>24.709</c:v>
                </c:pt>
                <c:pt idx="34">
                  <c:v>24.151</c:v>
                </c:pt>
                <c:pt idx="35">
                  <c:v>23.439</c:v>
                </c:pt>
                <c:pt idx="36">
                  <c:v>22.796</c:v>
                </c:pt>
                <c:pt idx="37">
                  <c:v>22.127</c:v>
                </c:pt>
              </c:numCache>
            </c:numRef>
          </c:yVal>
          <c:smooth val="1"/>
          <c:extLst xmlns:c16r2="http://schemas.microsoft.com/office/drawing/2015/06/chart">
            <c:ext xmlns:c16="http://schemas.microsoft.com/office/drawing/2014/chart" uri="{C3380CC4-5D6E-409C-BE32-E72D297353CC}">
              <c16:uniqueId val="{00000001-4B50-4D94-B416-13D0FC77FFA8}"/>
            </c:ext>
          </c:extLst>
        </c:ser>
        <c:ser>
          <c:idx val="2"/>
          <c:order val="2"/>
          <c:tx>
            <c:v>HEVC</c:v>
          </c:tx>
          <c:marker>
            <c:symbol val="none"/>
          </c:marker>
          <c:xVal>
            <c:numRef>
              <c:f>HEVC_EDE_RGB_RA!$C$12:$C$49</c:f>
              <c:numCache>
                <c:formatCode>General</c:formatCode>
                <c:ptCount val="38"/>
                <c:pt idx="0">
                  <c:v>11208.195</c:v>
                </c:pt>
                <c:pt idx="1">
                  <c:v>10576.985</c:v>
                </c:pt>
                <c:pt idx="2">
                  <c:v>10395.716</c:v>
                </c:pt>
                <c:pt idx="3">
                  <c:v>10218.15</c:v>
                </c:pt>
                <c:pt idx="4">
                  <c:v>9922.08</c:v>
                </c:pt>
                <c:pt idx="5">
                  <c:v>9876.334</c:v>
                </c:pt>
                <c:pt idx="6">
                  <c:v>9783.826999999932</c:v>
                </c:pt>
                <c:pt idx="7">
                  <c:v>9277.324</c:v>
                </c:pt>
                <c:pt idx="8">
                  <c:v>9096.021</c:v>
                </c:pt>
                <c:pt idx="9">
                  <c:v>8929.664999999983</c:v>
                </c:pt>
                <c:pt idx="10">
                  <c:v>8602.652</c:v>
                </c:pt>
                <c:pt idx="11">
                  <c:v>8534.905999999932</c:v>
                </c:pt>
                <c:pt idx="12">
                  <c:v>8297.161</c:v>
                </c:pt>
                <c:pt idx="13">
                  <c:v>7932.603</c:v>
                </c:pt>
                <c:pt idx="14">
                  <c:v>7767.718</c:v>
                </c:pt>
                <c:pt idx="15">
                  <c:v>7636.039</c:v>
                </c:pt>
                <c:pt idx="16">
                  <c:v>7237.398</c:v>
                </c:pt>
                <c:pt idx="17">
                  <c:v>7087.042</c:v>
                </c:pt>
                <c:pt idx="18">
                  <c:v>6740.305</c:v>
                </c:pt>
                <c:pt idx="19">
                  <c:v>6529.136</c:v>
                </c:pt>
                <c:pt idx="20">
                  <c:v>6194.294</c:v>
                </c:pt>
                <c:pt idx="21">
                  <c:v>5945.333000000001</c:v>
                </c:pt>
                <c:pt idx="22">
                  <c:v>5679.226</c:v>
                </c:pt>
                <c:pt idx="23">
                  <c:v>5364.258</c:v>
                </c:pt>
                <c:pt idx="24">
                  <c:v>5085.393</c:v>
                </c:pt>
                <c:pt idx="25">
                  <c:v>4782.462</c:v>
                </c:pt>
                <c:pt idx="26">
                  <c:v>4491.165</c:v>
                </c:pt>
                <c:pt idx="27">
                  <c:v>4212.717000000001</c:v>
                </c:pt>
                <c:pt idx="28">
                  <c:v>3879.208</c:v>
                </c:pt>
                <c:pt idx="29">
                  <c:v>3600.407</c:v>
                </c:pt>
                <c:pt idx="30">
                  <c:v>3313.843</c:v>
                </c:pt>
                <c:pt idx="31">
                  <c:v>3004.746</c:v>
                </c:pt>
                <c:pt idx="32">
                  <c:v>2728.9</c:v>
                </c:pt>
                <c:pt idx="33">
                  <c:v>2506.119</c:v>
                </c:pt>
                <c:pt idx="34">
                  <c:v>2217.628</c:v>
                </c:pt>
                <c:pt idx="35">
                  <c:v>1978.797</c:v>
                </c:pt>
                <c:pt idx="36">
                  <c:v>1760.794</c:v>
                </c:pt>
                <c:pt idx="37">
                  <c:v>1554.282</c:v>
                </c:pt>
              </c:numCache>
            </c:numRef>
          </c:xVal>
          <c:yVal>
            <c:numRef>
              <c:f>HEVC_EDE_RGB_RA!$D$12:$D$49</c:f>
              <c:numCache>
                <c:formatCode>General</c:formatCode>
                <c:ptCount val="38"/>
                <c:pt idx="0">
                  <c:v>59.8074</c:v>
                </c:pt>
                <c:pt idx="1">
                  <c:v>58.2251</c:v>
                </c:pt>
                <c:pt idx="2">
                  <c:v>57.9576</c:v>
                </c:pt>
                <c:pt idx="3">
                  <c:v>58.1302</c:v>
                </c:pt>
                <c:pt idx="4">
                  <c:v>56.4429</c:v>
                </c:pt>
                <c:pt idx="5">
                  <c:v>54.64330000000001</c:v>
                </c:pt>
                <c:pt idx="6">
                  <c:v>55.3866</c:v>
                </c:pt>
                <c:pt idx="7">
                  <c:v>53.6285</c:v>
                </c:pt>
                <c:pt idx="8">
                  <c:v>53.6094</c:v>
                </c:pt>
                <c:pt idx="9">
                  <c:v>50.85189999999999</c:v>
                </c:pt>
                <c:pt idx="10">
                  <c:v>51.2965</c:v>
                </c:pt>
                <c:pt idx="11">
                  <c:v>49.9751</c:v>
                </c:pt>
                <c:pt idx="12">
                  <c:v>49.5439</c:v>
                </c:pt>
                <c:pt idx="13">
                  <c:v>48.9603</c:v>
                </c:pt>
                <c:pt idx="14">
                  <c:v>47.8643</c:v>
                </c:pt>
                <c:pt idx="15">
                  <c:v>46.6095</c:v>
                </c:pt>
                <c:pt idx="16">
                  <c:v>45.8878</c:v>
                </c:pt>
                <c:pt idx="17">
                  <c:v>45.03700000000001</c:v>
                </c:pt>
                <c:pt idx="18">
                  <c:v>44.02860000000001</c:v>
                </c:pt>
                <c:pt idx="19">
                  <c:v>43.6778</c:v>
                </c:pt>
                <c:pt idx="20">
                  <c:v>42.532</c:v>
                </c:pt>
                <c:pt idx="21">
                  <c:v>41.0563</c:v>
                </c:pt>
                <c:pt idx="22">
                  <c:v>40.1055</c:v>
                </c:pt>
                <c:pt idx="23">
                  <c:v>38.8585</c:v>
                </c:pt>
                <c:pt idx="24">
                  <c:v>37.9201</c:v>
                </c:pt>
                <c:pt idx="25">
                  <c:v>36.6154</c:v>
                </c:pt>
                <c:pt idx="26">
                  <c:v>35.2064</c:v>
                </c:pt>
                <c:pt idx="27">
                  <c:v>33.4628</c:v>
                </c:pt>
                <c:pt idx="28">
                  <c:v>32.3649</c:v>
                </c:pt>
                <c:pt idx="29">
                  <c:v>31.1796</c:v>
                </c:pt>
                <c:pt idx="30">
                  <c:v>30.4222</c:v>
                </c:pt>
                <c:pt idx="31">
                  <c:v>29.4906</c:v>
                </c:pt>
                <c:pt idx="32">
                  <c:v>28.8412</c:v>
                </c:pt>
                <c:pt idx="33">
                  <c:v>28.10300000000001</c:v>
                </c:pt>
                <c:pt idx="34">
                  <c:v>26.8813</c:v>
                </c:pt>
                <c:pt idx="35">
                  <c:v>26.2624999999998</c:v>
                </c:pt>
                <c:pt idx="36">
                  <c:v>25.45339999999998</c:v>
                </c:pt>
                <c:pt idx="37">
                  <c:v>24.60450000000001</c:v>
                </c:pt>
              </c:numCache>
            </c:numRef>
          </c:yVal>
          <c:smooth val="1"/>
          <c:extLst xmlns:c16r2="http://schemas.microsoft.com/office/drawing/2015/06/chart">
            <c:ext xmlns:c16="http://schemas.microsoft.com/office/drawing/2014/chart" uri="{C3380CC4-5D6E-409C-BE32-E72D297353CC}">
              <c16:uniqueId val="{00000002-4B50-4D94-B416-13D0FC77FFA8}"/>
            </c:ext>
          </c:extLst>
        </c:ser>
        <c:dLbls>
          <c:showLegendKey val="0"/>
          <c:showVal val="0"/>
          <c:showCatName val="0"/>
          <c:showSerName val="0"/>
          <c:showPercent val="0"/>
          <c:showBubbleSize val="0"/>
        </c:dLbls>
        <c:axId val="-2146999848"/>
        <c:axId val="-2146994088"/>
      </c:scatterChart>
      <c:valAx>
        <c:axId val="-2146999848"/>
        <c:scaling>
          <c:orientation val="minMax"/>
        </c:scaling>
        <c:delete val="0"/>
        <c:axPos val="b"/>
        <c:title>
          <c:tx>
            <c:rich>
              <a:bodyPr/>
              <a:lstStyle/>
              <a:p>
                <a:pPr>
                  <a:defRPr/>
                </a:pPr>
                <a:r>
                  <a:rPr lang="en-US" altLang="zh-CN"/>
                  <a:t>bit</a:t>
                </a:r>
                <a:r>
                  <a:rPr lang="en-US" altLang="zh-CN" baseline="0"/>
                  <a:t> rate (bits/sec)</a:t>
                </a:r>
                <a:endParaRPr lang="en-US" altLang="zh-CN"/>
              </a:p>
            </c:rich>
          </c:tx>
          <c:layout/>
          <c:overlay val="0"/>
        </c:title>
        <c:numFmt formatCode="General" sourceLinked="1"/>
        <c:majorTickMark val="none"/>
        <c:minorTickMark val="none"/>
        <c:tickLblPos val="nextTo"/>
        <c:crossAx val="-2146994088"/>
        <c:crosses val="autoZero"/>
        <c:crossBetween val="midCat"/>
      </c:valAx>
      <c:valAx>
        <c:axId val="-2146994088"/>
        <c:scaling>
          <c:orientation val="minMax"/>
        </c:scaling>
        <c:delete val="0"/>
        <c:axPos val="l"/>
        <c:majorGridlines/>
        <c:title>
          <c:tx>
            <c:rich>
              <a:bodyPr/>
              <a:lstStyle/>
              <a:p>
                <a:pPr>
                  <a:defRPr/>
                </a:pPr>
                <a:r>
                  <a:rPr lang="en-US" altLang="zh-CN"/>
                  <a:t>G PSNR (dB)</a:t>
                </a:r>
              </a:p>
            </c:rich>
          </c:tx>
          <c:layout/>
          <c:overlay val="0"/>
        </c:title>
        <c:numFmt formatCode="General" sourceLinked="1"/>
        <c:majorTickMark val="none"/>
        <c:minorTickMark val="none"/>
        <c:tickLblPos val="nextTo"/>
        <c:crossAx val="-2146999848"/>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'graphs-AI'!$G$23:$G$26</c:f>
              <c:numCache>
                <c:formatCode>#,##0</c:formatCode>
                <c:ptCount val="4"/>
                <c:pt idx="0">
                  <c:v>113683.0</c:v>
                </c:pt>
                <c:pt idx="1">
                  <c:v>85815.0</c:v>
                </c:pt>
                <c:pt idx="2">
                  <c:v>60381.0</c:v>
                </c:pt>
                <c:pt idx="3">
                  <c:v>49110.0</c:v>
                </c:pt>
              </c:numCache>
            </c:numRef>
          </c:xVal>
          <c:yVal>
            <c:numRef>
              <c:f>'graphs-AI'!$F$23:$F$26</c:f>
              <c:numCache>
                <c:formatCode>0.00</c:formatCode>
                <c:ptCount val="4"/>
                <c:pt idx="0">
                  <c:v>5.375</c:v>
                </c:pt>
                <c:pt idx="1">
                  <c:v>2.875</c:v>
                </c:pt>
                <c:pt idx="2">
                  <c:v>1.5</c:v>
                </c:pt>
                <c:pt idx="3">
                  <c:v>1.0625</c:v>
                </c:pt>
              </c:numCache>
            </c:numRef>
          </c:yVal>
          <c:smooth val="0"/>
          <c:extLst xmlns:c16r2="http://schemas.microsoft.com/office/drawing/2015/06/chart">
            <c:ext xmlns:c16="http://schemas.microsoft.com/office/drawing/2014/chart" uri="{C3380CC4-5D6E-409C-BE32-E72D297353CC}">
              <c16:uniqueId val="{00000000-9515-4B98-8B87-F2A247BE25F4}"/>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'graphs-AI'!$G$27:$G$30</c:f>
              <c:numCache>
                <c:formatCode>#,##0</c:formatCode>
                <c:ptCount val="4"/>
                <c:pt idx="0">
                  <c:v>59351.0</c:v>
                </c:pt>
                <c:pt idx="1">
                  <c:v>44028.0</c:v>
                </c:pt>
                <c:pt idx="2">
                  <c:v>31257.0</c:v>
                </c:pt>
                <c:pt idx="3">
                  <c:v>26193.0</c:v>
                </c:pt>
              </c:numCache>
            </c:numRef>
          </c:xVal>
          <c:yVal>
            <c:numRef>
              <c:f>'graphs-AI'!$F$27:$F$30</c:f>
              <c:numCache>
                <c:formatCode>0.00</c:formatCode>
                <c:ptCount val="4"/>
                <c:pt idx="0">
                  <c:v>5.4375</c:v>
                </c:pt>
                <c:pt idx="1">
                  <c:v>3.125</c:v>
                </c:pt>
                <c:pt idx="2">
                  <c:v>2.0625</c:v>
                </c:pt>
                <c:pt idx="3">
                  <c:v>1.125</c:v>
                </c:pt>
              </c:numCache>
            </c:numRef>
          </c:yVal>
          <c:smooth val="0"/>
          <c:extLst xmlns:c16r2="http://schemas.microsoft.com/office/drawing/2015/06/chart">
            <c:ext xmlns:c16="http://schemas.microsoft.com/office/drawing/2014/chart" uri="{C3380CC4-5D6E-409C-BE32-E72D297353CC}">
              <c16:uniqueId val="{00000001-9515-4B98-8B87-F2A247BE25F4}"/>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'graphs-AI'!$G$31:$G$34</c:f>
              <c:numCache>
                <c:formatCode>#,##0</c:formatCode>
                <c:ptCount val="4"/>
                <c:pt idx="0">
                  <c:v>49371.0</c:v>
                </c:pt>
                <c:pt idx="1">
                  <c:v>36328.0</c:v>
                </c:pt>
                <c:pt idx="2">
                  <c:v>26340.0</c:v>
                </c:pt>
                <c:pt idx="3">
                  <c:v>22177.0</c:v>
                </c:pt>
              </c:numCache>
            </c:numRef>
          </c:xVal>
          <c:yVal>
            <c:numRef>
              <c:f>'graphs-AI'!$F$31:$F$34</c:f>
              <c:numCache>
                <c:formatCode>0.00</c:formatCode>
                <c:ptCount val="4"/>
                <c:pt idx="0">
                  <c:v>8.375</c:v>
                </c:pt>
                <c:pt idx="1">
                  <c:v>6.624999999999974</c:v>
                </c:pt>
                <c:pt idx="2">
                  <c:v>3.875</c:v>
                </c:pt>
                <c:pt idx="3">
                  <c:v>2.875</c:v>
                </c:pt>
              </c:numCache>
            </c:numRef>
          </c:yVal>
          <c:smooth val="0"/>
          <c:extLst xmlns:c16r2="http://schemas.microsoft.com/office/drawing/2015/06/chart">
            <c:ext xmlns:c16="http://schemas.microsoft.com/office/drawing/2014/chart" uri="{C3380CC4-5D6E-409C-BE32-E72D297353CC}">
              <c16:uniqueId val="{00000002-9515-4B98-8B87-F2A247BE25F4}"/>
            </c:ext>
          </c:extLst>
        </c:ser>
        <c:dLbls>
          <c:showLegendKey val="0"/>
          <c:showVal val="0"/>
          <c:showCatName val="0"/>
          <c:showSerName val="0"/>
          <c:showPercent val="0"/>
          <c:showBubbleSize val="0"/>
        </c:dLbls>
        <c:axId val="-2146951592"/>
        <c:axId val="-2146944232"/>
      </c:scatterChart>
      <c:valAx>
        <c:axId val="-2146951592"/>
        <c:scaling>
          <c:orientation val="minMax"/>
        </c:scaling>
        <c:delete val="0"/>
        <c:axPos val="b"/>
        <c:majorGridlines/>
        <c:minorGridlines/>
        <c:title>
          <c:tx>
            <c:rich>
              <a:bodyPr/>
              <a:lstStyle/>
              <a:p>
                <a:pPr>
                  <a:defRPr/>
                </a:pPr>
                <a:r>
                  <a:rPr lang="it-IT"/>
                  <a:t>Bitstream</a:t>
                </a:r>
                <a:r>
                  <a:rPr lang="it-IT" baseline="0"/>
                  <a:t> length (KB)</a:t>
                </a:r>
                <a:endParaRPr lang="it-IT"/>
              </a:p>
            </c:rich>
          </c:tx>
          <c:layout/>
          <c:overlay val="0"/>
        </c:title>
        <c:numFmt formatCode="#,##0" sourceLinked="1"/>
        <c:majorTickMark val="out"/>
        <c:minorTickMark val="none"/>
        <c:tickLblPos val="nextTo"/>
        <c:crossAx val="-2146944232"/>
        <c:crosses val="autoZero"/>
        <c:crossBetween val="midCat"/>
      </c:valAx>
      <c:valAx>
        <c:axId val="-2146944232"/>
        <c:scaling>
          <c:orientation val="minMax"/>
          <c:max val="10.0"/>
        </c:scaling>
        <c:delete val="0"/>
        <c:axPos val="l"/>
        <c:majorGridlines/>
        <c:minorGridlines/>
        <c:title>
          <c:tx>
            <c:rich>
              <a:bodyPr/>
              <a:lstStyle/>
              <a:p>
                <a:pPr>
                  <a:defRPr/>
                </a:pPr>
                <a:r>
                  <a:rPr lang="it-IT"/>
                  <a:t>MOS</a:t>
                </a:r>
              </a:p>
            </c:rich>
          </c:tx>
          <c:layout/>
          <c:overlay val="0"/>
        </c:title>
        <c:numFmt formatCode="0" sourceLinked="0"/>
        <c:majorTickMark val="out"/>
        <c:minorTickMark val="none"/>
        <c:tickLblPos val="nextTo"/>
        <c:crossAx val="-2146951592"/>
        <c:crosses val="autoZero"/>
        <c:crossBetween val="midCat"/>
      </c:valAx>
    </c:plotArea>
    <c:legend>
      <c:legendPos val="r"/>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lineMarker"/>
        <c:varyColors val="0"/>
        <c:ser>
          <c:idx val="1"/>
          <c:order val="0"/>
          <c:tx>
            <c:v>JM</c:v>
          </c:tx>
          <c:spPr>
            <a:ln w="12700" cmpd="sng">
              <a:solidFill>
                <a:srgbClr val="FF0000"/>
              </a:solidFill>
              <a:prstDash val="lgDash"/>
            </a:ln>
          </c:spPr>
          <c:marker>
            <c:symbol val="triangle"/>
            <c:size val="6"/>
            <c:spPr>
              <a:solidFill>
                <a:srgbClr val="FF0000"/>
              </a:solidFill>
              <a:ln>
                <a:solidFill>
                  <a:schemeClr val="tx1"/>
                </a:solidFill>
              </a:ln>
            </c:spPr>
          </c:marker>
          <c:xVal>
            <c:numRef>
              <c:f>AI!$G$4:$G$7</c:f>
              <c:numCache>
                <c:formatCode>#,##0</c:formatCode>
                <c:ptCount val="4"/>
                <c:pt idx="0">
                  <c:v>338936.0</c:v>
                </c:pt>
                <c:pt idx="1">
                  <c:v>264971.0</c:v>
                </c:pt>
                <c:pt idx="2">
                  <c:v>191313.0</c:v>
                </c:pt>
                <c:pt idx="3">
                  <c:v>141244.0</c:v>
                </c:pt>
              </c:numCache>
            </c:numRef>
          </c:xVal>
          <c:yVal>
            <c:numRef>
              <c:f>AI!$F$4:$F$7</c:f>
              <c:numCache>
                <c:formatCode>0.00</c:formatCode>
                <c:ptCount val="4"/>
                <c:pt idx="0">
                  <c:v>8.6875</c:v>
                </c:pt>
                <c:pt idx="1">
                  <c:v>7.687499999999995</c:v>
                </c:pt>
                <c:pt idx="2">
                  <c:v>6.25</c:v>
                </c:pt>
                <c:pt idx="3">
                  <c:v>4.5</c:v>
                </c:pt>
              </c:numCache>
            </c:numRef>
          </c:yVal>
          <c:smooth val="0"/>
          <c:extLst xmlns:c16r2="http://schemas.microsoft.com/office/drawing/2015/06/chart">
            <c:ext xmlns:c16="http://schemas.microsoft.com/office/drawing/2014/chart" uri="{C3380CC4-5D6E-409C-BE32-E72D297353CC}">
              <c16:uniqueId val="{00000000-CDC7-4747-A62D-A764BE43034B}"/>
            </c:ext>
          </c:extLst>
        </c:ser>
        <c:ser>
          <c:idx val="0"/>
          <c:order val="1"/>
          <c:tx>
            <c:v>HM</c:v>
          </c:tx>
          <c:spPr>
            <a:ln w="12700" cmpd="sng">
              <a:solidFill>
                <a:srgbClr val="3366FF"/>
              </a:solidFill>
              <a:prstDash val="lgDash"/>
            </a:ln>
          </c:spPr>
          <c:marker>
            <c:symbol val="square"/>
            <c:size val="5"/>
            <c:spPr>
              <a:solidFill>
                <a:srgbClr val="3366FF"/>
              </a:solidFill>
              <a:ln>
                <a:solidFill>
                  <a:schemeClr val="tx1"/>
                </a:solidFill>
              </a:ln>
            </c:spPr>
          </c:marker>
          <c:xVal>
            <c:numRef>
              <c:f>AI!$G$8:$G$11</c:f>
              <c:numCache>
                <c:formatCode>#,##0</c:formatCode>
                <c:ptCount val="4"/>
                <c:pt idx="0">
                  <c:v>238897.0</c:v>
                </c:pt>
                <c:pt idx="1">
                  <c:v>181444.0</c:v>
                </c:pt>
                <c:pt idx="2">
                  <c:v>143523.0</c:v>
                </c:pt>
                <c:pt idx="3">
                  <c:v>105123.0</c:v>
                </c:pt>
              </c:numCache>
            </c:numRef>
          </c:xVal>
          <c:yVal>
            <c:numRef>
              <c:f>AI!$F$8:$F$11</c:f>
              <c:numCache>
                <c:formatCode>0.00</c:formatCode>
                <c:ptCount val="4"/>
                <c:pt idx="0">
                  <c:v>8.75</c:v>
                </c:pt>
                <c:pt idx="1">
                  <c:v>7.4375</c:v>
                </c:pt>
                <c:pt idx="2">
                  <c:v>6.25</c:v>
                </c:pt>
                <c:pt idx="3">
                  <c:v>4.0</c:v>
                </c:pt>
              </c:numCache>
            </c:numRef>
          </c:yVal>
          <c:smooth val="0"/>
          <c:extLst xmlns:c16r2="http://schemas.microsoft.com/office/drawing/2015/06/chart">
            <c:ext xmlns:c16="http://schemas.microsoft.com/office/drawing/2014/chart" uri="{C3380CC4-5D6E-409C-BE32-E72D297353CC}">
              <c16:uniqueId val="{00000001-CDC7-4747-A62D-A764BE43034B}"/>
            </c:ext>
          </c:extLst>
        </c:ser>
        <c:ser>
          <c:idx val="2"/>
          <c:order val="2"/>
          <c:tx>
            <c:v>SCM</c:v>
          </c:tx>
          <c:spPr>
            <a:ln w="12700" cmpd="sng">
              <a:solidFill>
                <a:schemeClr val="accent3">
                  <a:lumMod val="75000"/>
                </a:schemeClr>
              </a:solidFill>
              <a:prstDash val="lgDash"/>
            </a:ln>
          </c:spPr>
          <c:marker>
            <c:symbol val="diamond"/>
            <c:size val="7"/>
            <c:spPr>
              <a:solidFill>
                <a:srgbClr val="008000"/>
              </a:solidFill>
            </c:spPr>
          </c:marker>
          <c:xVal>
            <c:numRef>
              <c:f>AI!$G$12:$G$15</c:f>
              <c:numCache>
                <c:formatCode>#,##0</c:formatCode>
                <c:ptCount val="4"/>
                <c:pt idx="0">
                  <c:v>45399.0</c:v>
                </c:pt>
                <c:pt idx="1">
                  <c:v>37544.0</c:v>
                </c:pt>
                <c:pt idx="2">
                  <c:v>33635.0</c:v>
                </c:pt>
                <c:pt idx="3">
                  <c:v>28439.0</c:v>
                </c:pt>
              </c:numCache>
            </c:numRef>
          </c:xVal>
          <c:yVal>
            <c:numRef>
              <c:f>AI!$F$12:$F$15</c:f>
              <c:numCache>
                <c:formatCode>0.00</c:formatCode>
                <c:ptCount val="4"/>
                <c:pt idx="0">
                  <c:v>7.25</c:v>
                </c:pt>
                <c:pt idx="1">
                  <c:v>5.25</c:v>
                </c:pt>
                <c:pt idx="2">
                  <c:v>4.062499999999996</c:v>
                </c:pt>
                <c:pt idx="3">
                  <c:v>3.375</c:v>
                </c:pt>
              </c:numCache>
            </c:numRef>
          </c:yVal>
          <c:smooth val="0"/>
          <c:extLst xmlns:c16r2="http://schemas.microsoft.com/office/drawing/2015/06/chart">
            <c:ext xmlns:c16="http://schemas.microsoft.com/office/drawing/2014/chart" uri="{C3380CC4-5D6E-409C-BE32-E72D297353CC}">
              <c16:uniqueId val="{00000002-CDC7-4747-A62D-A764BE43034B}"/>
            </c:ext>
          </c:extLst>
        </c:ser>
        <c:dLbls>
          <c:showLegendKey val="0"/>
          <c:showVal val="0"/>
          <c:showCatName val="0"/>
          <c:showSerName val="0"/>
          <c:showPercent val="0"/>
          <c:showBubbleSize val="0"/>
        </c:dLbls>
        <c:axId val="-2146905288"/>
        <c:axId val="-2146897896"/>
      </c:scatterChart>
      <c:valAx>
        <c:axId val="-2146905288"/>
        <c:scaling>
          <c:orientation val="minMax"/>
          <c:max val="350000.0"/>
          <c:min val="0.0"/>
        </c:scaling>
        <c:delete val="0"/>
        <c:axPos val="b"/>
        <c:title>
          <c:tx>
            <c:rich>
              <a:bodyPr/>
              <a:lstStyle/>
              <a:p>
                <a:pPr>
                  <a:defRPr/>
                </a:pPr>
                <a:r>
                  <a:rPr lang="it-IT"/>
                  <a:t>Bitstream</a:t>
                </a:r>
                <a:r>
                  <a:rPr lang="it-IT" baseline="0"/>
                  <a:t> length (KB)</a:t>
                </a:r>
                <a:endParaRPr lang="it-IT"/>
              </a:p>
            </c:rich>
          </c:tx>
          <c:layout/>
          <c:overlay val="0"/>
        </c:title>
        <c:numFmt formatCode="#,##0" sourceLinked="1"/>
        <c:majorTickMark val="none"/>
        <c:minorTickMark val="none"/>
        <c:tickLblPos val="nextTo"/>
        <c:txPr>
          <a:bodyPr/>
          <a:lstStyle/>
          <a:p>
            <a:pPr>
              <a:defRPr sz="800" baseline="0"/>
            </a:pPr>
            <a:endParaRPr lang="it-IT"/>
          </a:p>
        </c:txPr>
        <c:crossAx val="-2146897896"/>
        <c:crosses val="autoZero"/>
        <c:crossBetween val="midCat"/>
        <c:majorUnit val="100000.0"/>
        <c:minorUnit val="10000.0"/>
      </c:valAx>
      <c:valAx>
        <c:axId val="-2146897896"/>
        <c:scaling>
          <c:orientation val="minMax"/>
          <c:max val="10.0"/>
        </c:scaling>
        <c:delete val="0"/>
        <c:axPos val="l"/>
        <c:majorGridlines/>
        <c:title>
          <c:tx>
            <c:rich>
              <a:bodyPr/>
              <a:lstStyle/>
              <a:p>
                <a:pPr>
                  <a:defRPr/>
                </a:pPr>
                <a:r>
                  <a:rPr lang="it-IT"/>
                  <a:t>MOS</a:t>
                </a:r>
              </a:p>
            </c:rich>
          </c:tx>
          <c:layout/>
          <c:overlay val="0"/>
        </c:title>
        <c:numFmt formatCode="0" sourceLinked="0"/>
        <c:majorTickMark val="none"/>
        <c:minorTickMark val="none"/>
        <c:tickLblPos val="nextTo"/>
        <c:crossAx val="-2146905288"/>
        <c:crosses val="autoZero"/>
        <c:crossBetween val="midCat"/>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AE699-C54B-B848-A639-926D4AA32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2883</Words>
  <Characters>16434</Characters>
  <Application>Microsoft Macintosh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19279</CharactersWithSpaces>
  <SharedDoc>false</SharedDoc>
  <HLinks>
    <vt:vector size="30" baseType="variant">
      <vt:variant>
        <vt:i4>2162799</vt:i4>
      </vt:variant>
      <vt:variant>
        <vt:i4>12</vt:i4>
      </vt:variant>
      <vt:variant>
        <vt:i4>0</vt:i4>
      </vt:variant>
      <vt:variant>
        <vt:i4>5</vt:i4>
      </vt:variant>
      <vt:variant>
        <vt:lpwstr>http://phenix.int-evry.fr/jct/doc_end_user/current_document.php?id=9515</vt:lpwstr>
      </vt:variant>
      <vt:variant>
        <vt:lpwstr/>
      </vt:variant>
      <vt:variant>
        <vt:i4>262181</vt:i4>
      </vt:variant>
      <vt:variant>
        <vt:i4>9</vt:i4>
      </vt:variant>
      <vt:variant>
        <vt:i4>0</vt:i4>
      </vt:variant>
      <vt:variant>
        <vt:i4>5</vt:i4>
      </vt:variant>
      <vt:variant>
        <vt:lpwstr>http://phenix.it-sudparis.eu/jct/doc_end_user/current_document.php?id=9546</vt:lpwstr>
      </vt:variant>
      <vt:variant>
        <vt:lpwstr/>
      </vt:variant>
      <vt:variant>
        <vt:i4>720937</vt:i4>
      </vt:variant>
      <vt:variant>
        <vt:i4>6</vt:i4>
      </vt:variant>
      <vt:variant>
        <vt:i4>0</vt:i4>
      </vt:variant>
      <vt:variant>
        <vt:i4>5</vt:i4>
      </vt:variant>
      <vt:variant>
        <vt:lpwstr>http://phenix.it-sudparis.eu/jct/doc_end_user/current_document.php?id=9488</vt:lpwstr>
      </vt:variant>
      <vt:variant>
        <vt:lpwstr/>
      </vt:variant>
      <vt:variant>
        <vt:i4>7143495</vt:i4>
      </vt:variant>
      <vt:variant>
        <vt:i4>3</vt:i4>
      </vt:variant>
      <vt:variant>
        <vt:i4>0</vt:i4>
      </vt:variant>
      <vt:variant>
        <vt:i4>5</vt:i4>
      </vt:variant>
      <vt:variant>
        <vt:lpwstr>http://phenix.it-sudparis.eu/jct/doc_end_user/current_meeting.php?id_meeting=162&amp;type_order=&amp;sql_type=title</vt:lpwstr>
      </vt:variant>
      <vt:variant>
        <vt:lpwstr/>
      </vt:variant>
      <vt:variant>
        <vt:i4>327708</vt:i4>
      </vt:variant>
      <vt:variant>
        <vt:i4>0</vt:i4>
      </vt:variant>
      <vt:variant>
        <vt:i4>0</vt:i4>
      </vt:variant>
      <vt:variant>
        <vt:i4>5</vt:i4>
      </vt:variant>
      <vt:variant>
        <vt:lpwstr>http://phenix.it-sudparis.eu/jct/doc_end_user/current_meeting.php?id_meeting=162&amp;type_order=&amp;sql_type=document_number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VAB</cp:lastModifiedBy>
  <cp:revision>2</cp:revision>
  <dcterms:created xsi:type="dcterms:W3CDTF">2017-03-31T03:59:00Z</dcterms:created>
  <dcterms:modified xsi:type="dcterms:W3CDTF">2017-03-31T03:59:00Z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-592193161</vt:i4>
  </property>
  <property fmtid="{D5CDD505-2E9C-101B-9397-08002B2CF9AE}" pid="4" name="_EmailSubject">
    <vt:lpwstr>Initial draft of AHG-6 report</vt:lpwstr>
  </property>
  <property fmtid="{D5CDD505-2E9C-101B-9397-08002B2CF9AE}" pid="5" name="_AuthorEmail">
    <vt:lpwstr>rajanj@qti.qualcomm.com</vt:lpwstr>
  </property>
  <property fmtid="{D5CDD505-2E9C-101B-9397-08002B2CF9AE}" pid="6" name="_AuthorEmailDisplayName">
    <vt:lpwstr>Joshi, Rajan</vt:lpwstr>
  </property>
</Properties>
</file>